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2D83D" w14:textId="77777777" w:rsidR="002F3CBB" w:rsidRPr="007E583D" w:rsidRDefault="002F3CBB">
      <w:pPr>
        <w:tabs>
          <w:tab w:val="left" w:pos="533"/>
        </w:tabs>
        <w:rPr>
          <w:rFonts w:asciiTheme="minorHAnsi" w:hAnsiTheme="minorHAnsi" w:cstheme="minorHAnsi"/>
          <w:sz w:val="24"/>
          <w:szCs w:val="24"/>
          <w:lang w:val="hr-HR"/>
        </w:rPr>
      </w:pPr>
      <w:r w:rsidRPr="007E583D">
        <w:rPr>
          <w:rFonts w:asciiTheme="minorHAnsi" w:hAnsiTheme="minorHAnsi" w:cstheme="minorHAnsi"/>
          <w:sz w:val="24"/>
          <w:szCs w:val="24"/>
          <w:lang w:val="hr-HR"/>
        </w:rPr>
        <w:tab/>
      </w:r>
    </w:p>
    <w:p w14:paraId="1E015580" w14:textId="77777777" w:rsidR="002F3CBB" w:rsidRPr="007E583D" w:rsidRDefault="002F3CBB" w:rsidP="000178ED">
      <w:pPr>
        <w:pStyle w:val="Header"/>
        <w:pBdr>
          <w:bottom w:val="double" w:sz="4" w:space="1" w:color="auto"/>
        </w:pBdr>
        <w:tabs>
          <w:tab w:val="clear" w:pos="4320"/>
          <w:tab w:val="clear" w:pos="8640"/>
          <w:tab w:val="right" w:pos="7920"/>
        </w:tabs>
        <w:jc w:val="both"/>
        <w:rPr>
          <w:rFonts w:asciiTheme="minorHAnsi" w:hAnsiTheme="minorHAnsi" w:cstheme="minorHAnsi"/>
          <w:szCs w:val="24"/>
          <w:lang w:val="hr-HR"/>
        </w:rPr>
      </w:pPr>
    </w:p>
    <w:p w14:paraId="3439E272" w14:textId="77777777" w:rsidR="002F3CBB" w:rsidRPr="007E583D" w:rsidRDefault="002F3CBB" w:rsidP="000178ED">
      <w:pPr>
        <w:tabs>
          <w:tab w:val="right" w:pos="7920"/>
        </w:tabs>
        <w:jc w:val="both"/>
        <w:rPr>
          <w:rFonts w:asciiTheme="minorHAnsi" w:hAnsiTheme="minorHAnsi" w:cstheme="minorHAnsi"/>
          <w:sz w:val="24"/>
          <w:szCs w:val="24"/>
          <w:lang w:val="hr-HR"/>
        </w:rPr>
      </w:pPr>
    </w:p>
    <w:p w14:paraId="2BB10C2D" w14:textId="77777777" w:rsidR="002F3CBB" w:rsidRPr="007E583D" w:rsidRDefault="002F3CBB" w:rsidP="000178ED">
      <w:pPr>
        <w:tabs>
          <w:tab w:val="right" w:pos="7920"/>
        </w:tabs>
        <w:jc w:val="both"/>
        <w:rPr>
          <w:rFonts w:asciiTheme="minorHAnsi" w:hAnsiTheme="minorHAnsi" w:cstheme="minorHAnsi"/>
          <w:b/>
          <w:bCs/>
          <w:sz w:val="24"/>
          <w:szCs w:val="24"/>
          <w:lang w:val="hr-HR"/>
        </w:rPr>
      </w:pPr>
      <w:r w:rsidRPr="007E583D">
        <w:rPr>
          <w:rFonts w:asciiTheme="minorHAnsi" w:hAnsiTheme="minorHAnsi" w:cstheme="minorHAnsi"/>
          <w:sz w:val="24"/>
          <w:szCs w:val="24"/>
          <w:lang w:val="hr-HR"/>
        </w:rPr>
        <w:tab/>
      </w:r>
    </w:p>
    <w:p w14:paraId="422CEF3E" w14:textId="77777777" w:rsidR="002F3CBB" w:rsidRPr="007E583D" w:rsidRDefault="002F3CBB" w:rsidP="000178ED">
      <w:pPr>
        <w:jc w:val="center"/>
        <w:rPr>
          <w:rFonts w:asciiTheme="minorHAnsi" w:hAnsiTheme="minorHAnsi" w:cstheme="minorHAnsi"/>
          <w:sz w:val="24"/>
          <w:szCs w:val="24"/>
          <w:lang w:val="hr-HR"/>
        </w:rPr>
      </w:pPr>
    </w:p>
    <w:p w14:paraId="50E2EFA5" w14:textId="77777777" w:rsidR="002F3CBB" w:rsidRPr="007E583D" w:rsidRDefault="002F3CBB" w:rsidP="000178ED">
      <w:pPr>
        <w:jc w:val="center"/>
        <w:rPr>
          <w:rFonts w:asciiTheme="minorHAnsi" w:hAnsiTheme="minorHAnsi" w:cstheme="minorHAnsi"/>
          <w:sz w:val="24"/>
          <w:szCs w:val="24"/>
          <w:lang w:val="hr-HR"/>
        </w:rPr>
      </w:pPr>
    </w:p>
    <w:p w14:paraId="2D1069C7" w14:textId="77777777" w:rsidR="002F3CBB" w:rsidRPr="007E583D" w:rsidRDefault="002F3CBB" w:rsidP="000178ED">
      <w:pPr>
        <w:jc w:val="center"/>
        <w:rPr>
          <w:rFonts w:asciiTheme="minorHAnsi" w:hAnsiTheme="minorHAnsi" w:cstheme="minorHAnsi"/>
          <w:sz w:val="24"/>
          <w:szCs w:val="24"/>
          <w:lang w:val="hr-HR"/>
        </w:rPr>
      </w:pPr>
    </w:p>
    <w:p w14:paraId="69B6D327" w14:textId="77777777" w:rsidR="002F3CBB" w:rsidRPr="007E583D" w:rsidRDefault="002F3CBB" w:rsidP="000178ED">
      <w:pPr>
        <w:jc w:val="center"/>
        <w:rPr>
          <w:rFonts w:asciiTheme="minorHAnsi" w:hAnsiTheme="minorHAnsi" w:cstheme="minorHAnsi"/>
          <w:sz w:val="24"/>
          <w:szCs w:val="24"/>
          <w:lang w:val="hr-HR"/>
        </w:rPr>
      </w:pPr>
    </w:p>
    <w:p w14:paraId="25CF7389" w14:textId="3C698849" w:rsidR="002F3CBB" w:rsidRPr="007E583D" w:rsidRDefault="26134CAB" w:rsidP="26134CAB">
      <w:pPr>
        <w:pStyle w:val="Heading2"/>
        <w:jc w:val="center"/>
        <w:rPr>
          <w:rFonts w:asciiTheme="minorHAnsi" w:hAnsiTheme="minorHAnsi" w:cstheme="minorHAnsi"/>
          <w:b w:val="0"/>
          <w:bCs w:val="0"/>
          <w:i w:val="0"/>
          <w:iCs w:val="0"/>
          <w:sz w:val="24"/>
          <w:szCs w:val="24"/>
          <w:lang w:val="hr-HR"/>
        </w:rPr>
      </w:pPr>
      <w:r w:rsidRPr="007E583D">
        <w:rPr>
          <w:rFonts w:asciiTheme="minorHAnsi" w:hAnsiTheme="minorHAnsi" w:cstheme="minorHAnsi"/>
          <w:i w:val="0"/>
          <w:iCs w:val="0"/>
          <w:sz w:val="24"/>
          <w:szCs w:val="24"/>
          <w:lang w:val="hr-HR"/>
        </w:rPr>
        <w:t xml:space="preserve">UGOVOR O </w:t>
      </w:r>
      <w:r w:rsidR="00814DE9" w:rsidRPr="007E583D">
        <w:rPr>
          <w:rFonts w:asciiTheme="minorHAnsi" w:hAnsiTheme="minorHAnsi" w:cstheme="minorHAnsi"/>
          <w:i w:val="0"/>
          <w:iCs w:val="0"/>
          <w:sz w:val="24"/>
          <w:szCs w:val="24"/>
          <w:lang w:val="hr-HR"/>
        </w:rPr>
        <w:t>IZVOĐENJU RADOVA NA DOGRADNJI PROIZVODNJE HALE ŠESTAN-BUSCH</w:t>
      </w:r>
    </w:p>
    <w:p w14:paraId="2290059F" w14:textId="77777777" w:rsidR="002F3CBB" w:rsidRPr="007E583D" w:rsidRDefault="002F3CBB" w:rsidP="000178ED">
      <w:pPr>
        <w:jc w:val="center"/>
        <w:rPr>
          <w:rFonts w:asciiTheme="minorHAnsi" w:hAnsiTheme="minorHAnsi" w:cstheme="minorHAnsi"/>
          <w:b/>
          <w:sz w:val="24"/>
          <w:szCs w:val="24"/>
          <w:lang w:val="hr-HR"/>
        </w:rPr>
      </w:pPr>
    </w:p>
    <w:p w14:paraId="0A3456BE" w14:textId="77777777" w:rsidR="002F3CBB" w:rsidRPr="007E583D" w:rsidRDefault="002F3CBB" w:rsidP="000178ED">
      <w:pPr>
        <w:jc w:val="center"/>
        <w:rPr>
          <w:rFonts w:asciiTheme="minorHAnsi" w:hAnsiTheme="minorHAnsi" w:cstheme="minorHAnsi"/>
          <w:b/>
          <w:sz w:val="24"/>
          <w:szCs w:val="24"/>
          <w:lang w:val="hr-HR"/>
        </w:rPr>
      </w:pPr>
    </w:p>
    <w:p w14:paraId="14F0706C" w14:textId="77777777" w:rsidR="002F3CBB" w:rsidRPr="007E583D" w:rsidRDefault="002F3CBB" w:rsidP="000178ED">
      <w:pPr>
        <w:jc w:val="center"/>
        <w:rPr>
          <w:rFonts w:asciiTheme="minorHAnsi" w:hAnsiTheme="minorHAnsi" w:cstheme="minorHAnsi"/>
          <w:b/>
          <w:sz w:val="24"/>
          <w:szCs w:val="24"/>
          <w:lang w:val="hr-HR"/>
        </w:rPr>
      </w:pPr>
    </w:p>
    <w:p w14:paraId="671597F4" w14:textId="77777777" w:rsidR="002F3CBB" w:rsidRPr="007E583D" w:rsidRDefault="002F3CBB" w:rsidP="000178ED">
      <w:pPr>
        <w:jc w:val="center"/>
        <w:rPr>
          <w:rFonts w:asciiTheme="minorHAnsi" w:hAnsiTheme="minorHAnsi" w:cstheme="minorHAnsi"/>
          <w:b/>
          <w:sz w:val="24"/>
          <w:szCs w:val="24"/>
          <w:lang w:val="hr-HR"/>
        </w:rPr>
      </w:pPr>
    </w:p>
    <w:p w14:paraId="427358BD" w14:textId="77777777" w:rsidR="002F3CBB" w:rsidRPr="007E583D" w:rsidRDefault="26134CAB" w:rsidP="26134CAB">
      <w:pPr>
        <w:jc w:val="center"/>
        <w:rPr>
          <w:rFonts w:asciiTheme="minorHAnsi" w:hAnsiTheme="minorHAnsi" w:cstheme="minorHAnsi"/>
          <w:b/>
          <w:bCs/>
          <w:sz w:val="24"/>
          <w:szCs w:val="24"/>
          <w:lang w:val="hr-HR"/>
        </w:rPr>
      </w:pPr>
      <w:r w:rsidRPr="007E583D">
        <w:rPr>
          <w:rFonts w:asciiTheme="minorHAnsi" w:hAnsiTheme="minorHAnsi" w:cstheme="minorHAnsi"/>
          <w:b/>
          <w:bCs/>
          <w:sz w:val="24"/>
          <w:szCs w:val="24"/>
          <w:lang w:val="hr-HR"/>
        </w:rPr>
        <w:t>između</w:t>
      </w:r>
    </w:p>
    <w:p w14:paraId="5E20101E" w14:textId="77777777" w:rsidR="002F3CBB" w:rsidRPr="007E583D" w:rsidRDefault="002F3CBB" w:rsidP="000178ED">
      <w:pPr>
        <w:jc w:val="center"/>
        <w:rPr>
          <w:rFonts w:asciiTheme="minorHAnsi" w:hAnsiTheme="minorHAnsi" w:cstheme="minorHAnsi"/>
          <w:b/>
          <w:sz w:val="24"/>
          <w:szCs w:val="24"/>
          <w:lang w:val="hr-HR"/>
        </w:rPr>
      </w:pPr>
    </w:p>
    <w:p w14:paraId="0F17375A" w14:textId="77777777" w:rsidR="002F3CBB" w:rsidRPr="007E583D" w:rsidRDefault="002F3CBB" w:rsidP="000178ED">
      <w:pPr>
        <w:jc w:val="center"/>
        <w:rPr>
          <w:rFonts w:asciiTheme="minorHAnsi" w:hAnsiTheme="minorHAnsi" w:cstheme="minorHAnsi"/>
          <w:b/>
          <w:sz w:val="24"/>
          <w:szCs w:val="24"/>
          <w:lang w:val="hr-HR"/>
        </w:rPr>
      </w:pPr>
    </w:p>
    <w:p w14:paraId="08B3331E" w14:textId="77777777" w:rsidR="002F3CBB" w:rsidRPr="007E583D" w:rsidRDefault="002F3CBB" w:rsidP="000178ED">
      <w:pPr>
        <w:jc w:val="center"/>
        <w:rPr>
          <w:rFonts w:asciiTheme="minorHAnsi" w:hAnsiTheme="minorHAnsi" w:cstheme="minorHAnsi"/>
          <w:b/>
          <w:sz w:val="24"/>
          <w:szCs w:val="24"/>
          <w:lang w:val="hr-HR"/>
        </w:rPr>
      </w:pPr>
    </w:p>
    <w:p w14:paraId="5DBCBAF2" w14:textId="5D485280" w:rsidR="002F3CBB" w:rsidRPr="007E583D" w:rsidRDefault="002C5D9E" w:rsidP="26134CAB">
      <w:pPr>
        <w:jc w:val="center"/>
        <w:rPr>
          <w:rFonts w:asciiTheme="minorHAnsi" w:hAnsiTheme="minorHAnsi" w:cstheme="minorHAnsi"/>
          <w:b/>
          <w:bCs/>
          <w:sz w:val="24"/>
          <w:szCs w:val="24"/>
          <w:lang w:val="hr-HR"/>
        </w:rPr>
      </w:pPr>
      <w:r w:rsidRPr="007E583D">
        <w:rPr>
          <w:rFonts w:asciiTheme="minorHAnsi" w:hAnsiTheme="minorHAnsi" w:cstheme="minorHAnsi"/>
          <w:b/>
          <w:bCs/>
          <w:sz w:val="24"/>
          <w:szCs w:val="24"/>
          <w:lang w:val="hr-HR"/>
        </w:rPr>
        <w:t>Šestan-</w:t>
      </w:r>
      <w:proofErr w:type="spellStart"/>
      <w:r w:rsidRPr="007E583D">
        <w:rPr>
          <w:rFonts w:asciiTheme="minorHAnsi" w:hAnsiTheme="minorHAnsi" w:cstheme="minorHAnsi"/>
          <w:b/>
          <w:bCs/>
          <w:sz w:val="24"/>
          <w:szCs w:val="24"/>
          <w:lang w:val="hr-HR"/>
        </w:rPr>
        <w:t>Busch</w:t>
      </w:r>
      <w:proofErr w:type="spellEnd"/>
      <w:r w:rsidRPr="007E583D">
        <w:rPr>
          <w:rFonts w:asciiTheme="minorHAnsi" w:hAnsiTheme="minorHAnsi" w:cstheme="minorHAnsi"/>
          <w:b/>
          <w:bCs/>
          <w:sz w:val="24"/>
          <w:szCs w:val="24"/>
          <w:lang w:val="hr-HR"/>
        </w:rPr>
        <w:t xml:space="preserve"> </w:t>
      </w:r>
      <w:r w:rsidR="26134CAB" w:rsidRPr="007E583D">
        <w:rPr>
          <w:rFonts w:asciiTheme="minorHAnsi" w:hAnsiTheme="minorHAnsi" w:cstheme="minorHAnsi"/>
          <w:b/>
          <w:bCs/>
          <w:sz w:val="24"/>
          <w:szCs w:val="24"/>
          <w:lang w:val="hr-HR"/>
        </w:rPr>
        <w:t xml:space="preserve">d.o.o., </w:t>
      </w:r>
      <w:r w:rsidRPr="007E583D">
        <w:rPr>
          <w:rFonts w:asciiTheme="minorHAnsi" w:hAnsiTheme="minorHAnsi" w:cstheme="minorHAnsi"/>
          <w:b/>
          <w:bCs/>
          <w:sz w:val="24"/>
          <w:szCs w:val="24"/>
          <w:lang w:val="hr-HR"/>
        </w:rPr>
        <w:t>Industrijska zona 3</w:t>
      </w:r>
      <w:r w:rsidR="26134CAB" w:rsidRPr="007E583D">
        <w:rPr>
          <w:rFonts w:asciiTheme="minorHAnsi" w:hAnsiTheme="minorHAnsi" w:cstheme="minorHAnsi"/>
          <w:b/>
          <w:bCs/>
          <w:sz w:val="24"/>
          <w:szCs w:val="24"/>
          <w:lang w:val="hr-HR"/>
        </w:rPr>
        <w:t xml:space="preserve">, </w:t>
      </w:r>
      <w:r w:rsidR="000B33DF" w:rsidRPr="007E583D">
        <w:rPr>
          <w:rFonts w:asciiTheme="minorHAnsi" w:hAnsiTheme="minorHAnsi" w:cstheme="minorHAnsi"/>
          <w:b/>
          <w:bCs/>
          <w:sz w:val="24"/>
          <w:szCs w:val="24"/>
          <w:lang w:val="hr-HR"/>
        </w:rPr>
        <w:t xml:space="preserve">40 323 </w:t>
      </w:r>
      <w:r w:rsidRPr="007E583D">
        <w:rPr>
          <w:rFonts w:asciiTheme="minorHAnsi" w:hAnsiTheme="minorHAnsi" w:cstheme="minorHAnsi"/>
          <w:b/>
          <w:bCs/>
          <w:sz w:val="24"/>
          <w:szCs w:val="24"/>
          <w:lang w:val="hr-HR"/>
        </w:rPr>
        <w:t>Prelog</w:t>
      </w:r>
      <w:r w:rsidR="26134CAB" w:rsidRPr="007E583D">
        <w:rPr>
          <w:rFonts w:asciiTheme="minorHAnsi" w:hAnsiTheme="minorHAnsi" w:cstheme="minorHAnsi"/>
          <w:b/>
          <w:bCs/>
          <w:sz w:val="24"/>
          <w:szCs w:val="24"/>
          <w:lang w:val="hr-HR"/>
        </w:rPr>
        <w:t xml:space="preserve">, OIB: </w:t>
      </w:r>
      <w:r w:rsidRPr="007E583D">
        <w:rPr>
          <w:rFonts w:asciiTheme="minorHAnsi" w:hAnsiTheme="minorHAnsi" w:cstheme="minorHAnsi"/>
          <w:b/>
          <w:bCs/>
          <w:sz w:val="24"/>
          <w:szCs w:val="24"/>
          <w:lang w:val="hr-HR"/>
        </w:rPr>
        <w:t>03410818430</w:t>
      </w:r>
    </w:p>
    <w:p w14:paraId="3A91EDFD" w14:textId="401DB9C9" w:rsidR="00183FEE" w:rsidRPr="007E583D" w:rsidRDefault="00183FEE" w:rsidP="26134CAB">
      <w:pPr>
        <w:jc w:val="center"/>
        <w:rPr>
          <w:rFonts w:asciiTheme="minorHAnsi" w:hAnsiTheme="minorHAnsi" w:cstheme="minorHAnsi"/>
          <w:b/>
          <w:bCs/>
          <w:sz w:val="24"/>
          <w:szCs w:val="24"/>
          <w:lang w:val="hr-HR"/>
        </w:rPr>
      </w:pPr>
      <w:r w:rsidRPr="007E583D">
        <w:rPr>
          <w:rFonts w:asciiTheme="minorHAnsi" w:hAnsiTheme="minorHAnsi" w:cstheme="minorHAnsi"/>
          <w:b/>
          <w:bCs/>
          <w:sz w:val="24"/>
          <w:szCs w:val="24"/>
          <w:lang w:val="hr-HR"/>
        </w:rPr>
        <w:t>Tel:</w:t>
      </w:r>
      <w:r w:rsidR="003046B6" w:rsidRPr="007E583D">
        <w:rPr>
          <w:rFonts w:asciiTheme="minorHAnsi" w:hAnsiTheme="minorHAnsi" w:cstheme="minorHAnsi"/>
          <w:b/>
          <w:bCs/>
          <w:sz w:val="24"/>
          <w:szCs w:val="24"/>
          <w:lang w:val="hr-HR"/>
        </w:rPr>
        <w:t>+ 385 40 646 330</w:t>
      </w:r>
    </w:p>
    <w:p w14:paraId="145FB08A" w14:textId="7D97BE6F" w:rsidR="00183FEE" w:rsidRPr="007E583D" w:rsidRDefault="00183FEE" w:rsidP="26134CAB">
      <w:pPr>
        <w:jc w:val="center"/>
        <w:rPr>
          <w:rFonts w:asciiTheme="minorHAnsi" w:hAnsiTheme="minorHAnsi" w:cstheme="minorHAnsi"/>
          <w:b/>
          <w:bCs/>
          <w:sz w:val="24"/>
          <w:szCs w:val="24"/>
          <w:lang w:val="hr-HR"/>
        </w:rPr>
      </w:pPr>
      <w:r w:rsidRPr="007E583D">
        <w:rPr>
          <w:rFonts w:asciiTheme="minorHAnsi" w:hAnsiTheme="minorHAnsi" w:cstheme="minorHAnsi"/>
          <w:b/>
          <w:bCs/>
          <w:sz w:val="24"/>
          <w:szCs w:val="24"/>
          <w:lang w:val="hr-HR"/>
        </w:rPr>
        <w:t>Mail:</w:t>
      </w:r>
      <w:r w:rsidR="003046B6" w:rsidRPr="007E583D">
        <w:rPr>
          <w:rFonts w:asciiTheme="minorHAnsi" w:hAnsiTheme="minorHAnsi" w:cstheme="minorHAnsi"/>
          <w:b/>
          <w:bCs/>
          <w:sz w:val="24"/>
          <w:szCs w:val="24"/>
          <w:lang w:val="hr-HR"/>
        </w:rPr>
        <w:t xml:space="preserve"> </w:t>
      </w:r>
      <w:hyperlink r:id="rId8" w:history="1">
        <w:r w:rsidR="003046B6" w:rsidRPr="007E583D">
          <w:rPr>
            <w:rStyle w:val="Hyperlink"/>
            <w:rFonts w:asciiTheme="minorHAnsi" w:hAnsiTheme="minorHAnsi" w:cstheme="minorHAnsi"/>
            <w:b/>
            <w:bCs/>
            <w:sz w:val="24"/>
            <w:szCs w:val="24"/>
            <w:lang w:val="hr-HR"/>
          </w:rPr>
          <w:t>sestan-busch@ck.t-com.hr</w:t>
        </w:r>
      </w:hyperlink>
      <w:r w:rsidR="003046B6" w:rsidRPr="007E583D">
        <w:rPr>
          <w:rFonts w:asciiTheme="minorHAnsi" w:hAnsiTheme="minorHAnsi" w:cstheme="minorHAnsi"/>
          <w:b/>
          <w:bCs/>
          <w:sz w:val="24"/>
          <w:szCs w:val="24"/>
          <w:lang w:val="hr-HR"/>
        </w:rPr>
        <w:t xml:space="preserve"> </w:t>
      </w:r>
    </w:p>
    <w:p w14:paraId="2C5CC6D5" w14:textId="77777777" w:rsidR="002F3CBB" w:rsidRPr="007E583D" w:rsidRDefault="002F3CBB" w:rsidP="000178ED">
      <w:pPr>
        <w:jc w:val="center"/>
        <w:rPr>
          <w:rFonts w:asciiTheme="minorHAnsi" w:hAnsiTheme="minorHAnsi" w:cstheme="minorHAnsi"/>
          <w:b/>
          <w:sz w:val="24"/>
          <w:szCs w:val="24"/>
          <w:lang w:val="hr-HR"/>
        </w:rPr>
      </w:pPr>
    </w:p>
    <w:p w14:paraId="7E44A8F3" w14:textId="77777777" w:rsidR="002F3CBB" w:rsidRPr="007E583D" w:rsidRDefault="26134CAB" w:rsidP="26134CAB">
      <w:pPr>
        <w:jc w:val="center"/>
        <w:rPr>
          <w:rFonts w:asciiTheme="minorHAnsi" w:hAnsiTheme="minorHAnsi" w:cstheme="minorHAnsi"/>
          <w:b/>
          <w:bCs/>
          <w:sz w:val="24"/>
          <w:szCs w:val="24"/>
          <w:lang w:val="hr-HR"/>
        </w:rPr>
      </w:pPr>
      <w:r w:rsidRPr="007E583D">
        <w:rPr>
          <w:rFonts w:asciiTheme="minorHAnsi" w:hAnsiTheme="minorHAnsi" w:cstheme="minorHAnsi"/>
          <w:b/>
          <w:bCs/>
          <w:sz w:val="24"/>
          <w:szCs w:val="24"/>
          <w:lang w:val="hr-HR"/>
        </w:rPr>
        <w:t>i</w:t>
      </w:r>
    </w:p>
    <w:p w14:paraId="2B126EBC" w14:textId="77777777" w:rsidR="002F3CBB" w:rsidRPr="007E583D" w:rsidRDefault="002F3CBB" w:rsidP="000178ED">
      <w:pPr>
        <w:jc w:val="center"/>
        <w:rPr>
          <w:rFonts w:asciiTheme="minorHAnsi" w:hAnsiTheme="minorHAnsi" w:cstheme="minorHAnsi"/>
          <w:b/>
          <w:sz w:val="24"/>
          <w:szCs w:val="24"/>
          <w:lang w:val="hr-HR"/>
        </w:rPr>
      </w:pPr>
    </w:p>
    <w:p w14:paraId="7D2EF0E5" w14:textId="77777777" w:rsidR="002F3CBB" w:rsidRPr="007E583D" w:rsidRDefault="002F3CBB" w:rsidP="000178ED">
      <w:pPr>
        <w:jc w:val="center"/>
        <w:rPr>
          <w:rFonts w:asciiTheme="minorHAnsi" w:hAnsiTheme="minorHAnsi" w:cstheme="minorHAnsi"/>
          <w:b/>
          <w:sz w:val="24"/>
          <w:szCs w:val="24"/>
          <w:lang w:val="hr-HR"/>
        </w:rPr>
      </w:pPr>
    </w:p>
    <w:p w14:paraId="52FC6E21" w14:textId="5601635E" w:rsidR="00535C01" w:rsidRPr="007E583D" w:rsidRDefault="00535C01">
      <w:pPr>
        <w:rPr>
          <w:lang w:val="hr-HR"/>
        </w:rPr>
      </w:pPr>
      <w:r w:rsidRPr="007E583D">
        <w:rPr>
          <w:rFonts w:asciiTheme="minorHAnsi" w:hAnsiTheme="minorHAnsi" w:cstheme="minorHAnsi"/>
          <w:b/>
          <w:bCs/>
          <w:sz w:val="24"/>
          <w:szCs w:val="24"/>
          <w:lang w:val="hr-HR"/>
        </w:rPr>
        <w:t>________________________________________________________________________</w:t>
      </w:r>
    </w:p>
    <w:p w14:paraId="7FB94FC0" w14:textId="1A448DB1" w:rsidR="002F3CBB" w:rsidRPr="007E583D" w:rsidRDefault="00535C01" w:rsidP="000F187B">
      <w:pPr>
        <w:jc w:val="center"/>
        <w:rPr>
          <w:rFonts w:asciiTheme="minorHAnsi" w:hAnsiTheme="minorHAnsi" w:cstheme="minorHAnsi"/>
          <w:b/>
          <w:bCs/>
          <w:sz w:val="24"/>
          <w:szCs w:val="24"/>
          <w:lang w:val="hr-HR"/>
        </w:rPr>
      </w:pPr>
      <w:r w:rsidRPr="007E583D">
        <w:rPr>
          <w:rFonts w:asciiTheme="minorHAnsi" w:hAnsiTheme="minorHAnsi" w:cstheme="minorHAnsi"/>
          <w:b/>
          <w:bCs/>
          <w:sz w:val="24"/>
          <w:szCs w:val="24"/>
          <w:lang w:val="hr-HR"/>
        </w:rPr>
        <w:t>__________________________</w:t>
      </w:r>
    </w:p>
    <w:p w14:paraId="2B1A2105" w14:textId="77777777" w:rsidR="002C5D9E" w:rsidRPr="007E583D" w:rsidRDefault="002C5D9E" w:rsidP="000178ED">
      <w:pPr>
        <w:jc w:val="center"/>
        <w:rPr>
          <w:rFonts w:asciiTheme="minorHAnsi" w:hAnsiTheme="minorHAnsi" w:cstheme="minorHAnsi"/>
          <w:b/>
          <w:sz w:val="24"/>
          <w:szCs w:val="24"/>
          <w:lang w:val="hr-HR"/>
        </w:rPr>
      </w:pPr>
    </w:p>
    <w:p w14:paraId="033581DF" w14:textId="77777777" w:rsidR="002F3CBB" w:rsidRPr="007E583D" w:rsidRDefault="002F3CBB" w:rsidP="000178ED">
      <w:pPr>
        <w:jc w:val="center"/>
        <w:rPr>
          <w:rFonts w:asciiTheme="minorHAnsi" w:hAnsiTheme="minorHAnsi" w:cstheme="minorHAnsi"/>
          <w:b/>
          <w:sz w:val="24"/>
          <w:szCs w:val="24"/>
          <w:lang w:val="hr-HR"/>
        </w:rPr>
      </w:pPr>
    </w:p>
    <w:p w14:paraId="36C40B13" w14:textId="77777777" w:rsidR="002F3CBB" w:rsidRPr="007E583D" w:rsidRDefault="002F3CBB" w:rsidP="000178ED">
      <w:pPr>
        <w:jc w:val="center"/>
        <w:rPr>
          <w:rFonts w:asciiTheme="minorHAnsi" w:hAnsiTheme="minorHAnsi" w:cstheme="minorHAnsi"/>
          <w:b/>
          <w:sz w:val="24"/>
          <w:szCs w:val="24"/>
          <w:lang w:val="hr-HR"/>
        </w:rPr>
      </w:pPr>
    </w:p>
    <w:p w14:paraId="19E9A130" w14:textId="77777777" w:rsidR="002F3CBB" w:rsidRPr="007E583D" w:rsidRDefault="002F3CBB" w:rsidP="000178ED">
      <w:pPr>
        <w:jc w:val="center"/>
        <w:rPr>
          <w:rFonts w:asciiTheme="minorHAnsi" w:hAnsiTheme="minorHAnsi" w:cstheme="minorHAnsi"/>
          <w:b/>
          <w:sz w:val="24"/>
          <w:szCs w:val="24"/>
          <w:lang w:val="hr-HR"/>
        </w:rPr>
      </w:pPr>
    </w:p>
    <w:p w14:paraId="32D96B48" w14:textId="77777777" w:rsidR="002F3CBB" w:rsidRPr="007E583D" w:rsidRDefault="002F3CBB" w:rsidP="000178ED">
      <w:pPr>
        <w:jc w:val="center"/>
        <w:rPr>
          <w:rFonts w:asciiTheme="minorHAnsi" w:hAnsiTheme="minorHAnsi" w:cstheme="minorHAnsi"/>
          <w:b/>
          <w:sz w:val="24"/>
          <w:szCs w:val="24"/>
          <w:lang w:val="hr-HR"/>
        </w:rPr>
      </w:pPr>
    </w:p>
    <w:p w14:paraId="59F56F83" w14:textId="4891E107" w:rsidR="002F3CBB" w:rsidRPr="007E583D" w:rsidRDefault="26134CAB" w:rsidP="26134CAB">
      <w:pPr>
        <w:jc w:val="center"/>
        <w:rPr>
          <w:rFonts w:asciiTheme="minorHAnsi" w:hAnsiTheme="minorHAnsi" w:cstheme="minorHAnsi"/>
          <w:b/>
          <w:bCs/>
          <w:sz w:val="24"/>
          <w:szCs w:val="24"/>
          <w:lang w:val="hr-HR"/>
        </w:rPr>
      </w:pPr>
      <w:r w:rsidRPr="007E583D">
        <w:rPr>
          <w:rFonts w:asciiTheme="minorHAnsi" w:hAnsiTheme="minorHAnsi" w:cstheme="minorHAnsi"/>
          <w:b/>
          <w:bCs/>
          <w:sz w:val="24"/>
          <w:szCs w:val="24"/>
          <w:lang w:val="hr-HR"/>
        </w:rPr>
        <w:t xml:space="preserve">Dana </w:t>
      </w:r>
      <w:r w:rsidR="00535C01" w:rsidRPr="007E583D">
        <w:rPr>
          <w:rFonts w:asciiTheme="minorHAnsi" w:hAnsiTheme="minorHAnsi" w:cstheme="minorHAnsi"/>
          <w:b/>
          <w:bCs/>
          <w:sz w:val="24"/>
          <w:szCs w:val="24"/>
          <w:lang w:val="hr-HR"/>
        </w:rPr>
        <w:t>___________ 202</w:t>
      </w:r>
      <w:r w:rsidR="00814DE9" w:rsidRPr="007E583D">
        <w:rPr>
          <w:rFonts w:asciiTheme="minorHAnsi" w:hAnsiTheme="minorHAnsi" w:cstheme="minorHAnsi"/>
          <w:b/>
          <w:bCs/>
          <w:sz w:val="24"/>
          <w:szCs w:val="24"/>
          <w:lang w:val="hr-HR"/>
        </w:rPr>
        <w:t>1</w:t>
      </w:r>
      <w:r w:rsidR="00535C01" w:rsidRPr="007E583D">
        <w:rPr>
          <w:rFonts w:asciiTheme="minorHAnsi" w:hAnsiTheme="minorHAnsi" w:cstheme="minorHAnsi"/>
          <w:b/>
          <w:bCs/>
          <w:sz w:val="24"/>
          <w:szCs w:val="24"/>
          <w:lang w:val="hr-HR"/>
        </w:rPr>
        <w:t>.</w:t>
      </w:r>
      <w:r w:rsidR="008C1DE9" w:rsidRPr="007E583D">
        <w:rPr>
          <w:rFonts w:asciiTheme="minorHAnsi" w:hAnsiTheme="minorHAnsi" w:cstheme="minorHAnsi"/>
          <w:b/>
          <w:bCs/>
          <w:sz w:val="24"/>
          <w:szCs w:val="24"/>
          <w:lang w:val="hr-HR"/>
        </w:rPr>
        <w:t xml:space="preserve"> godine.</w:t>
      </w:r>
    </w:p>
    <w:p w14:paraId="37C3E3EF" w14:textId="77777777" w:rsidR="002F3CBB" w:rsidRPr="007E583D" w:rsidRDefault="002F3CBB" w:rsidP="000178ED">
      <w:pPr>
        <w:jc w:val="center"/>
        <w:rPr>
          <w:rFonts w:asciiTheme="minorHAnsi" w:hAnsiTheme="minorHAnsi" w:cstheme="minorHAnsi"/>
          <w:b/>
          <w:sz w:val="24"/>
          <w:szCs w:val="24"/>
          <w:lang w:val="hr-HR"/>
        </w:rPr>
      </w:pPr>
    </w:p>
    <w:p w14:paraId="710C1E83" w14:textId="77777777" w:rsidR="002F3CBB" w:rsidRPr="007E583D" w:rsidRDefault="002F3CBB" w:rsidP="000178ED">
      <w:pPr>
        <w:jc w:val="both"/>
        <w:rPr>
          <w:rFonts w:asciiTheme="minorHAnsi" w:hAnsiTheme="minorHAnsi" w:cstheme="minorHAnsi"/>
          <w:b/>
          <w:sz w:val="24"/>
          <w:szCs w:val="24"/>
          <w:lang w:val="hr-HR"/>
        </w:rPr>
      </w:pPr>
    </w:p>
    <w:p w14:paraId="78FB8DDC" w14:textId="77777777" w:rsidR="002F3CBB" w:rsidRPr="007E583D" w:rsidRDefault="002F3CBB" w:rsidP="000178ED">
      <w:pPr>
        <w:jc w:val="both"/>
        <w:rPr>
          <w:rFonts w:asciiTheme="minorHAnsi" w:hAnsiTheme="minorHAnsi" w:cstheme="minorHAnsi"/>
          <w:b/>
          <w:sz w:val="24"/>
          <w:szCs w:val="24"/>
          <w:lang w:val="hr-HR"/>
        </w:rPr>
      </w:pPr>
    </w:p>
    <w:p w14:paraId="657E1DF1" w14:textId="77777777" w:rsidR="002F3CBB" w:rsidRPr="007E583D" w:rsidRDefault="002F3CBB" w:rsidP="000178ED">
      <w:pPr>
        <w:pBdr>
          <w:bottom w:val="double" w:sz="4" w:space="1" w:color="auto"/>
        </w:pBdr>
        <w:jc w:val="both"/>
        <w:rPr>
          <w:rFonts w:asciiTheme="minorHAnsi" w:hAnsiTheme="minorHAnsi" w:cstheme="minorHAnsi"/>
          <w:b/>
          <w:sz w:val="24"/>
          <w:szCs w:val="24"/>
          <w:lang w:val="hr-HR"/>
        </w:rPr>
      </w:pPr>
    </w:p>
    <w:p w14:paraId="324F8B7B" w14:textId="77777777" w:rsidR="002F3CBB" w:rsidRPr="007E583D" w:rsidRDefault="002F3CBB" w:rsidP="000178ED">
      <w:pPr>
        <w:pStyle w:val="Title"/>
        <w:rPr>
          <w:rFonts w:asciiTheme="minorHAnsi" w:hAnsiTheme="minorHAnsi" w:cstheme="minorHAnsi"/>
          <w:szCs w:val="24"/>
          <w:lang w:val="hr-HR"/>
        </w:rPr>
      </w:pPr>
    </w:p>
    <w:p w14:paraId="30A6BADC" w14:textId="77777777" w:rsidR="002F3CBB" w:rsidRPr="007E583D" w:rsidRDefault="002F3CBB" w:rsidP="000178ED">
      <w:pPr>
        <w:pStyle w:val="Title"/>
        <w:rPr>
          <w:rFonts w:asciiTheme="minorHAnsi" w:hAnsiTheme="minorHAnsi" w:cstheme="minorHAnsi"/>
          <w:szCs w:val="24"/>
          <w:lang w:val="hr-HR"/>
        </w:rPr>
        <w:sectPr w:rsidR="002F3CBB" w:rsidRPr="007E583D">
          <w:headerReference w:type="default" r:id="rId9"/>
          <w:headerReference w:type="first" r:id="rId10"/>
          <w:pgSz w:w="12240" w:h="15840" w:code="1"/>
          <w:pgMar w:top="1440" w:right="1800" w:bottom="1440" w:left="1800" w:header="720" w:footer="720" w:gutter="0"/>
          <w:cols w:space="720"/>
          <w:titlePg/>
        </w:sectPr>
      </w:pPr>
    </w:p>
    <w:p w14:paraId="075B6736" w14:textId="58C0EE2B" w:rsidR="002F3CBB" w:rsidRPr="007E583D" w:rsidRDefault="00663361" w:rsidP="26134CAB">
      <w:pPr>
        <w:pStyle w:val="Title"/>
        <w:rPr>
          <w:rFonts w:asciiTheme="minorHAnsi" w:hAnsiTheme="minorHAnsi" w:cstheme="minorHAnsi"/>
          <w:lang w:val="hr-HR"/>
        </w:rPr>
      </w:pPr>
      <w:r w:rsidRPr="007E583D">
        <w:rPr>
          <w:rFonts w:asciiTheme="minorHAnsi" w:hAnsiTheme="minorHAnsi" w:cstheme="minorHAnsi"/>
          <w:lang w:val="hr-HR"/>
        </w:rPr>
        <w:lastRenderedPageBreak/>
        <w:t>PREDMET UGOVORA</w:t>
      </w:r>
    </w:p>
    <w:p w14:paraId="2360DEF4" w14:textId="77777777" w:rsidR="002F3CBB" w:rsidRPr="007E583D" w:rsidRDefault="002F3CBB" w:rsidP="000178ED">
      <w:pPr>
        <w:jc w:val="both"/>
        <w:rPr>
          <w:rFonts w:asciiTheme="minorHAnsi" w:hAnsiTheme="minorHAnsi" w:cstheme="minorHAnsi"/>
          <w:sz w:val="24"/>
          <w:szCs w:val="24"/>
          <w:lang w:val="hr-HR"/>
        </w:rPr>
      </w:pPr>
    </w:p>
    <w:p w14:paraId="5655EFBC" w14:textId="108C2DEE" w:rsidR="00547464" w:rsidRPr="007E583D" w:rsidRDefault="00547464" w:rsidP="002F02BB">
      <w:pPr>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 xml:space="preserve">UGOVOR </w:t>
      </w:r>
      <w:r w:rsidR="007E583D">
        <w:rPr>
          <w:rFonts w:asciiTheme="minorHAnsi" w:hAnsiTheme="minorHAnsi" w:cstheme="minorHAnsi"/>
          <w:sz w:val="24"/>
          <w:szCs w:val="24"/>
          <w:lang w:val="hr-HR"/>
        </w:rPr>
        <w:t xml:space="preserve">O NABAVI 001-0539/2021-1 </w:t>
      </w:r>
      <w:bookmarkStart w:id="0" w:name="_GoBack"/>
      <w:bookmarkEnd w:id="0"/>
      <w:r w:rsidRPr="007E583D">
        <w:rPr>
          <w:rFonts w:asciiTheme="minorHAnsi" w:hAnsiTheme="minorHAnsi" w:cstheme="minorHAnsi"/>
          <w:sz w:val="24"/>
          <w:szCs w:val="24"/>
          <w:lang w:val="hr-HR"/>
        </w:rPr>
        <w:t xml:space="preserve">od </w:t>
      </w:r>
      <w:r w:rsidR="00535C01" w:rsidRPr="007E583D">
        <w:rPr>
          <w:rFonts w:asciiTheme="minorHAnsi" w:hAnsiTheme="minorHAnsi" w:cstheme="minorHAnsi"/>
          <w:sz w:val="24"/>
          <w:szCs w:val="24"/>
          <w:lang w:val="hr-HR"/>
        </w:rPr>
        <w:t>____________202</w:t>
      </w:r>
      <w:r w:rsidR="00663361" w:rsidRPr="007E583D">
        <w:rPr>
          <w:rFonts w:asciiTheme="minorHAnsi" w:hAnsiTheme="minorHAnsi" w:cstheme="minorHAnsi"/>
          <w:sz w:val="24"/>
          <w:szCs w:val="24"/>
          <w:lang w:val="hr-HR"/>
        </w:rPr>
        <w:t>1</w:t>
      </w:r>
      <w:r w:rsidRPr="007E583D">
        <w:rPr>
          <w:rFonts w:asciiTheme="minorHAnsi" w:hAnsiTheme="minorHAnsi" w:cstheme="minorHAnsi"/>
          <w:sz w:val="24"/>
          <w:szCs w:val="24"/>
          <w:lang w:val="hr-HR"/>
        </w:rPr>
        <w:t xml:space="preserve">. godine, između </w:t>
      </w:r>
      <w:r w:rsidR="002C5D9E" w:rsidRPr="007E583D">
        <w:rPr>
          <w:rFonts w:asciiTheme="minorHAnsi" w:hAnsiTheme="minorHAnsi" w:cstheme="minorHAnsi"/>
          <w:sz w:val="24"/>
          <w:szCs w:val="24"/>
          <w:lang w:val="hr-HR"/>
        </w:rPr>
        <w:t>Šestan-</w:t>
      </w:r>
      <w:proofErr w:type="spellStart"/>
      <w:r w:rsidR="002C5D9E" w:rsidRPr="007E583D">
        <w:rPr>
          <w:rFonts w:asciiTheme="minorHAnsi" w:hAnsiTheme="minorHAnsi" w:cstheme="minorHAnsi"/>
          <w:sz w:val="24"/>
          <w:szCs w:val="24"/>
          <w:lang w:val="hr-HR"/>
        </w:rPr>
        <w:t>Busch</w:t>
      </w:r>
      <w:proofErr w:type="spellEnd"/>
      <w:r w:rsidRPr="007E583D">
        <w:rPr>
          <w:rFonts w:asciiTheme="minorHAnsi" w:hAnsiTheme="minorHAnsi" w:cstheme="minorHAnsi"/>
          <w:sz w:val="24"/>
          <w:szCs w:val="24"/>
          <w:lang w:val="hr-HR"/>
        </w:rPr>
        <w:t xml:space="preserve"> </w:t>
      </w:r>
      <w:r w:rsidR="0079380F" w:rsidRPr="007E583D">
        <w:rPr>
          <w:rFonts w:asciiTheme="minorHAnsi" w:hAnsiTheme="minorHAnsi" w:cstheme="minorHAnsi"/>
          <w:sz w:val="24"/>
          <w:szCs w:val="24"/>
          <w:lang w:val="hr-HR"/>
        </w:rPr>
        <w:t>d.o.o.</w:t>
      </w:r>
      <w:r w:rsidR="005B12C1" w:rsidRPr="007E583D">
        <w:rPr>
          <w:rFonts w:asciiTheme="minorHAnsi" w:hAnsiTheme="minorHAnsi" w:cstheme="minorHAnsi"/>
          <w:sz w:val="24"/>
          <w:szCs w:val="24"/>
          <w:lang w:val="hr-HR"/>
        </w:rPr>
        <w:t>, 40323 Prelog, OIB: 03410818430 zastupan po direktoru Alojzije Šestan</w:t>
      </w:r>
      <w:r w:rsidR="0079380F" w:rsidRPr="007E583D">
        <w:rPr>
          <w:rFonts w:asciiTheme="minorHAnsi" w:hAnsiTheme="minorHAnsi" w:cstheme="minorHAnsi"/>
          <w:sz w:val="24"/>
          <w:szCs w:val="24"/>
          <w:lang w:val="hr-HR"/>
        </w:rPr>
        <w:t xml:space="preserve"> </w:t>
      </w:r>
      <w:r w:rsidRPr="007E583D">
        <w:rPr>
          <w:rFonts w:asciiTheme="minorHAnsi" w:hAnsiTheme="minorHAnsi" w:cstheme="minorHAnsi"/>
          <w:sz w:val="24"/>
          <w:szCs w:val="24"/>
          <w:lang w:val="hr-HR"/>
        </w:rPr>
        <w:t>(</w:t>
      </w:r>
      <w:r w:rsidRPr="007E583D">
        <w:rPr>
          <w:rFonts w:asciiTheme="minorHAnsi" w:hAnsiTheme="minorHAnsi" w:cstheme="minorHAnsi"/>
          <w:sz w:val="24"/>
          <w:szCs w:val="24"/>
          <w:cs/>
          <w:lang w:val="hr-HR"/>
        </w:rPr>
        <w:t>„</w:t>
      </w:r>
      <w:r w:rsidRPr="007E583D">
        <w:rPr>
          <w:rFonts w:asciiTheme="minorHAnsi" w:hAnsiTheme="minorHAnsi" w:cstheme="minorHAnsi"/>
          <w:sz w:val="24"/>
          <w:szCs w:val="24"/>
          <w:lang w:val="hr-HR"/>
        </w:rPr>
        <w:t>Naručitelj</w:t>
      </w:r>
      <w:r w:rsidRPr="007E583D">
        <w:rPr>
          <w:rFonts w:asciiTheme="minorHAnsi" w:hAnsiTheme="minorHAnsi" w:cstheme="minorHAnsi"/>
          <w:sz w:val="24"/>
          <w:szCs w:val="24"/>
          <w:cs/>
          <w:lang w:val="hr-HR"/>
        </w:rPr>
        <w:t>”</w:t>
      </w:r>
      <w:r w:rsidRPr="007E583D">
        <w:rPr>
          <w:rFonts w:asciiTheme="minorHAnsi" w:hAnsiTheme="minorHAnsi" w:cstheme="minorHAnsi"/>
          <w:sz w:val="24"/>
          <w:szCs w:val="24"/>
          <w:lang w:val="hr-HR"/>
        </w:rPr>
        <w:t>) i</w:t>
      </w:r>
      <w:r w:rsidR="00535C01" w:rsidRPr="007E583D">
        <w:rPr>
          <w:rFonts w:asciiTheme="minorHAnsi" w:hAnsiTheme="minorHAnsi" w:cstheme="minorHAnsi"/>
          <w:sz w:val="24"/>
          <w:szCs w:val="24"/>
          <w:lang w:val="hr-HR"/>
        </w:rPr>
        <w:t>________</w:t>
      </w:r>
      <w:r w:rsidR="005B12C1" w:rsidRPr="007E583D">
        <w:rPr>
          <w:rFonts w:asciiTheme="minorHAnsi" w:hAnsiTheme="minorHAnsi" w:cstheme="minorHAnsi"/>
          <w:sz w:val="24"/>
          <w:szCs w:val="24"/>
          <w:lang w:val="hr-HR"/>
        </w:rPr>
        <w:t xml:space="preserve">, OIB: </w:t>
      </w:r>
      <w:r w:rsidR="00535C01" w:rsidRPr="007E583D">
        <w:rPr>
          <w:rFonts w:asciiTheme="minorHAnsi" w:hAnsiTheme="minorHAnsi" w:cstheme="minorHAnsi"/>
          <w:sz w:val="24"/>
          <w:szCs w:val="24"/>
          <w:lang w:val="hr-HR"/>
        </w:rPr>
        <w:t>,</w:t>
      </w:r>
      <w:r w:rsidR="00566D71" w:rsidRPr="007E583D">
        <w:rPr>
          <w:rFonts w:asciiTheme="minorHAnsi" w:hAnsiTheme="minorHAnsi" w:cstheme="minorHAnsi"/>
          <w:sz w:val="24"/>
          <w:szCs w:val="24"/>
          <w:lang w:val="hr-HR"/>
        </w:rPr>
        <w:t xml:space="preserve"> broj računa IBAN HR otvorenog </w:t>
      </w:r>
      <w:proofErr w:type="spellStart"/>
      <w:r w:rsidR="00566D71" w:rsidRPr="007E583D">
        <w:rPr>
          <w:rFonts w:asciiTheme="minorHAnsi" w:hAnsiTheme="minorHAnsi" w:cstheme="minorHAnsi"/>
          <w:sz w:val="24"/>
          <w:szCs w:val="24"/>
          <w:lang w:val="hr-HR"/>
        </w:rPr>
        <w:t>pri______________</w:t>
      </w:r>
      <w:r w:rsidR="005B12C1" w:rsidRPr="007E583D">
        <w:rPr>
          <w:rFonts w:asciiTheme="minorHAnsi" w:hAnsiTheme="minorHAnsi" w:cstheme="minorHAnsi"/>
          <w:sz w:val="24"/>
          <w:szCs w:val="24"/>
          <w:lang w:val="hr-HR"/>
        </w:rPr>
        <w:t>zastupan</w:t>
      </w:r>
      <w:proofErr w:type="spellEnd"/>
      <w:r w:rsidR="005B12C1" w:rsidRPr="007E583D">
        <w:rPr>
          <w:rFonts w:asciiTheme="minorHAnsi" w:hAnsiTheme="minorHAnsi" w:cstheme="minorHAnsi"/>
          <w:sz w:val="24"/>
          <w:szCs w:val="24"/>
          <w:lang w:val="hr-HR"/>
        </w:rPr>
        <w:t xml:space="preserve"> po </w:t>
      </w:r>
      <w:r w:rsidR="00535C01" w:rsidRPr="007E583D">
        <w:rPr>
          <w:rFonts w:asciiTheme="minorHAnsi" w:hAnsiTheme="minorHAnsi" w:cstheme="minorHAnsi"/>
          <w:sz w:val="24"/>
          <w:szCs w:val="24"/>
          <w:lang w:val="hr-HR"/>
        </w:rPr>
        <w:t>ovlaštenoj osobi</w:t>
      </w:r>
      <w:r w:rsidR="005B12C1" w:rsidRPr="007E583D">
        <w:rPr>
          <w:rFonts w:asciiTheme="minorHAnsi" w:hAnsiTheme="minorHAnsi" w:cstheme="minorHAnsi"/>
          <w:sz w:val="24"/>
          <w:szCs w:val="24"/>
          <w:lang w:val="hr-HR"/>
        </w:rPr>
        <w:t xml:space="preserve"> </w:t>
      </w:r>
      <w:r w:rsidR="005B12C1" w:rsidRPr="007E583D">
        <w:rPr>
          <w:rFonts w:asciiTheme="minorHAnsi" w:hAnsiTheme="minorHAnsi" w:cstheme="minorHAnsi"/>
          <w:sz w:val="24"/>
          <w:szCs w:val="24"/>
          <w:cs/>
          <w:lang w:val="hr-HR"/>
        </w:rPr>
        <w:t>("</w:t>
      </w:r>
      <w:r w:rsidR="00947F7A" w:rsidRPr="007E583D">
        <w:rPr>
          <w:rFonts w:asciiTheme="minorHAnsi" w:hAnsiTheme="minorHAnsi" w:cstheme="minorHAnsi"/>
          <w:sz w:val="24"/>
          <w:szCs w:val="24"/>
          <w:lang w:val="hr-HR"/>
        </w:rPr>
        <w:t>Izvođač</w:t>
      </w:r>
      <w:r w:rsidRPr="007E583D">
        <w:rPr>
          <w:rFonts w:asciiTheme="minorHAnsi" w:hAnsiTheme="minorHAnsi" w:cstheme="minorHAnsi"/>
          <w:sz w:val="24"/>
          <w:szCs w:val="24"/>
          <w:cs/>
          <w:lang w:val="hr-HR"/>
        </w:rPr>
        <w:t>”</w:t>
      </w:r>
      <w:r w:rsidRPr="007E583D">
        <w:rPr>
          <w:rFonts w:asciiTheme="minorHAnsi" w:hAnsiTheme="minorHAnsi" w:cstheme="minorHAnsi"/>
          <w:sz w:val="24"/>
          <w:szCs w:val="24"/>
          <w:lang w:val="hr-HR"/>
        </w:rPr>
        <w:t xml:space="preserve">) (zajedničkim imenom </w:t>
      </w:r>
      <w:r w:rsidRPr="007E583D">
        <w:rPr>
          <w:rFonts w:asciiTheme="minorHAnsi" w:hAnsiTheme="minorHAnsi" w:cstheme="minorHAnsi"/>
          <w:sz w:val="24"/>
          <w:szCs w:val="24"/>
          <w:cs/>
          <w:lang w:val="hr-HR"/>
        </w:rPr>
        <w:t>„</w:t>
      </w:r>
      <w:r w:rsidRPr="007E583D">
        <w:rPr>
          <w:rFonts w:asciiTheme="minorHAnsi" w:hAnsiTheme="minorHAnsi" w:cstheme="minorHAnsi"/>
          <w:sz w:val="24"/>
          <w:szCs w:val="24"/>
          <w:lang w:val="hr-HR"/>
        </w:rPr>
        <w:t>Stranke</w:t>
      </w:r>
      <w:r w:rsidRPr="007E583D">
        <w:rPr>
          <w:rFonts w:asciiTheme="minorHAnsi" w:hAnsiTheme="minorHAnsi" w:cstheme="minorHAnsi"/>
          <w:sz w:val="24"/>
          <w:szCs w:val="24"/>
          <w:cs/>
          <w:lang w:val="hr-HR"/>
        </w:rPr>
        <w:t>”</w:t>
      </w:r>
      <w:r w:rsidRPr="007E583D">
        <w:rPr>
          <w:rFonts w:asciiTheme="minorHAnsi" w:hAnsiTheme="minorHAnsi" w:cstheme="minorHAnsi"/>
          <w:sz w:val="24"/>
          <w:szCs w:val="24"/>
          <w:lang w:val="hr-HR"/>
        </w:rPr>
        <w:t>).</w:t>
      </w:r>
    </w:p>
    <w:p w14:paraId="5DEA8EF1" w14:textId="77777777" w:rsidR="009E4DCB" w:rsidRPr="007E583D" w:rsidRDefault="009E4DCB" w:rsidP="002F02BB">
      <w:pPr>
        <w:jc w:val="both"/>
        <w:rPr>
          <w:rFonts w:asciiTheme="minorHAnsi" w:hAnsiTheme="minorHAnsi" w:cstheme="minorHAnsi"/>
          <w:sz w:val="24"/>
          <w:szCs w:val="24"/>
          <w:lang w:val="hr-HR"/>
        </w:rPr>
      </w:pPr>
    </w:p>
    <w:p w14:paraId="0DB34C58" w14:textId="77777777" w:rsidR="00BB06DD" w:rsidRPr="007E583D" w:rsidRDefault="00BB06DD" w:rsidP="005F1F52">
      <w:pPr>
        <w:rPr>
          <w:lang w:val="hr-HR"/>
        </w:rPr>
      </w:pPr>
    </w:p>
    <w:p w14:paraId="1E5773CC" w14:textId="40136EF3" w:rsidR="00582E3A" w:rsidRPr="007E583D" w:rsidRDefault="26134CAB" w:rsidP="00C979E4">
      <w:pPr>
        <w:ind w:firstLine="720"/>
        <w:jc w:val="center"/>
        <w:rPr>
          <w:rFonts w:asciiTheme="minorHAnsi" w:hAnsiTheme="minorHAnsi" w:cstheme="minorHAnsi"/>
          <w:b/>
          <w:bCs/>
          <w:sz w:val="24"/>
          <w:szCs w:val="24"/>
          <w:lang w:val="hr-HR"/>
        </w:rPr>
      </w:pPr>
      <w:r w:rsidRPr="007E583D">
        <w:rPr>
          <w:rFonts w:asciiTheme="minorHAnsi" w:hAnsiTheme="minorHAnsi" w:cstheme="minorHAnsi"/>
          <w:b/>
          <w:bCs/>
          <w:sz w:val="24"/>
          <w:szCs w:val="24"/>
          <w:lang w:val="hr-HR"/>
        </w:rPr>
        <w:t>Članak 1.</w:t>
      </w:r>
    </w:p>
    <w:p w14:paraId="15E4DD6B" w14:textId="2BC40F79" w:rsidR="00947F7A" w:rsidRPr="007E583D" w:rsidRDefault="00947F7A" w:rsidP="00947F7A">
      <w:pPr>
        <w:jc w:val="both"/>
        <w:rPr>
          <w:rFonts w:asciiTheme="minorHAnsi" w:eastAsia="Cambria" w:hAnsiTheme="minorHAnsi" w:cstheme="minorHAnsi"/>
          <w:sz w:val="24"/>
          <w:szCs w:val="24"/>
          <w:lang w:val="hr-HR"/>
        </w:rPr>
      </w:pPr>
      <w:r w:rsidRPr="007E583D">
        <w:rPr>
          <w:rFonts w:asciiTheme="minorHAnsi" w:hAnsiTheme="minorHAnsi" w:cstheme="minorHAnsi"/>
          <w:sz w:val="24"/>
          <w:szCs w:val="24"/>
          <w:lang w:val="hr-HR"/>
        </w:rPr>
        <w:t>(1) Ovim Ugovorom Naručitelj naručuje, a Izvođač se obvezuje izvesti radove za dogradnju proizvodnje hale Šestan-</w:t>
      </w:r>
      <w:proofErr w:type="spellStart"/>
      <w:r w:rsidRPr="007E583D">
        <w:rPr>
          <w:rFonts w:asciiTheme="minorHAnsi" w:hAnsiTheme="minorHAnsi" w:cstheme="minorHAnsi"/>
          <w:sz w:val="24"/>
          <w:szCs w:val="24"/>
          <w:lang w:val="hr-HR"/>
        </w:rPr>
        <w:t>Busch</w:t>
      </w:r>
      <w:proofErr w:type="spellEnd"/>
      <w:r w:rsidRPr="007E583D">
        <w:rPr>
          <w:rFonts w:asciiTheme="minorHAnsi" w:hAnsiTheme="minorHAnsi" w:cstheme="minorHAnsi"/>
          <w:sz w:val="24"/>
          <w:szCs w:val="24"/>
          <w:lang w:val="hr-HR"/>
        </w:rPr>
        <w:t xml:space="preserve"> na lokaciji </w:t>
      </w:r>
      <w:proofErr w:type="spellStart"/>
      <w:r w:rsidRPr="007E583D">
        <w:rPr>
          <w:rFonts w:asciiTheme="minorHAnsi" w:eastAsia="Cambria" w:hAnsiTheme="minorHAnsi" w:cstheme="minorHAnsi"/>
          <w:sz w:val="24"/>
          <w:szCs w:val="24"/>
          <w:lang w:val="hr-HR"/>
        </w:rPr>
        <w:t>k.č</w:t>
      </w:r>
      <w:proofErr w:type="spellEnd"/>
      <w:r w:rsidRPr="007E583D">
        <w:rPr>
          <w:rFonts w:asciiTheme="minorHAnsi" w:eastAsia="Cambria" w:hAnsiTheme="minorHAnsi" w:cstheme="minorHAnsi"/>
          <w:sz w:val="24"/>
          <w:szCs w:val="24"/>
          <w:lang w:val="hr-HR"/>
        </w:rPr>
        <w:t>. 1855/5</w:t>
      </w:r>
      <w:ins w:id="1" w:author="Author">
        <w:r w:rsidRPr="007E583D">
          <w:rPr>
            <w:rFonts w:asciiTheme="minorHAnsi" w:eastAsia="Cambria" w:hAnsiTheme="minorHAnsi" w:cstheme="minorHAnsi"/>
            <w:sz w:val="24"/>
            <w:szCs w:val="24"/>
            <w:lang w:val="hr-HR"/>
          </w:rPr>
          <w:t xml:space="preserve"> </w:t>
        </w:r>
      </w:ins>
      <w:r w:rsidRPr="007E583D">
        <w:rPr>
          <w:rFonts w:asciiTheme="minorHAnsi" w:eastAsia="Cambria" w:hAnsiTheme="minorHAnsi" w:cstheme="minorHAnsi"/>
          <w:sz w:val="24"/>
          <w:szCs w:val="24"/>
          <w:lang w:val="hr-HR"/>
        </w:rPr>
        <w:t xml:space="preserve">KO Prelog. </w:t>
      </w:r>
    </w:p>
    <w:p w14:paraId="65C4AA72" w14:textId="77777777" w:rsidR="00947F7A" w:rsidRPr="007E583D" w:rsidRDefault="00947F7A" w:rsidP="00947F7A">
      <w:pPr>
        <w:jc w:val="both"/>
        <w:rPr>
          <w:rFonts w:asciiTheme="minorHAnsi" w:eastAsia="Cambria" w:hAnsiTheme="minorHAnsi" w:cstheme="minorHAnsi"/>
          <w:sz w:val="24"/>
          <w:szCs w:val="24"/>
          <w:lang w:val="hr-HR"/>
        </w:rPr>
      </w:pPr>
    </w:p>
    <w:p w14:paraId="3A09582E" w14:textId="4C14678F" w:rsidR="002C5D9E" w:rsidRPr="007E583D" w:rsidRDefault="00947F7A" w:rsidP="002C5D9E">
      <w:pPr>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 xml:space="preserve">(2) </w:t>
      </w:r>
      <w:r w:rsidR="002C5D9E" w:rsidRPr="007E583D">
        <w:rPr>
          <w:rFonts w:asciiTheme="minorHAnsi" w:hAnsiTheme="minorHAnsi" w:cstheme="minorHAnsi"/>
          <w:sz w:val="24"/>
          <w:szCs w:val="24"/>
          <w:lang w:val="hr-HR"/>
        </w:rPr>
        <w:t xml:space="preserve">Na temelju provedenog javnog nadmetanja s namjerom sklapanja ugovora o nabavi s jednim gospodarskim subjektom, evidencijski broj nabave:  </w:t>
      </w:r>
      <w:r w:rsidR="007E4B50" w:rsidRPr="007E583D">
        <w:rPr>
          <w:rFonts w:asciiTheme="minorHAnsi" w:hAnsiTheme="minorHAnsi" w:cstheme="minorHAnsi"/>
          <w:sz w:val="24"/>
          <w:szCs w:val="24"/>
          <w:lang w:val="hr-HR"/>
        </w:rPr>
        <w:t xml:space="preserve">001-0539/2021-1 </w:t>
      </w:r>
      <w:r w:rsidR="002C5D9E" w:rsidRPr="007E583D">
        <w:rPr>
          <w:rFonts w:asciiTheme="minorHAnsi" w:hAnsiTheme="minorHAnsi" w:cstheme="minorHAnsi"/>
          <w:sz w:val="24"/>
          <w:szCs w:val="24"/>
          <w:lang w:val="hr-HR"/>
        </w:rPr>
        <w:t xml:space="preserve">Naručitelj je Odlukom o odabiru </w:t>
      </w:r>
      <w:r w:rsidR="005B12C1" w:rsidRPr="007E583D">
        <w:rPr>
          <w:rFonts w:asciiTheme="minorHAnsi" w:hAnsiTheme="minorHAnsi" w:cstheme="minorHAnsi"/>
          <w:sz w:val="24"/>
          <w:szCs w:val="24"/>
          <w:lang w:val="hr-HR"/>
        </w:rPr>
        <w:t xml:space="preserve">od </w:t>
      </w:r>
      <w:r w:rsidR="00535C01" w:rsidRPr="007E583D">
        <w:rPr>
          <w:rFonts w:asciiTheme="minorHAnsi" w:hAnsiTheme="minorHAnsi" w:cstheme="minorHAnsi"/>
          <w:sz w:val="24"/>
          <w:szCs w:val="24"/>
          <w:lang w:val="hr-HR"/>
        </w:rPr>
        <w:t>__</w:t>
      </w:r>
      <w:r w:rsidR="005B12C1" w:rsidRPr="007E583D">
        <w:rPr>
          <w:rFonts w:asciiTheme="minorHAnsi" w:hAnsiTheme="minorHAnsi" w:cstheme="minorHAnsi"/>
          <w:sz w:val="24"/>
          <w:szCs w:val="24"/>
          <w:lang w:val="hr-HR"/>
        </w:rPr>
        <w:t xml:space="preserve">. </w:t>
      </w:r>
      <w:r w:rsidR="00535C01" w:rsidRPr="007E583D">
        <w:rPr>
          <w:rFonts w:asciiTheme="minorHAnsi" w:hAnsiTheme="minorHAnsi" w:cstheme="minorHAnsi"/>
          <w:sz w:val="24"/>
          <w:szCs w:val="24"/>
          <w:lang w:val="hr-HR"/>
        </w:rPr>
        <w:t>_____</w:t>
      </w:r>
      <w:r w:rsidR="005B12C1" w:rsidRPr="007E583D">
        <w:rPr>
          <w:rFonts w:asciiTheme="minorHAnsi" w:hAnsiTheme="minorHAnsi" w:cstheme="minorHAnsi"/>
          <w:sz w:val="24"/>
          <w:szCs w:val="24"/>
          <w:lang w:val="hr-HR"/>
        </w:rPr>
        <w:t xml:space="preserve"> 20</w:t>
      </w:r>
      <w:r w:rsidR="00535C01" w:rsidRPr="007E583D">
        <w:rPr>
          <w:rFonts w:asciiTheme="minorHAnsi" w:hAnsiTheme="minorHAnsi" w:cstheme="minorHAnsi"/>
          <w:sz w:val="24"/>
          <w:szCs w:val="24"/>
          <w:lang w:val="hr-HR"/>
        </w:rPr>
        <w:t>2</w:t>
      </w:r>
      <w:r w:rsidR="00BB06DD" w:rsidRPr="007E583D">
        <w:rPr>
          <w:rFonts w:asciiTheme="minorHAnsi" w:hAnsiTheme="minorHAnsi" w:cstheme="minorHAnsi"/>
          <w:sz w:val="24"/>
          <w:szCs w:val="24"/>
          <w:lang w:val="hr-HR"/>
        </w:rPr>
        <w:t>1</w:t>
      </w:r>
      <w:r w:rsidR="005B12C1" w:rsidRPr="007E583D">
        <w:rPr>
          <w:rFonts w:asciiTheme="minorHAnsi" w:hAnsiTheme="minorHAnsi" w:cstheme="minorHAnsi"/>
          <w:sz w:val="24"/>
          <w:szCs w:val="24"/>
          <w:lang w:val="hr-HR"/>
        </w:rPr>
        <w:t xml:space="preserve">. godine </w:t>
      </w:r>
      <w:r w:rsidR="002C5D9E" w:rsidRPr="007E583D">
        <w:rPr>
          <w:rFonts w:asciiTheme="minorHAnsi" w:hAnsiTheme="minorHAnsi" w:cstheme="minorHAnsi"/>
          <w:sz w:val="24"/>
          <w:szCs w:val="24"/>
          <w:lang w:val="hr-HR"/>
        </w:rPr>
        <w:t xml:space="preserve">odabrao ponudu </w:t>
      </w:r>
      <w:r w:rsidRPr="007E583D">
        <w:rPr>
          <w:rFonts w:asciiTheme="minorHAnsi" w:hAnsiTheme="minorHAnsi" w:cstheme="minorHAnsi"/>
          <w:sz w:val="24"/>
          <w:szCs w:val="24"/>
          <w:lang w:val="hr-HR"/>
        </w:rPr>
        <w:t>Izvođača</w:t>
      </w:r>
      <w:r w:rsidR="002C5D9E" w:rsidRPr="007E583D">
        <w:rPr>
          <w:rFonts w:asciiTheme="minorHAnsi" w:hAnsiTheme="minorHAnsi" w:cstheme="minorHAnsi"/>
          <w:sz w:val="24"/>
          <w:szCs w:val="24"/>
          <w:lang w:val="hr-HR"/>
        </w:rPr>
        <w:t xml:space="preserve"> od </w:t>
      </w:r>
      <w:r w:rsidR="00535C01" w:rsidRPr="007E583D">
        <w:rPr>
          <w:rFonts w:asciiTheme="minorHAnsi" w:hAnsiTheme="minorHAnsi" w:cstheme="minorHAnsi"/>
          <w:sz w:val="24"/>
          <w:szCs w:val="24"/>
          <w:lang w:val="hr-HR"/>
        </w:rPr>
        <w:t>__.____</w:t>
      </w:r>
      <w:r w:rsidR="005B12C1" w:rsidRPr="007E583D">
        <w:rPr>
          <w:rFonts w:asciiTheme="minorHAnsi" w:hAnsiTheme="minorHAnsi" w:cstheme="minorHAnsi"/>
          <w:sz w:val="24"/>
          <w:szCs w:val="24"/>
          <w:lang w:val="hr-HR"/>
        </w:rPr>
        <w:t xml:space="preserve"> </w:t>
      </w:r>
      <w:r w:rsidR="00535C01" w:rsidRPr="007E583D">
        <w:rPr>
          <w:rFonts w:asciiTheme="minorHAnsi" w:hAnsiTheme="minorHAnsi" w:cstheme="minorHAnsi"/>
          <w:sz w:val="24"/>
          <w:szCs w:val="24"/>
          <w:lang w:val="hr-HR"/>
        </w:rPr>
        <w:t>202</w:t>
      </w:r>
      <w:r w:rsidR="00BB06DD" w:rsidRPr="007E583D">
        <w:rPr>
          <w:rFonts w:asciiTheme="minorHAnsi" w:hAnsiTheme="minorHAnsi" w:cstheme="minorHAnsi"/>
          <w:sz w:val="24"/>
          <w:szCs w:val="24"/>
          <w:lang w:val="hr-HR"/>
        </w:rPr>
        <w:t>1</w:t>
      </w:r>
      <w:r w:rsidR="005B12C1" w:rsidRPr="007E583D">
        <w:rPr>
          <w:rFonts w:asciiTheme="minorHAnsi" w:hAnsiTheme="minorHAnsi" w:cstheme="minorHAnsi"/>
          <w:sz w:val="24"/>
          <w:szCs w:val="24"/>
          <w:lang w:val="hr-HR"/>
        </w:rPr>
        <w:t>. godine,</w:t>
      </w:r>
      <w:r w:rsidR="002C5D9E" w:rsidRPr="007E583D">
        <w:rPr>
          <w:rFonts w:asciiTheme="minorHAnsi" w:hAnsiTheme="minorHAnsi" w:cstheme="minorHAnsi"/>
          <w:sz w:val="24"/>
          <w:szCs w:val="24"/>
          <w:lang w:val="hr-HR"/>
        </w:rPr>
        <w:t xml:space="preserve"> s cijenom od </w:t>
      </w:r>
      <w:r w:rsidR="00535C01" w:rsidRPr="007E583D">
        <w:rPr>
          <w:rFonts w:asciiTheme="minorHAnsi" w:hAnsiTheme="minorHAnsi" w:cstheme="minorHAnsi"/>
          <w:sz w:val="24"/>
          <w:szCs w:val="24"/>
          <w:lang w:val="hr-HR"/>
        </w:rPr>
        <w:t>___________</w:t>
      </w:r>
      <w:r w:rsidR="005B12C1" w:rsidRPr="007E583D">
        <w:rPr>
          <w:rFonts w:asciiTheme="minorHAnsi" w:hAnsiTheme="minorHAnsi" w:cstheme="minorHAnsi"/>
          <w:sz w:val="24"/>
          <w:szCs w:val="24"/>
          <w:lang w:val="hr-HR"/>
        </w:rPr>
        <w:t xml:space="preserve"> </w:t>
      </w:r>
      <w:r w:rsidR="002C5D9E" w:rsidRPr="007E583D">
        <w:rPr>
          <w:rFonts w:asciiTheme="minorHAnsi" w:hAnsiTheme="minorHAnsi" w:cstheme="minorHAnsi"/>
          <w:sz w:val="24"/>
          <w:szCs w:val="24"/>
          <w:lang w:val="hr-HR"/>
        </w:rPr>
        <w:t>HRK</w:t>
      </w:r>
      <w:r w:rsidR="00F62CD0" w:rsidRPr="007E583D">
        <w:rPr>
          <w:rFonts w:asciiTheme="minorHAnsi" w:hAnsiTheme="minorHAnsi" w:cstheme="minorHAnsi"/>
          <w:sz w:val="24"/>
          <w:szCs w:val="24"/>
          <w:lang w:val="hr-HR"/>
        </w:rPr>
        <w:t xml:space="preserve"> (cijena bez PDV-a)</w:t>
      </w:r>
      <w:r w:rsidR="002C5D9E" w:rsidRPr="007E583D">
        <w:rPr>
          <w:rFonts w:asciiTheme="minorHAnsi" w:hAnsiTheme="minorHAnsi" w:cstheme="minorHAnsi"/>
          <w:sz w:val="24"/>
          <w:szCs w:val="24"/>
          <w:lang w:val="hr-HR"/>
        </w:rPr>
        <w:t xml:space="preserve">, odnosno ukupnom cijenom od </w:t>
      </w:r>
      <w:r w:rsidR="00535C01" w:rsidRPr="007E583D">
        <w:rPr>
          <w:rFonts w:asciiTheme="minorHAnsi" w:hAnsiTheme="minorHAnsi" w:cstheme="minorHAnsi"/>
          <w:sz w:val="24"/>
          <w:szCs w:val="24"/>
          <w:lang w:val="hr-HR"/>
        </w:rPr>
        <w:t>________</w:t>
      </w:r>
      <w:r w:rsidR="005B12C1" w:rsidRPr="007E583D">
        <w:rPr>
          <w:rFonts w:asciiTheme="minorHAnsi" w:hAnsiTheme="minorHAnsi" w:cstheme="minorHAnsi"/>
          <w:sz w:val="24"/>
          <w:szCs w:val="24"/>
          <w:lang w:val="hr-HR"/>
        </w:rPr>
        <w:t xml:space="preserve"> </w:t>
      </w:r>
      <w:r w:rsidR="002C5D9E" w:rsidRPr="007E583D">
        <w:rPr>
          <w:rFonts w:asciiTheme="minorHAnsi" w:hAnsiTheme="minorHAnsi" w:cstheme="minorHAnsi"/>
          <w:sz w:val="24"/>
          <w:szCs w:val="24"/>
          <w:lang w:val="hr-HR"/>
        </w:rPr>
        <w:t>HRK</w:t>
      </w:r>
      <w:r w:rsidR="005B12C1" w:rsidRPr="007E583D">
        <w:rPr>
          <w:rFonts w:asciiTheme="minorHAnsi" w:hAnsiTheme="minorHAnsi" w:cstheme="minorHAnsi"/>
          <w:sz w:val="24"/>
          <w:szCs w:val="24"/>
          <w:lang w:val="hr-HR"/>
        </w:rPr>
        <w:t xml:space="preserve"> </w:t>
      </w:r>
      <w:r w:rsidR="000D254C" w:rsidRPr="007E583D">
        <w:rPr>
          <w:rFonts w:asciiTheme="minorHAnsi" w:hAnsiTheme="minorHAnsi" w:cstheme="minorHAnsi"/>
          <w:sz w:val="24"/>
          <w:szCs w:val="24"/>
          <w:lang w:val="hr-HR"/>
        </w:rPr>
        <w:t xml:space="preserve">koji iznos predstavlja vrijednost radova, </w:t>
      </w:r>
      <w:r w:rsidR="005B12C1" w:rsidRPr="007E583D">
        <w:rPr>
          <w:rFonts w:asciiTheme="minorHAnsi" w:hAnsiTheme="minorHAnsi" w:cstheme="minorHAnsi"/>
          <w:sz w:val="24"/>
          <w:szCs w:val="24"/>
          <w:lang w:val="hr-HR"/>
        </w:rPr>
        <w:t xml:space="preserve">te sukladno objavljenim kriterijima za donošenje odluke o odabiru te uvjetima i zahtjevima iz </w:t>
      </w:r>
      <w:r w:rsidR="00FC2CD2" w:rsidRPr="007E583D">
        <w:rPr>
          <w:rFonts w:asciiTheme="minorHAnsi" w:hAnsiTheme="minorHAnsi" w:cstheme="minorHAnsi"/>
          <w:sz w:val="24"/>
          <w:szCs w:val="24"/>
          <w:lang w:val="hr-HR"/>
        </w:rPr>
        <w:t>Poziva na dostavu ponuda</w:t>
      </w:r>
      <w:r w:rsidR="002C5D9E" w:rsidRPr="007E583D">
        <w:rPr>
          <w:rFonts w:asciiTheme="minorHAnsi" w:hAnsiTheme="minorHAnsi" w:cstheme="minorHAnsi"/>
          <w:sz w:val="24"/>
          <w:szCs w:val="24"/>
          <w:lang w:val="hr-HR"/>
        </w:rPr>
        <w:t>, kao najbolje ocijenjen</w:t>
      </w:r>
      <w:r w:rsidR="005B12C1" w:rsidRPr="007E583D">
        <w:rPr>
          <w:rFonts w:asciiTheme="minorHAnsi" w:hAnsiTheme="minorHAnsi" w:cstheme="minorHAnsi"/>
          <w:sz w:val="24"/>
          <w:szCs w:val="24"/>
          <w:lang w:val="hr-HR"/>
        </w:rPr>
        <w:t>u</w:t>
      </w:r>
      <w:r w:rsidR="002C5D9E" w:rsidRPr="007E583D">
        <w:rPr>
          <w:rFonts w:asciiTheme="minorHAnsi" w:hAnsiTheme="minorHAnsi" w:cstheme="minorHAnsi"/>
          <w:sz w:val="24"/>
          <w:szCs w:val="24"/>
          <w:lang w:val="hr-HR"/>
        </w:rPr>
        <w:t xml:space="preserve"> ponud</w:t>
      </w:r>
      <w:r w:rsidR="005B12C1" w:rsidRPr="007E583D">
        <w:rPr>
          <w:rFonts w:asciiTheme="minorHAnsi" w:hAnsiTheme="minorHAnsi" w:cstheme="minorHAnsi"/>
          <w:sz w:val="24"/>
          <w:szCs w:val="24"/>
          <w:lang w:val="hr-HR"/>
        </w:rPr>
        <w:t>u</w:t>
      </w:r>
      <w:r w:rsidR="002C5D9E" w:rsidRPr="007E583D">
        <w:rPr>
          <w:rFonts w:asciiTheme="minorHAnsi" w:hAnsiTheme="minorHAnsi" w:cstheme="minorHAnsi"/>
          <w:sz w:val="24"/>
          <w:szCs w:val="24"/>
          <w:lang w:val="hr-HR"/>
        </w:rPr>
        <w:t xml:space="preserve">. </w:t>
      </w:r>
    </w:p>
    <w:p w14:paraId="41899BDD" w14:textId="77777777" w:rsidR="002F3CBB" w:rsidRPr="007E583D" w:rsidRDefault="002F3CBB" w:rsidP="002C5D9E">
      <w:pPr>
        <w:rPr>
          <w:rFonts w:asciiTheme="minorHAnsi" w:hAnsiTheme="minorHAnsi" w:cstheme="minorHAnsi"/>
          <w:sz w:val="24"/>
          <w:szCs w:val="24"/>
          <w:lang w:val="hr-HR"/>
        </w:rPr>
      </w:pPr>
    </w:p>
    <w:p w14:paraId="011F5081" w14:textId="4120B8AD" w:rsidR="002F3CBB" w:rsidRPr="007E583D" w:rsidRDefault="26134CAB" w:rsidP="26134CAB">
      <w:pPr>
        <w:ind w:firstLine="720"/>
        <w:jc w:val="center"/>
        <w:rPr>
          <w:rFonts w:asciiTheme="minorHAnsi" w:hAnsiTheme="minorHAnsi" w:cstheme="minorHAnsi"/>
          <w:b/>
          <w:bCs/>
          <w:sz w:val="24"/>
          <w:szCs w:val="24"/>
          <w:lang w:val="hr-HR"/>
        </w:rPr>
      </w:pPr>
      <w:r w:rsidRPr="007E583D">
        <w:rPr>
          <w:rFonts w:asciiTheme="minorHAnsi" w:hAnsiTheme="minorHAnsi" w:cstheme="minorHAnsi"/>
          <w:b/>
          <w:bCs/>
          <w:sz w:val="24"/>
          <w:szCs w:val="24"/>
          <w:lang w:val="hr-HR"/>
        </w:rPr>
        <w:t>Članak 2.</w:t>
      </w:r>
    </w:p>
    <w:p w14:paraId="296020E2" w14:textId="77777777" w:rsidR="002F3CBB" w:rsidRPr="007E583D" w:rsidRDefault="002F3CBB" w:rsidP="00EE0934">
      <w:pPr>
        <w:pStyle w:val="BodyTextIndent2"/>
        <w:spacing w:after="0" w:line="240" w:lineRule="auto"/>
        <w:ind w:left="2160" w:hanging="720"/>
        <w:jc w:val="both"/>
        <w:rPr>
          <w:rFonts w:asciiTheme="minorHAnsi" w:hAnsiTheme="minorHAnsi" w:cstheme="minorHAnsi"/>
          <w:sz w:val="24"/>
          <w:szCs w:val="24"/>
          <w:lang w:val="hr-HR"/>
        </w:rPr>
      </w:pPr>
    </w:p>
    <w:p w14:paraId="0E099DA2" w14:textId="19D4168E" w:rsidR="00311E4E" w:rsidRPr="007E583D" w:rsidRDefault="009D4BF0" w:rsidP="00311E4E">
      <w:pPr>
        <w:jc w:val="both"/>
        <w:rPr>
          <w:rFonts w:asciiTheme="minorHAnsi" w:hAnsiTheme="minorHAnsi" w:cstheme="minorHAnsi"/>
          <w:color w:val="000000" w:themeColor="text1"/>
          <w:sz w:val="24"/>
          <w:szCs w:val="24"/>
          <w:lang w:val="hr-HR"/>
        </w:rPr>
      </w:pPr>
      <w:r w:rsidRPr="007E583D">
        <w:rPr>
          <w:rFonts w:asciiTheme="minorHAnsi" w:hAnsiTheme="minorHAnsi" w:cstheme="minorHAnsi"/>
          <w:color w:val="000000" w:themeColor="text1"/>
          <w:sz w:val="24"/>
          <w:szCs w:val="24"/>
          <w:lang w:val="hr-HR"/>
        </w:rPr>
        <w:t xml:space="preserve">(1) </w:t>
      </w:r>
      <w:r w:rsidR="002C5D9E" w:rsidRPr="007E583D">
        <w:rPr>
          <w:rFonts w:asciiTheme="minorHAnsi" w:hAnsiTheme="minorHAnsi" w:cstheme="minorHAnsi"/>
          <w:color w:val="000000" w:themeColor="text1"/>
          <w:sz w:val="24"/>
          <w:szCs w:val="24"/>
          <w:lang w:val="hr-HR"/>
        </w:rPr>
        <w:t xml:space="preserve">Predmet ovog ugovora je </w:t>
      </w:r>
      <w:r w:rsidR="00695E84" w:rsidRPr="007E583D">
        <w:rPr>
          <w:rFonts w:asciiTheme="minorHAnsi" w:hAnsiTheme="minorHAnsi" w:cstheme="minorHAnsi"/>
          <w:color w:val="000000" w:themeColor="text1"/>
          <w:sz w:val="24"/>
          <w:szCs w:val="24"/>
          <w:lang w:val="hr-HR"/>
        </w:rPr>
        <w:t>izvođenje radova sukladno Glavnom projektu</w:t>
      </w:r>
      <w:r w:rsidR="00311E4E" w:rsidRPr="007E583D">
        <w:rPr>
          <w:rFonts w:asciiTheme="minorHAnsi" w:hAnsiTheme="minorHAnsi" w:cstheme="minorHAnsi"/>
          <w:color w:val="000000" w:themeColor="text1"/>
          <w:sz w:val="24"/>
          <w:szCs w:val="24"/>
          <w:lang w:val="hr-HR"/>
        </w:rPr>
        <w:t xml:space="preserve"> koj</w:t>
      </w:r>
      <w:r w:rsidR="009E4DCB" w:rsidRPr="007E583D">
        <w:rPr>
          <w:rFonts w:asciiTheme="minorHAnsi" w:hAnsiTheme="minorHAnsi" w:cstheme="minorHAnsi"/>
          <w:color w:val="000000" w:themeColor="text1"/>
          <w:sz w:val="24"/>
          <w:szCs w:val="24"/>
          <w:lang w:val="hr-HR"/>
        </w:rPr>
        <w:t>i</w:t>
      </w:r>
      <w:r w:rsidR="00311E4E" w:rsidRPr="007E583D">
        <w:rPr>
          <w:rFonts w:asciiTheme="minorHAnsi" w:hAnsiTheme="minorHAnsi" w:cstheme="minorHAnsi"/>
          <w:color w:val="000000" w:themeColor="text1"/>
          <w:sz w:val="24"/>
          <w:szCs w:val="24"/>
          <w:lang w:val="hr-HR"/>
        </w:rPr>
        <w:t xml:space="preserve"> uključuj</w:t>
      </w:r>
      <w:r w:rsidR="009E4DCB" w:rsidRPr="007E583D">
        <w:rPr>
          <w:rFonts w:asciiTheme="minorHAnsi" w:hAnsiTheme="minorHAnsi" w:cstheme="minorHAnsi"/>
          <w:color w:val="000000" w:themeColor="text1"/>
          <w:sz w:val="24"/>
          <w:szCs w:val="24"/>
          <w:lang w:val="hr-HR"/>
        </w:rPr>
        <w:t>u</w:t>
      </w:r>
      <w:r w:rsidR="00311E4E" w:rsidRPr="007E583D">
        <w:rPr>
          <w:rFonts w:asciiTheme="minorHAnsi" w:hAnsiTheme="minorHAnsi" w:cstheme="minorHAnsi"/>
          <w:color w:val="000000" w:themeColor="text1"/>
          <w:sz w:val="24"/>
          <w:szCs w:val="24"/>
          <w:lang w:val="hr-HR"/>
        </w:rPr>
        <w:t>:</w:t>
      </w:r>
    </w:p>
    <w:p w14:paraId="2DA58C48" w14:textId="77777777" w:rsidR="00311E4E" w:rsidRPr="007E583D" w:rsidRDefault="00311E4E" w:rsidP="00311E4E">
      <w:pPr>
        <w:pStyle w:val="ListParagraph"/>
        <w:spacing w:before="100" w:beforeAutospacing="1" w:after="100" w:afterAutospacing="1"/>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1.</w:t>
      </w:r>
      <w:r w:rsidRPr="007E583D">
        <w:rPr>
          <w:rFonts w:asciiTheme="minorHAnsi" w:hAnsiTheme="minorHAnsi" w:cstheme="minorHAnsi"/>
          <w:sz w:val="24"/>
          <w:szCs w:val="24"/>
          <w:lang w:val="hr-HR"/>
        </w:rPr>
        <w:tab/>
        <w:t>Građevinsko – obrtničke radove</w:t>
      </w:r>
    </w:p>
    <w:p w14:paraId="4303725C" w14:textId="77777777" w:rsidR="00311E4E" w:rsidRPr="007E583D" w:rsidRDefault="00311E4E" w:rsidP="00311E4E">
      <w:pPr>
        <w:pStyle w:val="ListParagraph"/>
        <w:spacing w:before="100" w:beforeAutospacing="1" w:after="100" w:afterAutospacing="1"/>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2.</w:t>
      </w:r>
      <w:r w:rsidRPr="007E583D">
        <w:rPr>
          <w:rFonts w:asciiTheme="minorHAnsi" w:hAnsiTheme="minorHAnsi" w:cstheme="minorHAnsi"/>
          <w:sz w:val="24"/>
          <w:szCs w:val="24"/>
          <w:lang w:val="hr-HR"/>
        </w:rPr>
        <w:tab/>
        <w:t>Vodovod i kanalizaciju</w:t>
      </w:r>
    </w:p>
    <w:p w14:paraId="764702D8" w14:textId="77777777" w:rsidR="00311E4E" w:rsidRPr="007E583D" w:rsidRDefault="00311E4E" w:rsidP="00311E4E">
      <w:pPr>
        <w:pStyle w:val="ListParagraph"/>
        <w:spacing w:before="100" w:beforeAutospacing="1" w:after="100" w:afterAutospacing="1"/>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3.</w:t>
      </w:r>
      <w:r w:rsidRPr="007E583D">
        <w:rPr>
          <w:rFonts w:asciiTheme="minorHAnsi" w:hAnsiTheme="minorHAnsi" w:cstheme="minorHAnsi"/>
          <w:sz w:val="24"/>
          <w:szCs w:val="24"/>
          <w:lang w:val="hr-HR"/>
        </w:rPr>
        <w:tab/>
        <w:t>Elektroinstalacije</w:t>
      </w:r>
    </w:p>
    <w:p w14:paraId="1D4506FE" w14:textId="77777777" w:rsidR="00311E4E" w:rsidRPr="007E583D" w:rsidRDefault="00311E4E" w:rsidP="00311E4E">
      <w:pPr>
        <w:pStyle w:val="ListParagraph"/>
        <w:spacing w:before="100" w:beforeAutospacing="1" w:after="100" w:afterAutospacing="1"/>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4.</w:t>
      </w:r>
      <w:r w:rsidRPr="007E583D">
        <w:rPr>
          <w:rFonts w:asciiTheme="minorHAnsi" w:hAnsiTheme="minorHAnsi" w:cstheme="minorHAnsi"/>
          <w:sz w:val="24"/>
          <w:szCs w:val="24"/>
          <w:lang w:val="hr-HR"/>
        </w:rPr>
        <w:tab/>
      </w:r>
      <w:proofErr w:type="spellStart"/>
      <w:r w:rsidRPr="007E583D">
        <w:rPr>
          <w:rFonts w:asciiTheme="minorHAnsi" w:hAnsiTheme="minorHAnsi" w:cstheme="minorHAnsi"/>
          <w:sz w:val="24"/>
          <w:szCs w:val="24"/>
          <w:lang w:val="hr-HR"/>
        </w:rPr>
        <w:t>Termotehničke</w:t>
      </w:r>
      <w:proofErr w:type="spellEnd"/>
      <w:r w:rsidRPr="007E583D">
        <w:rPr>
          <w:rFonts w:asciiTheme="minorHAnsi" w:hAnsiTheme="minorHAnsi" w:cstheme="minorHAnsi"/>
          <w:sz w:val="24"/>
          <w:szCs w:val="24"/>
          <w:lang w:val="hr-HR"/>
        </w:rPr>
        <w:t xml:space="preserve"> instalacije </w:t>
      </w:r>
    </w:p>
    <w:p w14:paraId="7F04DA4C" w14:textId="0F3E522D" w:rsidR="00800DF4" w:rsidRPr="007E583D" w:rsidRDefault="002C5D9E" w:rsidP="26134CAB">
      <w:pPr>
        <w:jc w:val="both"/>
        <w:rPr>
          <w:rFonts w:asciiTheme="minorHAnsi" w:hAnsiTheme="minorHAnsi" w:cstheme="minorHAnsi"/>
          <w:color w:val="000000" w:themeColor="text1"/>
          <w:sz w:val="24"/>
          <w:szCs w:val="24"/>
          <w:lang w:val="hr-HR"/>
        </w:rPr>
      </w:pPr>
      <w:r w:rsidRPr="007E583D">
        <w:rPr>
          <w:rFonts w:asciiTheme="minorHAnsi" w:hAnsiTheme="minorHAnsi" w:cstheme="minorHAnsi"/>
          <w:color w:val="000000" w:themeColor="text1"/>
          <w:sz w:val="24"/>
          <w:szCs w:val="24"/>
          <w:lang w:val="hr-HR"/>
        </w:rPr>
        <w:t xml:space="preserve">(2) </w:t>
      </w:r>
      <w:r w:rsidR="00800DF4" w:rsidRPr="007E583D">
        <w:rPr>
          <w:rFonts w:asciiTheme="minorHAnsi" w:hAnsiTheme="minorHAnsi" w:cstheme="minorHAnsi"/>
          <w:sz w:val="24"/>
          <w:szCs w:val="24"/>
          <w:lang w:val="hr-HR"/>
        </w:rPr>
        <w:t>Naručitelj se obvezuje da će pravovremeno osigurati prostor i druge potrebite preduvjete (instalacija, dostupnost izvora napajanja) koji su potrebni i nužni za pravovremeno ispunjenje definiranog predmeta nabave iz stavka 1. ovog članka</w:t>
      </w:r>
      <w:r w:rsidR="0045285F" w:rsidRPr="007E583D">
        <w:rPr>
          <w:rFonts w:asciiTheme="minorHAnsi" w:hAnsiTheme="minorHAnsi" w:cstheme="minorHAnsi"/>
          <w:sz w:val="24"/>
          <w:szCs w:val="24"/>
          <w:lang w:val="hr-HR"/>
        </w:rPr>
        <w:t>.</w:t>
      </w:r>
      <w:r w:rsidR="00800DF4" w:rsidRPr="007E583D">
        <w:rPr>
          <w:rFonts w:asciiTheme="minorHAnsi" w:hAnsiTheme="minorHAnsi" w:cstheme="minorHAnsi"/>
          <w:sz w:val="24"/>
          <w:szCs w:val="24"/>
          <w:lang w:val="hr-HR"/>
        </w:rPr>
        <w:t xml:space="preserve"> </w:t>
      </w:r>
    </w:p>
    <w:p w14:paraId="6F131B99" w14:textId="77777777" w:rsidR="007468CE" w:rsidRPr="007E583D" w:rsidRDefault="007468CE" w:rsidP="26134CAB">
      <w:pPr>
        <w:ind w:firstLine="720"/>
        <w:jc w:val="center"/>
        <w:rPr>
          <w:rFonts w:asciiTheme="minorHAnsi" w:hAnsiTheme="minorHAnsi" w:cstheme="minorHAnsi"/>
          <w:color w:val="000000" w:themeColor="text1"/>
          <w:sz w:val="24"/>
          <w:szCs w:val="24"/>
          <w:lang w:val="hr-HR"/>
        </w:rPr>
      </w:pPr>
    </w:p>
    <w:p w14:paraId="745825D0" w14:textId="1AEF72C8" w:rsidR="000A41DC" w:rsidRPr="007E583D" w:rsidRDefault="26134CAB" w:rsidP="26134CAB">
      <w:pPr>
        <w:ind w:firstLine="720"/>
        <w:jc w:val="center"/>
        <w:rPr>
          <w:rFonts w:asciiTheme="minorHAnsi" w:hAnsiTheme="minorHAnsi" w:cstheme="minorHAnsi"/>
          <w:b/>
          <w:bCs/>
          <w:sz w:val="22"/>
          <w:szCs w:val="22"/>
          <w:lang w:val="hr-HR"/>
        </w:rPr>
      </w:pPr>
      <w:r w:rsidRPr="007E583D">
        <w:rPr>
          <w:rFonts w:asciiTheme="minorHAnsi" w:hAnsiTheme="minorHAnsi" w:cstheme="minorHAnsi"/>
          <w:b/>
          <w:bCs/>
          <w:sz w:val="22"/>
          <w:szCs w:val="22"/>
          <w:lang w:val="hr-HR"/>
        </w:rPr>
        <w:t>Članak 3.</w:t>
      </w:r>
    </w:p>
    <w:p w14:paraId="4A6B6F50" w14:textId="77777777" w:rsidR="000A41DC" w:rsidRPr="007E583D" w:rsidRDefault="000A41DC" w:rsidP="000A41DC">
      <w:pPr>
        <w:ind w:firstLine="720"/>
        <w:jc w:val="center"/>
        <w:rPr>
          <w:rFonts w:asciiTheme="minorHAnsi" w:hAnsiTheme="minorHAnsi" w:cstheme="minorHAnsi"/>
          <w:b/>
          <w:sz w:val="22"/>
          <w:szCs w:val="22"/>
          <w:lang w:val="hr-HR"/>
        </w:rPr>
      </w:pPr>
    </w:p>
    <w:p w14:paraId="3CF10F8F" w14:textId="6739CCB5" w:rsidR="002C5D9E" w:rsidRPr="007E583D" w:rsidRDefault="002C5D9E" w:rsidP="002C5D9E">
      <w:pPr>
        <w:jc w:val="both"/>
        <w:rPr>
          <w:rFonts w:asciiTheme="minorHAnsi" w:hAnsiTheme="minorHAnsi" w:cstheme="minorHAnsi"/>
          <w:color w:val="000000" w:themeColor="text1"/>
          <w:sz w:val="24"/>
          <w:szCs w:val="24"/>
          <w:lang w:val="hr-HR"/>
        </w:rPr>
      </w:pPr>
      <w:r w:rsidRPr="007E583D">
        <w:rPr>
          <w:rFonts w:asciiTheme="minorHAnsi" w:hAnsiTheme="minorHAnsi" w:cstheme="minorHAnsi"/>
          <w:color w:val="000000" w:themeColor="text1"/>
          <w:sz w:val="24"/>
          <w:szCs w:val="24"/>
          <w:lang w:val="hr-HR"/>
        </w:rPr>
        <w:lastRenderedPageBreak/>
        <w:t xml:space="preserve">(1) Ovim ugovorom su određeni svi uvjeti za </w:t>
      </w:r>
      <w:r w:rsidR="009E4DCB" w:rsidRPr="007E583D">
        <w:rPr>
          <w:rFonts w:asciiTheme="minorHAnsi" w:hAnsiTheme="minorHAnsi" w:cstheme="minorHAnsi"/>
          <w:color w:val="000000" w:themeColor="text1"/>
          <w:sz w:val="24"/>
          <w:szCs w:val="24"/>
          <w:lang w:val="hr-HR"/>
        </w:rPr>
        <w:t xml:space="preserve">izvođenje radova dogradnje </w:t>
      </w:r>
      <w:r w:rsidRPr="007E583D">
        <w:rPr>
          <w:rFonts w:asciiTheme="minorHAnsi" w:hAnsiTheme="minorHAnsi" w:cstheme="minorHAnsi"/>
          <w:color w:val="000000" w:themeColor="text1"/>
          <w:sz w:val="24"/>
          <w:szCs w:val="24"/>
          <w:lang w:val="hr-HR"/>
        </w:rPr>
        <w:t xml:space="preserve">od Ponuditelja čija je ponuda u postupku nabave odabrana kao najpovoljnija prema kriteriju odabira </w:t>
      </w:r>
      <w:r w:rsidR="009E4DCB" w:rsidRPr="007E583D">
        <w:rPr>
          <w:rFonts w:asciiTheme="minorHAnsi" w:hAnsiTheme="minorHAnsi" w:cstheme="minorHAnsi"/>
          <w:color w:val="000000" w:themeColor="text1"/>
          <w:sz w:val="24"/>
          <w:szCs w:val="24"/>
          <w:lang w:val="hr-HR"/>
        </w:rPr>
        <w:t>ekonomski najpovoljnija ponuda</w:t>
      </w:r>
      <w:r w:rsidRPr="007E583D">
        <w:rPr>
          <w:rFonts w:asciiTheme="minorHAnsi" w:hAnsiTheme="minorHAnsi" w:cstheme="minorHAnsi"/>
          <w:color w:val="000000" w:themeColor="text1"/>
          <w:sz w:val="24"/>
          <w:szCs w:val="24"/>
          <w:lang w:val="hr-HR"/>
        </w:rPr>
        <w:t xml:space="preserve">. Obveza Ponuditelja je </w:t>
      </w:r>
      <w:r w:rsidR="009E4DCB" w:rsidRPr="007E583D">
        <w:rPr>
          <w:rFonts w:asciiTheme="minorHAnsi" w:hAnsiTheme="minorHAnsi" w:cstheme="minorHAnsi"/>
          <w:color w:val="000000" w:themeColor="text1"/>
          <w:sz w:val="24"/>
          <w:szCs w:val="24"/>
          <w:lang w:val="hr-HR"/>
        </w:rPr>
        <w:t>izvršenje radova</w:t>
      </w:r>
      <w:r w:rsidRPr="007E583D">
        <w:rPr>
          <w:rFonts w:asciiTheme="minorHAnsi" w:hAnsiTheme="minorHAnsi" w:cstheme="minorHAnsi"/>
          <w:color w:val="000000" w:themeColor="text1"/>
          <w:sz w:val="24"/>
          <w:szCs w:val="24"/>
          <w:lang w:val="hr-HR"/>
        </w:rPr>
        <w:t xml:space="preserve"> u skladu s ponudom, </w:t>
      </w:r>
      <w:r w:rsidR="009E4DCB" w:rsidRPr="007E583D">
        <w:rPr>
          <w:rFonts w:asciiTheme="minorHAnsi" w:hAnsiTheme="minorHAnsi" w:cstheme="minorHAnsi"/>
          <w:color w:val="000000" w:themeColor="text1"/>
          <w:sz w:val="24"/>
          <w:szCs w:val="24"/>
          <w:lang w:val="hr-HR"/>
        </w:rPr>
        <w:t xml:space="preserve">Glavnim projektom, </w:t>
      </w:r>
      <w:r w:rsidRPr="007E583D">
        <w:rPr>
          <w:rFonts w:asciiTheme="minorHAnsi" w:hAnsiTheme="minorHAnsi" w:cstheme="minorHAnsi"/>
          <w:color w:val="000000" w:themeColor="text1"/>
          <w:sz w:val="24"/>
          <w:szCs w:val="24"/>
          <w:lang w:val="hr-HR"/>
        </w:rPr>
        <w:t xml:space="preserve">troškovnikom i ostalim sastavnim dijelovima ovog ugovora. </w:t>
      </w:r>
    </w:p>
    <w:p w14:paraId="06EEB732" w14:textId="08F582B2" w:rsidR="002C5D9E" w:rsidRPr="007E583D" w:rsidRDefault="002C5D9E" w:rsidP="002C5D9E">
      <w:pPr>
        <w:jc w:val="both"/>
        <w:rPr>
          <w:rFonts w:asciiTheme="minorHAnsi" w:hAnsiTheme="minorHAnsi" w:cstheme="minorHAnsi"/>
          <w:color w:val="000000" w:themeColor="text1"/>
          <w:sz w:val="24"/>
          <w:szCs w:val="24"/>
          <w:lang w:val="hr-HR"/>
        </w:rPr>
      </w:pPr>
      <w:r w:rsidRPr="007E583D">
        <w:rPr>
          <w:rFonts w:asciiTheme="minorHAnsi" w:hAnsiTheme="minorHAnsi" w:cstheme="minorHAnsi"/>
          <w:color w:val="000000" w:themeColor="text1"/>
          <w:sz w:val="24"/>
          <w:szCs w:val="24"/>
          <w:lang w:val="hr-HR"/>
        </w:rPr>
        <w:t xml:space="preserve">(2) U slučaju da gospodarski subjekt </w:t>
      </w:r>
      <w:r w:rsidR="002B5551" w:rsidRPr="007E583D">
        <w:rPr>
          <w:rFonts w:asciiTheme="minorHAnsi" w:hAnsiTheme="minorHAnsi" w:cstheme="minorHAnsi"/>
          <w:color w:val="000000" w:themeColor="text1"/>
          <w:sz w:val="24"/>
          <w:szCs w:val="24"/>
          <w:lang w:val="hr-HR"/>
        </w:rPr>
        <w:t xml:space="preserve">sa ekonomski najpovoljnijom ponudom </w:t>
      </w:r>
      <w:r w:rsidRPr="007E583D">
        <w:rPr>
          <w:rFonts w:asciiTheme="minorHAnsi" w:hAnsiTheme="minorHAnsi" w:cstheme="minorHAnsi"/>
          <w:color w:val="000000" w:themeColor="text1"/>
          <w:sz w:val="24"/>
          <w:szCs w:val="24"/>
          <w:lang w:val="hr-HR"/>
        </w:rPr>
        <w:t xml:space="preserve">nije u mogućnosti izvršiti predmet nabave, naručitelj će sklopiti ugovor o javnoj nabavi sa sljedećim raspoloživim gospodarskim subjektom prema kriteriju odabira. </w:t>
      </w:r>
    </w:p>
    <w:p w14:paraId="0EF6AF44" w14:textId="57B7B3C9" w:rsidR="002C5D9E" w:rsidRPr="007E583D" w:rsidRDefault="002C5D9E" w:rsidP="002C5D9E">
      <w:pPr>
        <w:jc w:val="both"/>
        <w:rPr>
          <w:rFonts w:asciiTheme="minorHAnsi" w:hAnsiTheme="minorHAnsi" w:cstheme="minorHAnsi"/>
          <w:color w:val="FF0000"/>
          <w:sz w:val="24"/>
          <w:szCs w:val="24"/>
          <w:lang w:val="hr-HR"/>
        </w:rPr>
      </w:pPr>
      <w:r w:rsidRPr="007E583D">
        <w:rPr>
          <w:rFonts w:asciiTheme="minorHAnsi" w:hAnsiTheme="minorHAnsi" w:cstheme="minorHAnsi"/>
          <w:color w:val="000000" w:themeColor="text1"/>
          <w:sz w:val="24"/>
          <w:szCs w:val="24"/>
          <w:lang w:val="hr-HR"/>
        </w:rPr>
        <w:t>(3)</w:t>
      </w:r>
      <w:r w:rsidR="009C143B" w:rsidRPr="007E583D">
        <w:rPr>
          <w:rFonts w:asciiTheme="minorHAnsi" w:hAnsiTheme="minorHAnsi" w:cstheme="minorHAnsi"/>
          <w:color w:val="000000" w:themeColor="text1"/>
          <w:sz w:val="24"/>
          <w:szCs w:val="24"/>
          <w:lang w:val="hr-HR"/>
        </w:rPr>
        <w:t xml:space="preserve"> K</w:t>
      </w:r>
      <w:r w:rsidR="00AC2B0C" w:rsidRPr="007E583D">
        <w:rPr>
          <w:rFonts w:asciiTheme="minorHAnsi" w:hAnsiTheme="minorHAnsi" w:cstheme="minorHAnsi"/>
          <w:color w:val="000000" w:themeColor="text1"/>
          <w:sz w:val="24"/>
          <w:szCs w:val="24"/>
          <w:lang w:val="hr-HR"/>
        </w:rPr>
        <w:t>oličina nabave unaprijed je utvrđena u dokumentaciji za nadmetanje</w:t>
      </w:r>
      <w:r w:rsidR="00947F7A" w:rsidRPr="007E583D">
        <w:rPr>
          <w:rFonts w:asciiTheme="minorHAnsi" w:hAnsiTheme="minorHAnsi" w:cstheme="minorHAnsi"/>
          <w:color w:val="000000" w:themeColor="text1"/>
          <w:sz w:val="24"/>
          <w:szCs w:val="24"/>
          <w:lang w:val="hr-HR"/>
        </w:rPr>
        <w:t>.</w:t>
      </w:r>
    </w:p>
    <w:p w14:paraId="3EA21620" w14:textId="3ED68DE9" w:rsidR="00E55734" w:rsidRPr="007E583D" w:rsidRDefault="002C5D9E" w:rsidP="002C5D9E">
      <w:pPr>
        <w:jc w:val="both"/>
        <w:rPr>
          <w:rFonts w:asciiTheme="minorHAnsi" w:hAnsiTheme="minorHAnsi" w:cstheme="minorHAnsi"/>
          <w:color w:val="000000" w:themeColor="text1"/>
          <w:sz w:val="24"/>
          <w:szCs w:val="24"/>
          <w:lang w:val="hr-HR"/>
        </w:rPr>
      </w:pPr>
      <w:r w:rsidRPr="007E583D">
        <w:rPr>
          <w:rFonts w:asciiTheme="minorHAnsi" w:hAnsiTheme="minorHAnsi" w:cstheme="minorHAnsi"/>
          <w:color w:val="000000" w:themeColor="text1"/>
          <w:sz w:val="24"/>
          <w:szCs w:val="24"/>
          <w:lang w:val="hr-HR"/>
        </w:rPr>
        <w:t>(</w:t>
      </w:r>
      <w:r w:rsidR="00AC2B0C" w:rsidRPr="007E583D">
        <w:rPr>
          <w:rFonts w:asciiTheme="minorHAnsi" w:hAnsiTheme="minorHAnsi" w:cstheme="minorHAnsi"/>
          <w:color w:val="000000" w:themeColor="text1"/>
          <w:sz w:val="24"/>
          <w:szCs w:val="24"/>
          <w:lang w:val="hr-HR"/>
        </w:rPr>
        <w:t>4</w:t>
      </w:r>
      <w:r w:rsidRPr="007E583D">
        <w:rPr>
          <w:rFonts w:asciiTheme="minorHAnsi" w:hAnsiTheme="minorHAnsi" w:cstheme="minorHAnsi"/>
          <w:color w:val="000000" w:themeColor="text1"/>
          <w:sz w:val="24"/>
          <w:szCs w:val="24"/>
          <w:lang w:val="hr-HR"/>
        </w:rPr>
        <w:t xml:space="preserve">) </w:t>
      </w:r>
      <w:r w:rsidRPr="007E583D">
        <w:rPr>
          <w:rFonts w:asciiTheme="minorHAnsi" w:hAnsiTheme="minorHAnsi" w:cstheme="minorHAnsi"/>
          <w:sz w:val="24"/>
          <w:szCs w:val="24"/>
          <w:lang w:val="hr-HR"/>
        </w:rPr>
        <w:t xml:space="preserve">Jedinična cijena predmeta nabave ponuđena u postupku za sklapanje ovog ugovora je fiksna i nepromjenjiva. U </w:t>
      </w:r>
      <w:r w:rsidRPr="007E583D">
        <w:rPr>
          <w:rFonts w:asciiTheme="minorHAnsi" w:hAnsiTheme="minorHAnsi" w:cstheme="minorHAnsi"/>
          <w:color w:val="000000" w:themeColor="text1"/>
          <w:sz w:val="24"/>
          <w:szCs w:val="24"/>
          <w:lang w:val="hr-HR"/>
        </w:rPr>
        <w:t xml:space="preserve">cijenu </w:t>
      </w:r>
      <w:r w:rsidR="00C979E4" w:rsidRPr="007E583D">
        <w:rPr>
          <w:rFonts w:asciiTheme="minorHAnsi" w:hAnsiTheme="minorHAnsi" w:cstheme="minorHAnsi"/>
          <w:color w:val="000000" w:themeColor="text1"/>
          <w:sz w:val="24"/>
          <w:szCs w:val="24"/>
          <w:lang w:val="hr-HR"/>
        </w:rPr>
        <w:t>su</w:t>
      </w:r>
      <w:r w:rsidRPr="007E583D">
        <w:rPr>
          <w:rFonts w:asciiTheme="minorHAnsi" w:hAnsiTheme="minorHAnsi" w:cstheme="minorHAnsi"/>
          <w:color w:val="000000" w:themeColor="text1"/>
          <w:sz w:val="24"/>
          <w:szCs w:val="24"/>
          <w:lang w:val="hr-HR"/>
        </w:rPr>
        <w:t xml:space="preserve"> uključeni svi troškovi i popusti.</w:t>
      </w:r>
    </w:p>
    <w:p w14:paraId="433D4048" w14:textId="77777777" w:rsidR="00E55734" w:rsidRPr="007E583D" w:rsidRDefault="00E55734" w:rsidP="0058684C">
      <w:pPr>
        <w:jc w:val="both"/>
        <w:rPr>
          <w:rFonts w:asciiTheme="minorHAnsi" w:hAnsiTheme="minorHAnsi" w:cstheme="minorHAnsi"/>
          <w:color w:val="000000" w:themeColor="text1"/>
          <w:sz w:val="24"/>
          <w:szCs w:val="24"/>
          <w:lang w:val="hr-HR"/>
        </w:rPr>
      </w:pPr>
    </w:p>
    <w:p w14:paraId="5C2E9CB5" w14:textId="7AE45E1A" w:rsidR="00E55734" w:rsidRPr="007E583D" w:rsidRDefault="26134CAB" w:rsidP="26134CAB">
      <w:pPr>
        <w:ind w:firstLine="720"/>
        <w:jc w:val="center"/>
        <w:rPr>
          <w:rFonts w:asciiTheme="minorHAnsi" w:hAnsiTheme="minorHAnsi" w:cstheme="minorHAnsi"/>
          <w:b/>
          <w:bCs/>
          <w:sz w:val="22"/>
          <w:szCs w:val="22"/>
          <w:lang w:val="hr-HR"/>
        </w:rPr>
      </w:pPr>
      <w:r w:rsidRPr="007E583D">
        <w:rPr>
          <w:rFonts w:asciiTheme="minorHAnsi" w:hAnsiTheme="minorHAnsi" w:cstheme="minorHAnsi"/>
          <w:b/>
          <w:bCs/>
          <w:sz w:val="22"/>
          <w:szCs w:val="22"/>
          <w:lang w:val="hr-HR"/>
        </w:rPr>
        <w:t>Članak 4.</w:t>
      </w:r>
    </w:p>
    <w:p w14:paraId="7CD03FDB" w14:textId="77777777" w:rsidR="00E55734" w:rsidRPr="007E583D" w:rsidRDefault="00E55734" w:rsidP="0058684C">
      <w:pPr>
        <w:jc w:val="both"/>
        <w:rPr>
          <w:rFonts w:asciiTheme="minorHAnsi" w:hAnsiTheme="minorHAnsi" w:cstheme="minorHAnsi"/>
          <w:color w:val="000000" w:themeColor="text1"/>
          <w:sz w:val="24"/>
          <w:szCs w:val="24"/>
          <w:lang w:val="hr-HR"/>
        </w:rPr>
      </w:pPr>
    </w:p>
    <w:p w14:paraId="61D6A193" w14:textId="4429E6F2" w:rsidR="00AC2B0C" w:rsidRPr="007E583D" w:rsidRDefault="00AC2B0C" w:rsidP="00AC2B0C">
      <w:pPr>
        <w:jc w:val="both"/>
        <w:rPr>
          <w:rFonts w:asciiTheme="minorHAnsi" w:hAnsiTheme="minorHAnsi" w:cstheme="minorHAnsi"/>
          <w:color w:val="000000" w:themeColor="text1"/>
          <w:sz w:val="24"/>
          <w:szCs w:val="24"/>
          <w:lang w:val="hr-HR"/>
        </w:rPr>
      </w:pPr>
      <w:r w:rsidRPr="007E583D">
        <w:rPr>
          <w:rFonts w:asciiTheme="minorHAnsi" w:hAnsiTheme="minorHAnsi" w:cstheme="minorHAnsi"/>
          <w:color w:val="000000" w:themeColor="text1"/>
          <w:sz w:val="24"/>
          <w:szCs w:val="24"/>
          <w:lang w:val="hr-HR"/>
        </w:rPr>
        <w:t xml:space="preserve">(1) </w:t>
      </w:r>
      <w:r w:rsidR="002B5551" w:rsidRPr="007E583D">
        <w:rPr>
          <w:rFonts w:asciiTheme="minorHAnsi" w:hAnsiTheme="minorHAnsi" w:cstheme="minorHAnsi"/>
          <w:color w:val="000000" w:themeColor="text1"/>
          <w:sz w:val="24"/>
          <w:szCs w:val="24"/>
          <w:lang w:val="hr-HR"/>
        </w:rPr>
        <w:t xml:space="preserve">Izvođač se obvezuje započeti s radovima odmah po uvođenju u posao te iste okončati u </w:t>
      </w:r>
      <w:r w:rsidRPr="007E583D">
        <w:rPr>
          <w:rFonts w:asciiTheme="minorHAnsi" w:hAnsiTheme="minorHAnsi" w:cstheme="minorHAnsi"/>
          <w:sz w:val="24"/>
          <w:szCs w:val="24"/>
          <w:lang w:val="hr-HR"/>
        </w:rPr>
        <w:t xml:space="preserve">roku od </w:t>
      </w:r>
      <w:r w:rsidR="00917237" w:rsidRPr="007E583D">
        <w:rPr>
          <w:rFonts w:asciiTheme="minorHAnsi" w:hAnsiTheme="minorHAnsi" w:cstheme="minorHAnsi"/>
          <w:sz w:val="24"/>
          <w:szCs w:val="24"/>
          <w:lang w:val="hr-HR"/>
        </w:rPr>
        <w:t>180</w:t>
      </w:r>
      <w:r w:rsidR="00535C01" w:rsidRPr="007E583D">
        <w:rPr>
          <w:rFonts w:asciiTheme="minorHAnsi" w:hAnsiTheme="minorHAnsi" w:cstheme="minorHAnsi"/>
          <w:sz w:val="24"/>
          <w:szCs w:val="24"/>
          <w:lang w:val="hr-HR"/>
        </w:rPr>
        <w:t xml:space="preserve"> radnih </w:t>
      </w:r>
      <w:r w:rsidRPr="007E583D">
        <w:rPr>
          <w:rFonts w:asciiTheme="minorHAnsi" w:hAnsiTheme="minorHAnsi" w:cstheme="minorHAnsi"/>
          <w:sz w:val="24"/>
          <w:szCs w:val="24"/>
          <w:lang w:val="hr-HR"/>
        </w:rPr>
        <w:t xml:space="preserve">dana </w:t>
      </w:r>
      <w:r w:rsidRPr="007E583D">
        <w:rPr>
          <w:rFonts w:asciiTheme="minorHAnsi" w:hAnsiTheme="minorHAnsi" w:cstheme="minorHAnsi"/>
          <w:color w:val="000000" w:themeColor="text1"/>
          <w:sz w:val="24"/>
          <w:szCs w:val="24"/>
          <w:lang w:val="hr-HR"/>
        </w:rPr>
        <w:t>od potpisa ugovora</w:t>
      </w:r>
      <w:r w:rsidR="002B5551" w:rsidRPr="007E583D">
        <w:rPr>
          <w:rFonts w:asciiTheme="minorHAnsi" w:hAnsiTheme="minorHAnsi" w:cstheme="minorHAnsi"/>
          <w:color w:val="000000" w:themeColor="text1"/>
          <w:sz w:val="24"/>
          <w:szCs w:val="24"/>
          <w:lang w:val="hr-HR"/>
        </w:rPr>
        <w:t xml:space="preserve"> o nabavi</w:t>
      </w:r>
      <w:r w:rsidR="009C143B" w:rsidRPr="007E583D">
        <w:rPr>
          <w:rFonts w:asciiTheme="minorHAnsi" w:hAnsiTheme="minorHAnsi" w:cstheme="minorHAnsi"/>
          <w:color w:val="000000" w:themeColor="text1"/>
          <w:sz w:val="24"/>
          <w:szCs w:val="24"/>
          <w:lang w:val="hr-HR"/>
        </w:rPr>
        <w:t>.</w:t>
      </w:r>
      <w:r w:rsidR="002B5551" w:rsidRPr="007E583D">
        <w:rPr>
          <w:rFonts w:asciiTheme="minorHAnsi" w:hAnsiTheme="minorHAnsi" w:cstheme="minorHAnsi"/>
          <w:color w:val="000000" w:themeColor="text1"/>
          <w:sz w:val="24"/>
          <w:szCs w:val="24"/>
          <w:lang w:val="hr-HR"/>
        </w:rPr>
        <w:t xml:space="preserve"> Rok izvođenja radova ugovorne strane mogu sporazumno produljiti u slučaju nastanka okolnosti na čiji nastanak iste nisu mogle utjecati odnosno predvidjeti, a novi rok izvođenja radova utvrdit će se dodatkom ugovora o nabavi.</w:t>
      </w:r>
    </w:p>
    <w:p w14:paraId="02017313" w14:textId="42ECD4FC" w:rsidR="00AC2B0C" w:rsidRPr="007E583D" w:rsidRDefault="00AC2B0C" w:rsidP="00AC2B0C">
      <w:pPr>
        <w:jc w:val="both"/>
        <w:rPr>
          <w:rFonts w:asciiTheme="minorHAnsi" w:hAnsiTheme="minorHAnsi" w:cstheme="minorHAnsi"/>
          <w:color w:val="000000" w:themeColor="text1"/>
          <w:sz w:val="24"/>
          <w:szCs w:val="24"/>
          <w:lang w:val="hr-HR"/>
        </w:rPr>
      </w:pPr>
      <w:r w:rsidRPr="007E583D">
        <w:rPr>
          <w:rFonts w:asciiTheme="minorHAnsi" w:hAnsiTheme="minorHAnsi" w:cstheme="minorHAnsi"/>
          <w:color w:val="000000" w:themeColor="text1"/>
          <w:sz w:val="24"/>
          <w:szCs w:val="24"/>
          <w:lang w:val="hr-HR"/>
        </w:rPr>
        <w:t xml:space="preserve">(2) </w:t>
      </w:r>
      <w:r w:rsidR="002B5551" w:rsidRPr="007E583D">
        <w:rPr>
          <w:rFonts w:asciiTheme="minorHAnsi" w:hAnsiTheme="minorHAnsi" w:cstheme="minorHAnsi"/>
          <w:color w:val="000000" w:themeColor="text1"/>
          <w:sz w:val="24"/>
          <w:szCs w:val="24"/>
          <w:lang w:val="hr-HR"/>
        </w:rPr>
        <w:t>Ugovor o nabavi je sklopljen danom potpisa posljednje ugovorne strane.</w:t>
      </w:r>
    </w:p>
    <w:p w14:paraId="51F1F495" w14:textId="77777777" w:rsidR="002B5551" w:rsidRPr="007E583D" w:rsidRDefault="002B5551" w:rsidP="00AC2B0C">
      <w:pPr>
        <w:jc w:val="both"/>
        <w:rPr>
          <w:rFonts w:asciiTheme="minorHAnsi" w:hAnsiTheme="minorHAnsi" w:cstheme="minorHAnsi"/>
          <w:color w:val="000000" w:themeColor="text1"/>
          <w:sz w:val="24"/>
          <w:szCs w:val="24"/>
          <w:lang w:val="hr-HR"/>
        </w:rPr>
      </w:pPr>
    </w:p>
    <w:p w14:paraId="4C8E48A2" w14:textId="77777777" w:rsidR="002B5551" w:rsidRPr="007E583D" w:rsidRDefault="002B5551" w:rsidP="002B5551">
      <w:pPr>
        <w:ind w:firstLine="720"/>
        <w:jc w:val="center"/>
        <w:rPr>
          <w:rFonts w:asciiTheme="minorHAnsi" w:hAnsiTheme="minorHAnsi" w:cstheme="minorHAnsi"/>
          <w:b/>
          <w:bCs/>
          <w:sz w:val="22"/>
          <w:szCs w:val="22"/>
          <w:lang w:val="hr-HR"/>
        </w:rPr>
      </w:pPr>
      <w:r w:rsidRPr="007E583D">
        <w:rPr>
          <w:rFonts w:asciiTheme="minorHAnsi" w:hAnsiTheme="minorHAnsi" w:cstheme="minorHAnsi"/>
          <w:b/>
          <w:bCs/>
          <w:sz w:val="22"/>
          <w:szCs w:val="22"/>
          <w:lang w:val="hr-HR"/>
        </w:rPr>
        <w:t>Članak 5.</w:t>
      </w:r>
    </w:p>
    <w:p w14:paraId="3259B910" w14:textId="77777777" w:rsidR="002B5551" w:rsidRPr="007E583D" w:rsidRDefault="002B5551" w:rsidP="00AC2B0C">
      <w:pPr>
        <w:jc w:val="both"/>
        <w:rPr>
          <w:rFonts w:asciiTheme="minorHAnsi" w:hAnsiTheme="minorHAnsi" w:cstheme="minorHAnsi"/>
          <w:color w:val="000000" w:themeColor="text1"/>
          <w:sz w:val="24"/>
          <w:szCs w:val="24"/>
          <w:lang w:val="hr-HR"/>
        </w:rPr>
      </w:pPr>
    </w:p>
    <w:p w14:paraId="4D10C3E4" w14:textId="2897ECC4" w:rsidR="00947F7A" w:rsidRPr="007E583D" w:rsidRDefault="002B5551" w:rsidP="007E583D">
      <w:pPr>
        <w:pStyle w:val="ListParagraph"/>
        <w:numPr>
          <w:ilvl w:val="0"/>
          <w:numId w:val="9"/>
        </w:numPr>
        <w:ind w:left="0" w:firstLine="0"/>
        <w:jc w:val="both"/>
        <w:rPr>
          <w:rFonts w:asciiTheme="minorHAnsi" w:hAnsiTheme="minorHAnsi" w:cstheme="minorHAnsi"/>
          <w:color w:val="000000" w:themeColor="text1"/>
          <w:sz w:val="24"/>
          <w:szCs w:val="24"/>
          <w:lang w:val="hr-HR"/>
        </w:rPr>
      </w:pPr>
      <w:r w:rsidRPr="007E583D">
        <w:rPr>
          <w:rFonts w:asciiTheme="minorHAnsi" w:hAnsiTheme="minorHAnsi" w:cstheme="minorHAnsi"/>
          <w:color w:val="000000" w:themeColor="text1"/>
          <w:sz w:val="24"/>
          <w:szCs w:val="24"/>
          <w:lang w:val="hr-HR"/>
        </w:rPr>
        <w:t>Obračun i plaćanje izvedenih radova provodi se tako da ponuditelj izrađuje mjesečne privremene</w:t>
      </w:r>
      <w:r w:rsidR="00947F7A" w:rsidRPr="007E583D">
        <w:rPr>
          <w:rFonts w:asciiTheme="minorHAnsi" w:hAnsiTheme="minorHAnsi" w:cstheme="minorHAnsi"/>
          <w:color w:val="000000" w:themeColor="text1"/>
          <w:sz w:val="24"/>
          <w:szCs w:val="24"/>
          <w:lang w:val="hr-HR"/>
        </w:rPr>
        <w:t>/</w:t>
      </w:r>
      <w:r w:rsidRPr="007E583D">
        <w:rPr>
          <w:rFonts w:asciiTheme="minorHAnsi" w:hAnsiTheme="minorHAnsi" w:cstheme="minorHAnsi"/>
          <w:color w:val="000000" w:themeColor="text1"/>
          <w:sz w:val="24"/>
          <w:szCs w:val="24"/>
          <w:lang w:val="hr-HR"/>
        </w:rPr>
        <w:t xml:space="preserve">okončane situacije </w:t>
      </w:r>
      <w:r w:rsidR="0004584F" w:rsidRPr="007E583D">
        <w:rPr>
          <w:rFonts w:asciiTheme="minorHAnsi" w:hAnsiTheme="minorHAnsi" w:cstheme="minorHAnsi"/>
          <w:color w:val="000000" w:themeColor="text1"/>
          <w:sz w:val="24"/>
          <w:szCs w:val="24"/>
          <w:lang w:val="hr-HR"/>
        </w:rPr>
        <w:t>na temelju stvarno izvedenih količina ovjerenih u građevinskoj knjizi i ugovorenih jediničnih cijena.</w:t>
      </w:r>
    </w:p>
    <w:p w14:paraId="21ABDE0B" w14:textId="4EF5A9A1" w:rsidR="000D254C" w:rsidRPr="007E583D" w:rsidRDefault="00947F7A" w:rsidP="007E583D">
      <w:pPr>
        <w:pStyle w:val="ListParagraph"/>
        <w:ind w:left="0"/>
        <w:jc w:val="both"/>
        <w:rPr>
          <w:rFonts w:asciiTheme="minorHAnsi" w:hAnsiTheme="minorHAnsi" w:cstheme="minorHAnsi"/>
          <w:color w:val="000000" w:themeColor="text1"/>
          <w:sz w:val="24"/>
          <w:szCs w:val="24"/>
          <w:lang w:val="hr-HR"/>
        </w:rPr>
      </w:pPr>
      <w:proofErr w:type="spellStart"/>
      <w:r w:rsidRPr="007E583D">
        <w:rPr>
          <w:rFonts w:asciiTheme="minorHAnsi" w:hAnsiTheme="minorHAnsi" w:cstheme="minorHAnsi"/>
          <w:sz w:val="24"/>
          <w:szCs w:val="24"/>
          <w:lang w:val="hr-HR"/>
        </w:rPr>
        <w:t>Izvođa</w:t>
      </w:r>
      <w:r w:rsidR="007E583D" w:rsidRPr="007E583D">
        <w:rPr>
          <w:rFonts w:asciiTheme="minorHAnsi" w:hAnsiTheme="minorHAnsi" w:cstheme="minorHAnsi"/>
          <w:sz w:val="24"/>
          <w:szCs w:val="24"/>
          <w:lang w:val="hr-HR"/>
        </w:rPr>
        <w:t>ć</w:t>
      </w:r>
      <w:proofErr w:type="spellEnd"/>
      <w:r w:rsidRPr="007E583D">
        <w:rPr>
          <w:rFonts w:asciiTheme="minorHAnsi" w:hAnsiTheme="minorHAnsi" w:cstheme="minorHAnsi"/>
          <w:sz w:val="24"/>
          <w:szCs w:val="24"/>
          <w:lang w:val="hr-HR"/>
        </w:rPr>
        <w:t xml:space="preserve"> ispostavlja za izvedene radove obračunske situacije svaki mjesec. Privremene mjesečne situacije za izvedene radove Izvođač će dostaviti nadzornom inženjeru na ovjeru u šest (6) primjeraka.</w:t>
      </w:r>
      <w:r w:rsidR="007E583D" w:rsidRPr="007E583D">
        <w:rPr>
          <w:rFonts w:asciiTheme="minorHAnsi" w:hAnsiTheme="minorHAnsi" w:cstheme="minorHAnsi"/>
          <w:sz w:val="24"/>
          <w:szCs w:val="24"/>
          <w:lang w:val="hr-HR"/>
        </w:rPr>
        <w:t xml:space="preserve"> </w:t>
      </w:r>
      <w:r w:rsidR="000D254C" w:rsidRPr="007E583D">
        <w:rPr>
          <w:rFonts w:asciiTheme="minorHAnsi" w:hAnsiTheme="minorHAnsi" w:cstheme="minorHAnsi"/>
          <w:sz w:val="24"/>
          <w:szCs w:val="24"/>
          <w:lang w:val="hr-HR"/>
        </w:rPr>
        <w:t>Naručitelj je ispravno dostavljenu privremenu situaciju dužan ovjeriti u roku od 5 radnih dana od primitka. Ispravno dostavljena situacija je situacija ovjerena od strane izvođača radova i nadzornih inženjera.</w:t>
      </w:r>
      <w:r w:rsidR="007E583D" w:rsidRPr="007E583D">
        <w:rPr>
          <w:rFonts w:asciiTheme="minorHAnsi" w:hAnsiTheme="minorHAnsi" w:cstheme="minorHAnsi"/>
          <w:sz w:val="24"/>
          <w:szCs w:val="24"/>
          <w:lang w:val="hr-HR"/>
        </w:rPr>
        <w:t xml:space="preserve"> </w:t>
      </w:r>
      <w:r w:rsidR="000D254C" w:rsidRPr="007E583D">
        <w:rPr>
          <w:rFonts w:asciiTheme="minorHAnsi" w:hAnsiTheme="minorHAnsi" w:cstheme="minorHAnsi"/>
          <w:color w:val="000000" w:themeColor="text1"/>
          <w:sz w:val="24"/>
          <w:szCs w:val="24"/>
          <w:lang w:val="hr-HR"/>
        </w:rPr>
        <w:t xml:space="preserve">Okončanu situaciju Izvođač ispostavlja nakon provedene primopredaje i ishođene uporabne dozvole. U prilogu okončane situacije mora biti pismena obavijest Izvođača radova, potpisan i ovjerena od strane glavnog nadzornog inženjera, da su svi radovi završeni u skladu s ugovorom i projektnom dokumentacijom. </w:t>
      </w:r>
    </w:p>
    <w:p w14:paraId="481C2F0C" w14:textId="77777777" w:rsidR="000D254C" w:rsidRPr="007E583D" w:rsidRDefault="000D254C" w:rsidP="009C6C6C">
      <w:pPr>
        <w:pStyle w:val="BodyTextIndent"/>
        <w:ind w:left="0" w:firstLine="0"/>
        <w:jc w:val="both"/>
        <w:rPr>
          <w:rFonts w:asciiTheme="minorHAnsi" w:hAnsiTheme="minorHAnsi" w:cstheme="minorHAnsi"/>
          <w:color w:val="FF0000"/>
          <w:szCs w:val="24"/>
          <w:lang w:val="hr-HR"/>
        </w:rPr>
      </w:pPr>
    </w:p>
    <w:p w14:paraId="1268B960" w14:textId="01BD7E0E" w:rsidR="00566D71" w:rsidRPr="007E583D" w:rsidRDefault="00BE00A0" w:rsidP="009C6C6C">
      <w:pPr>
        <w:pStyle w:val="BodyTextIndent"/>
        <w:ind w:left="0" w:firstLine="0"/>
        <w:jc w:val="both"/>
        <w:rPr>
          <w:rFonts w:asciiTheme="minorHAnsi" w:hAnsiTheme="minorHAnsi" w:cstheme="minorHAnsi"/>
          <w:szCs w:val="24"/>
          <w:lang w:val="hr-HR"/>
        </w:rPr>
      </w:pPr>
      <w:r w:rsidRPr="007E583D">
        <w:rPr>
          <w:rFonts w:asciiTheme="minorHAnsi" w:hAnsiTheme="minorHAnsi" w:cstheme="minorHAnsi"/>
          <w:szCs w:val="24"/>
          <w:lang w:val="hr-HR"/>
        </w:rPr>
        <w:t xml:space="preserve">(2) </w:t>
      </w:r>
      <w:r w:rsidR="007E583D">
        <w:rPr>
          <w:rFonts w:asciiTheme="minorHAnsi" w:hAnsiTheme="minorHAnsi" w:cstheme="minorHAnsi"/>
          <w:szCs w:val="24"/>
          <w:lang w:val="hr-HR"/>
        </w:rPr>
        <w:t>Naručitelj ć</w:t>
      </w:r>
      <w:r w:rsidR="000D254C" w:rsidRPr="007E583D">
        <w:rPr>
          <w:rFonts w:asciiTheme="minorHAnsi" w:hAnsiTheme="minorHAnsi" w:cstheme="minorHAnsi"/>
          <w:szCs w:val="24"/>
          <w:lang w:val="hr-HR"/>
        </w:rPr>
        <w:t xml:space="preserve">e ovjerenu situaciju platiti Izvođaču </w:t>
      </w:r>
      <w:r w:rsidR="003D6840" w:rsidRPr="007E583D">
        <w:rPr>
          <w:rFonts w:asciiTheme="minorHAnsi" w:hAnsiTheme="minorHAnsi" w:cstheme="minorHAnsi"/>
          <w:szCs w:val="24"/>
          <w:lang w:val="hr-HR"/>
        </w:rPr>
        <w:t xml:space="preserve">na njegov poslovni račun u roku od </w:t>
      </w:r>
      <w:r w:rsidR="0004584F" w:rsidRPr="007E583D">
        <w:rPr>
          <w:rFonts w:asciiTheme="minorHAnsi" w:hAnsiTheme="minorHAnsi" w:cstheme="minorHAnsi"/>
          <w:szCs w:val="24"/>
          <w:lang w:val="hr-HR"/>
        </w:rPr>
        <w:t>15</w:t>
      </w:r>
      <w:r w:rsidR="003D6840" w:rsidRPr="007E583D">
        <w:rPr>
          <w:rFonts w:asciiTheme="minorHAnsi" w:hAnsiTheme="minorHAnsi" w:cstheme="minorHAnsi"/>
          <w:szCs w:val="24"/>
          <w:lang w:val="hr-HR"/>
        </w:rPr>
        <w:t xml:space="preserve"> dana od dana ovjere.</w:t>
      </w:r>
    </w:p>
    <w:p w14:paraId="460361DB" w14:textId="77777777" w:rsidR="00566D71" w:rsidRPr="007E583D" w:rsidRDefault="00566D71" w:rsidP="009C6C6C">
      <w:pPr>
        <w:pStyle w:val="BodyTextIndent"/>
        <w:ind w:left="0" w:firstLine="0"/>
        <w:jc w:val="both"/>
        <w:rPr>
          <w:rFonts w:asciiTheme="minorHAnsi" w:hAnsiTheme="minorHAnsi" w:cstheme="minorHAnsi"/>
          <w:color w:val="000000" w:themeColor="text1"/>
          <w:szCs w:val="24"/>
          <w:lang w:val="hr-HR"/>
        </w:rPr>
      </w:pPr>
    </w:p>
    <w:p w14:paraId="5DE62079" w14:textId="5107F524" w:rsidR="007C2DAA" w:rsidRPr="007E583D" w:rsidRDefault="26134CAB" w:rsidP="26134CAB">
      <w:pPr>
        <w:ind w:firstLine="720"/>
        <w:jc w:val="center"/>
        <w:rPr>
          <w:rFonts w:asciiTheme="minorHAnsi" w:hAnsiTheme="minorHAnsi" w:cstheme="minorHAnsi"/>
          <w:b/>
          <w:bCs/>
          <w:sz w:val="22"/>
          <w:szCs w:val="22"/>
          <w:lang w:val="hr-HR"/>
        </w:rPr>
      </w:pPr>
      <w:r w:rsidRPr="007E583D">
        <w:rPr>
          <w:rFonts w:asciiTheme="minorHAnsi" w:hAnsiTheme="minorHAnsi" w:cstheme="minorHAnsi"/>
          <w:b/>
          <w:bCs/>
          <w:sz w:val="22"/>
          <w:szCs w:val="22"/>
          <w:lang w:val="hr-HR"/>
        </w:rPr>
        <w:t>Članak 6.</w:t>
      </w:r>
    </w:p>
    <w:p w14:paraId="1F183863" w14:textId="77777777" w:rsidR="007C2DAA" w:rsidRPr="007E583D" w:rsidRDefault="007C2DAA" w:rsidP="00F25023">
      <w:pPr>
        <w:pStyle w:val="BodyTextIndent"/>
        <w:rPr>
          <w:rFonts w:asciiTheme="minorHAnsi" w:hAnsiTheme="minorHAnsi" w:cstheme="minorHAnsi"/>
          <w:szCs w:val="24"/>
          <w:lang w:val="hr-HR"/>
        </w:rPr>
      </w:pPr>
    </w:p>
    <w:p w14:paraId="0B88CD8C" w14:textId="7627B539" w:rsidR="00FB3D97" w:rsidRPr="007E583D" w:rsidRDefault="00BE00A0" w:rsidP="00A1463E">
      <w:pPr>
        <w:pStyle w:val="BodyTextIndent"/>
        <w:ind w:left="0" w:firstLine="0"/>
        <w:jc w:val="both"/>
        <w:rPr>
          <w:rFonts w:asciiTheme="minorHAnsi" w:hAnsiTheme="minorHAnsi" w:cstheme="minorHAnsi"/>
          <w:lang w:val="hr-HR"/>
        </w:rPr>
      </w:pPr>
      <w:r w:rsidRPr="007E583D">
        <w:rPr>
          <w:rFonts w:asciiTheme="minorHAnsi" w:hAnsiTheme="minorHAnsi" w:cstheme="minorHAnsi"/>
          <w:lang w:val="hr-HR"/>
        </w:rPr>
        <w:t xml:space="preserve">(1) </w:t>
      </w:r>
      <w:r w:rsidR="00020B44" w:rsidRPr="007E583D">
        <w:rPr>
          <w:rFonts w:asciiTheme="minorHAnsi" w:hAnsiTheme="minorHAnsi" w:cstheme="minorHAnsi"/>
          <w:lang w:val="hr-HR"/>
        </w:rPr>
        <w:t xml:space="preserve">Izvođač je obvezan u roku od 10 dana od dana potpisa ugovora o izvođenju radova dati Naručitelju jamstvo za uredno ispunjenje ugovora </w:t>
      </w:r>
      <w:r w:rsidR="003278D4" w:rsidRPr="007E583D">
        <w:rPr>
          <w:rFonts w:asciiTheme="minorHAnsi" w:hAnsiTheme="minorHAnsi" w:cstheme="minorHAnsi"/>
          <w:lang w:val="hr-HR"/>
        </w:rPr>
        <w:t xml:space="preserve">u obliku </w:t>
      </w:r>
      <w:r w:rsidR="00020B44" w:rsidRPr="007E583D">
        <w:rPr>
          <w:rFonts w:asciiTheme="minorHAnsi" w:hAnsiTheme="minorHAnsi" w:cstheme="minorHAnsi"/>
          <w:lang w:val="hr-HR"/>
        </w:rPr>
        <w:t>bankarsk</w:t>
      </w:r>
      <w:r w:rsidR="003278D4" w:rsidRPr="007E583D">
        <w:rPr>
          <w:rFonts w:asciiTheme="minorHAnsi" w:hAnsiTheme="minorHAnsi" w:cstheme="minorHAnsi"/>
          <w:lang w:val="hr-HR"/>
        </w:rPr>
        <w:t xml:space="preserve">e garancije na iznos od </w:t>
      </w:r>
      <w:r w:rsidR="00D339D3" w:rsidRPr="007E583D">
        <w:rPr>
          <w:rFonts w:asciiTheme="minorHAnsi" w:hAnsiTheme="minorHAnsi" w:cstheme="minorHAnsi"/>
          <w:lang w:val="hr-HR"/>
        </w:rPr>
        <w:t>__________</w:t>
      </w:r>
      <w:r w:rsidR="003278D4" w:rsidRPr="007E583D">
        <w:rPr>
          <w:rFonts w:asciiTheme="minorHAnsi" w:hAnsiTheme="minorHAnsi" w:cstheme="minorHAnsi"/>
          <w:lang w:val="hr-HR"/>
        </w:rPr>
        <w:t xml:space="preserve"> </w:t>
      </w:r>
      <w:proofErr w:type="spellStart"/>
      <w:r w:rsidR="003278D4" w:rsidRPr="007E583D">
        <w:rPr>
          <w:rFonts w:asciiTheme="minorHAnsi" w:hAnsiTheme="minorHAnsi" w:cstheme="minorHAnsi"/>
          <w:lang w:val="hr-HR"/>
        </w:rPr>
        <w:t>hrk</w:t>
      </w:r>
      <w:proofErr w:type="spellEnd"/>
      <w:r w:rsidR="003278D4" w:rsidRPr="007E583D">
        <w:rPr>
          <w:rFonts w:asciiTheme="minorHAnsi" w:hAnsiTheme="minorHAnsi" w:cstheme="minorHAnsi"/>
          <w:lang w:val="hr-HR"/>
        </w:rPr>
        <w:t xml:space="preserve">. </w:t>
      </w:r>
      <w:r w:rsidR="00141563" w:rsidRPr="007E583D">
        <w:rPr>
          <w:rFonts w:asciiTheme="minorHAnsi" w:hAnsiTheme="minorHAnsi" w:cstheme="minorHAnsi"/>
          <w:lang w:val="hr-HR"/>
        </w:rPr>
        <w:t>Jamstvo će biti naplaćeno u slučaju povrede ugovornih obveza od strane odabranog ponuditelja.</w:t>
      </w:r>
    </w:p>
    <w:p w14:paraId="7F57FCDE" w14:textId="6D8CBFFD" w:rsidR="00020B44" w:rsidRPr="007E583D" w:rsidRDefault="00020B44" w:rsidP="00A1463E">
      <w:pPr>
        <w:pStyle w:val="BodyTextIndent"/>
        <w:ind w:left="0" w:firstLine="0"/>
        <w:jc w:val="both"/>
        <w:rPr>
          <w:rFonts w:asciiTheme="minorHAnsi" w:hAnsiTheme="minorHAnsi" w:cstheme="minorHAnsi"/>
          <w:lang w:val="hr-HR"/>
        </w:rPr>
      </w:pPr>
    </w:p>
    <w:p w14:paraId="57BA92ED" w14:textId="708C8EE2" w:rsidR="00AF275F" w:rsidRPr="007E583D" w:rsidRDefault="00BE00A0" w:rsidP="00A1463E">
      <w:pPr>
        <w:pStyle w:val="BodyTextIndent"/>
        <w:ind w:left="0" w:firstLine="0"/>
        <w:jc w:val="both"/>
        <w:rPr>
          <w:rFonts w:asciiTheme="minorHAnsi" w:hAnsiTheme="minorHAnsi" w:cstheme="minorHAnsi"/>
          <w:lang w:val="hr-HR"/>
        </w:rPr>
      </w:pPr>
      <w:r w:rsidRPr="007E583D">
        <w:rPr>
          <w:rFonts w:asciiTheme="minorHAnsi" w:hAnsiTheme="minorHAnsi" w:cstheme="minorHAnsi"/>
          <w:lang w:val="hr-HR"/>
        </w:rPr>
        <w:t>(</w:t>
      </w:r>
      <w:r w:rsidR="003278D4" w:rsidRPr="007E583D">
        <w:rPr>
          <w:rFonts w:asciiTheme="minorHAnsi" w:hAnsiTheme="minorHAnsi" w:cstheme="minorHAnsi"/>
          <w:lang w:val="hr-HR"/>
        </w:rPr>
        <w:t>2</w:t>
      </w:r>
      <w:r w:rsidRPr="007E583D">
        <w:rPr>
          <w:rFonts w:asciiTheme="minorHAnsi" w:hAnsiTheme="minorHAnsi" w:cstheme="minorHAnsi"/>
          <w:lang w:val="hr-HR"/>
        </w:rPr>
        <w:t xml:space="preserve">) </w:t>
      </w:r>
      <w:r w:rsidR="001C2330" w:rsidRPr="007E583D">
        <w:rPr>
          <w:rFonts w:asciiTheme="minorHAnsi" w:hAnsiTheme="minorHAnsi" w:cstheme="minorHAnsi"/>
          <w:lang w:val="hr-HR"/>
        </w:rPr>
        <w:t xml:space="preserve">Za slučaj zakašnjenja u </w:t>
      </w:r>
      <w:r w:rsidR="00141563" w:rsidRPr="007E583D">
        <w:rPr>
          <w:rFonts w:asciiTheme="minorHAnsi" w:hAnsiTheme="minorHAnsi" w:cstheme="minorHAnsi"/>
          <w:lang w:val="hr-HR"/>
        </w:rPr>
        <w:t>okončanju radova</w:t>
      </w:r>
      <w:r w:rsidR="001C2330" w:rsidRPr="007E583D">
        <w:rPr>
          <w:rFonts w:asciiTheme="minorHAnsi" w:hAnsiTheme="minorHAnsi" w:cstheme="minorHAnsi"/>
          <w:lang w:val="hr-HR"/>
        </w:rPr>
        <w:t>, a koje nema opravdanje u višoj sili ili dogovoru stranaka, ugovorne strane ugovaraju penale u korist naručitelja radi štete koju naručitelj trpi u predviđenom planu poslovanja.</w:t>
      </w:r>
      <w:r w:rsidRPr="007E583D">
        <w:rPr>
          <w:rFonts w:asciiTheme="minorHAnsi" w:hAnsiTheme="minorHAnsi" w:cstheme="minorHAnsi"/>
          <w:lang w:val="hr-HR"/>
        </w:rPr>
        <w:t xml:space="preserve"> </w:t>
      </w:r>
      <w:r w:rsidR="001C2330" w:rsidRPr="007E583D">
        <w:rPr>
          <w:rFonts w:asciiTheme="minorHAnsi" w:hAnsiTheme="minorHAnsi" w:cstheme="minorHAnsi"/>
          <w:lang w:val="hr-HR"/>
        </w:rPr>
        <w:t xml:space="preserve">Penali se ugovaraju po danu zakašnjenja u visini </w:t>
      </w:r>
      <w:r w:rsidR="00FB3D97" w:rsidRPr="007E583D">
        <w:rPr>
          <w:rFonts w:asciiTheme="minorHAnsi" w:hAnsiTheme="minorHAnsi" w:cstheme="minorHAnsi"/>
          <w:lang w:val="hr-HR"/>
        </w:rPr>
        <w:t xml:space="preserve">od 0,10% vrijednosti predmeta nabave (bez PDV-a) za svaki dan kašnjenja, a maksimalno do 5% vrijednosti predmeta nabave  (bez PDV-a) u kašnjenju. </w:t>
      </w:r>
    </w:p>
    <w:p w14:paraId="09E5D423" w14:textId="77777777" w:rsidR="00A9584B" w:rsidRPr="007E583D" w:rsidRDefault="00A9584B" w:rsidP="26134CAB">
      <w:pPr>
        <w:ind w:firstLine="720"/>
        <w:jc w:val="center"/>
        <w:rPr>
          <w:rFonts w:asciiTheme="minorHAnsi" w:hAnsiTheme="minorHAnsi" w:cstheme="minorHAnsi"/>
          <w:b/>
          <w:bCs/>
          <w:sz w:val="22"/>
          <w:szCs w:val="22"/>
          <w:lang w:val="hr-HR"/>
        </w:rPr>
      </w:pPr>
    </w:p>
    <w:p w14:paraId="3B77D392" w14:textId="3F35B176" w:rsidR="007C2DAA" w:rsidRPr="007E583D" w:rsidRDefault="26134CAB" w:rsidP="26134CAB">
      <w:pPr>
        <w:ind w:firstLine="720"/>
        <w:jc w:val="center"/>
        <w:rPr>
          <w:rFonts w:asciiTheme="minorHAnsi" w:hAnsiTheme="minorHAnsi" w:cstheme="minorHAnsi"/>
          <w:b/>
          <w:bCs/>
          <w:sz w:val="22"/>
          <w:szCs w:val="22"/>
          <w:lang w:val="hr-HR"/>
        </w:rPr>
      </w:pPr>
      <w:r w:rsidRPr="007E583D">
        <w:rPr>
          <w:rFonts w:asciiTheme="minorHAnsi" w:hAnsiTheme="minorHAnsi" w:cstheme="minorHAnsi"/>
          <w:b/>
          <w:bCs/>
          <w:sz w:val="22"/>
          <w:szCs w:val="22"/>
          <w:lang w:val="hr-HR"/>
        </w:rPr>
        <w:t>Članak 7.</w:t>
      </w:r>
    </w:p>
    <w:p w14:paraId="66BB4C3F" w14:textId="40E83463" w:rsidR="00A61550" w:rsidRPr="007E583D" w:rsidRDefault="00A61550" w:rsidP="007C2DAA">
      <w:pPr>
        <w:ind w:firstLine="720"/>
        <w:jc w:val="center"/>
        <w:rPr>
          <w:rFonts w:asciiTheme="minorHAnsi" w:hAnsiTheme="minorHAnsi" w:cstheme="minorHAnsi"/>
          <w:b/>
          <w:sz w:val="22"/>
          <w:szCs w:val="22"/>
          <w:lang w:val="hr-HR"/>
        </w:rPr>
      </w:pPr>
    </w:p>
    <w:p w14:paraId="7E0E007B" w14:textId="5832F4DE" w:rsidR="00A61550" w:rsidRPr="007E583D" w:rsidRDefault="009A53E2" w:rsidP="009A53E2">
      <w:pPr>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 xml:space="preserve">(1) Izvođač radova je dužan najkasnije na dan dostave okončane situacije pogodne za plaćanje dostaviti Naručitelju jamstvo za otklanjanje nedostataka u jamstvenom roku u minimalnom trajanju </w:t>
      </w:r>
      <w:r w:rsidRPr="007E583D">
        <w:rPr>
          <w:rFonts w:asciiTheme="minorHAnsi" w:hAnsiTheme="minorHAnsi" w:cstheme="minorHAnsi"/>
          <w:color w:val="FF0000"/>
          <w:sz w:val="24"/>
          <w:szCs w:val="24"/>
          <w:lang w:val="hr-HR"/>
        </w:rPr>
        <w:t xml:space="preserve">24-60 mjeseci </w:t>
      </w:r>
      <w:r w:rsidRPr="007E583D">
        <w:rPr>
          <w:rFonts w:asciiTheme="minorHAnsi" w:hAnsiTheme="minorHAnsi" w:cstheme="minorHAnsi"/>
          <w:sz w:val="24"/>
          <w:szCs w:val="24"/>
          <w:lang w:val="hr-HR"/>
        </w:rPr>
        <w:t xml:space="preserve">( ovisno o ponudi) u iznosu od 5% ukupne vrijednosti ugovora ( bez </w:t>
      </w:r>
      <w:proofErr w:type="spellStart"/>
      <w:r w:rsidRPr="007E583D">
        <w:rPr>
          <w:rFonts w:asciiTheme="minorHAnsi" w:hAnsiTheme="minorHAnsi" w:cstheme="minorHAnsi"/>
          <w:sz w:val="24"/>
          <w:szCs w:val="24"/>
          <w:lang w:val="hr-HR"/>
        </w:rPr>
        <w:t>PDVa</w:t>
      </w:r>
      <w:proofErr w:type="spellEnd"/>
      <w:r w:rsidRPr="007E583D">
        <w:rPr>
          <w:rFonts w:asciiTheme="minorHAnsi" w:hAnsiTheme="minorHAnsi" w:cstheme="minorHAnsi"/>
          <w:sz w:val="24"/>
          <w:szCs w:val="24"/>
          <w:lang w:val="hr-HR"/>
        </w:rPr>
        <w:t xml:space="preserve">) </w:t>
      </w:r>
      <w:r w:rsidR="00A84099" w:rsidRPr="007E583D">
        <w:rPr>
          <w:rFonts w:asciiTheme="minorHAnsi" w:hAnsiTheme="minorHAnsi" w:cstheme="minorHAnsi"/>
          <w:sz w:val="24"/>
          <w:szCs w:val="24"/>
          <w:lang w:val="hr-HR"/>
        </w:rPr>
        <w:t xml:space="preserve">u obliku </w:t>
      </w:r>
      <w:r w:rsidR="003278D4" w:rsidRPr="007E583D">
        <w:rPr>
          <w:rFonts w:asciiTheme="minorHAnsi" w:hAnsiTheme="minorHAnsi" w:cstheme="minorHAnsi"/>
          <w:sz w:val="24"/>
          <w:szCs w:val="24"/>
          <w:lang w:val="hr-HR"/>
        </w:rPr>
        <w:t>bankarske</w:t>
      </w:r>
      <w:r w:rsidRPr="007E583D">
        <w:rPr>
          <w:rFonts w:asciiTheme="minorHAnsi" w:hAnsiTheme="minorHAnsi" w:cstheme="minorHAnsi"/>
          <w:sz w:val="24"/>
          <w:szCs w:val="24"/>
          <w:lang w:val="hr-HR"/>
        </w:rPr>
        <w:t xml:space="preserve"> </w:t>
      </w:r>
      <w:r w:rsidR="003278D4" w:rsidRPr="007E583D">
        <w:rPr>
          <w:rFonts w:asciiTheme="minorHAnsi" w:hAnsiTheme="minorHAnsi" w:cstheme="minorHAnsi"/>
          <w:sz w:val="24"/>
          <w:szCs w:val="24"/>
          <w:lang w:val="hr-HR"/>
        </w:rPr>
        <w:t>garancije</w:t>
      </w:r>
      <w:r w:rsidRPr="007E583D">
        <w:rPr>
          <w:rFonts w:asciiTheme="minorHAnsi" w:hAnsiTheme="minorHAnsi" w:cstheme="minorHAnsi"/>
          <w:sz w:val="24"/>
          <w:szCs w:val="24"/>
          <w:lang w:val="hr-HR"/>
        </w:rPr>
        <w:t xml:space="preserve"> u istom iznosu.</w:t>
      </w:r>
    </w:p>
    <w:p w14:paraId="20C8FA97" w14:textId="77777777" w:rsidR="009A53E2" w:rsidRPr="007E583D" w:rsidRDefault="009A53E2" w:rsidP="009A53E2">
      <w:pPr>
        <w:rPr>
          <w:lang w:val="hr-HR"/>
        </w:rPr>
      </w:pPr>
    </w:p>
    <w:p w14:paraId="0ACA23B8" w14:textId="20BBA1B7" w:rsidR="009A53E2" w:rsidRPr="007E583D" w:rsidRDefault="009A53E2" w:rsidP="009A53E2">
      <w:pPr>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(2) Ukoliko Izvođač ne dostavi bankarsk</w:t>
      </w:r>
      <w:r w:rsidR="003278D4" w:rsidRPr="007E583D">
        <w:rPr>
          <w:rFonts w:asciiTheme="minorHAnsi" w:hAnsiTheme="minorHAnsi" w:cstheme="minorHAnsi"/>
          <w:sz w:val="24"/>
          <w:szCs w:val="24"/>
          <w:lang w:val="hr-HR"/>
        </w:rPr>
        <w:t>u</w:t>
      </w:r>
      <w:r w:rsidRPr="007E583D">
        <w:rPr>
          <w:rFonts w:asciiTheme="minorHAnsi" w:hAnsiTheme="minorHAnsi" w:cstheme="minorHAnsi"/>
          <w:sz w:val="24"/>
          <w:szCs w:val="24"/>
          <w:lang w:val="hr-HR"/>
        </w:rPr>
        <w:t xml:space="preserve"> </w:t>
      </w:r>
      <w:r w:rsidR="003278D4" w:rsidRPr="007E583D">
        <w:rPr>
          <w:rFonts w:asciiTheme="minorHAnsi" w:hAnsiTheme="minorHAnsi" w:cstheme="minorHAnsi"/>
          <w:sz w:val="24"/>
          <w:szCs w:val="24"/>
          <w:lang w:val="hr-HR"/>
        </w:rPr>
        <w:t>garanciju</w:t>
      </w:r>
      <w:r w:rsidRPr="007E583D">
        <w:rPr>
          <w:rFonts w:asciiTheme="minorHAnsi" w:hAnsiTheme="minorHAnsi" w:cstheme="minorHAnsi"/>
          <w:sz w:val="24"/>
          <w:szCs w:val="24"/>
          <w:lang w:val="hr-HR"/>
        </w:rPr>
        <w:t xml:space="preserve"> za otklanjanje nedostataka na dan dostave okončane situacije, Naručitelj stječe pravo da na okončanoj situaciji zadrži 5% (pet posto) vrijednosti </w:t>
      </w:r>
      <w:r w:rsidR="00E2095C" w:rsidRPr="007E583D">
        <w:rPr>
          <w:rFonts w:asciiTheme="minorHAnsi" w:hAnsiTheme="minorHAnsi" w:cstheme="minorHAnsi"/>
          <w:sz w:val="24"/>
          <w:szCs w:val="24"/>
          <w:lang w:val="hr-HR"/>
        </w:rPr>
        <w:t xml:space="preserve">ukupno izvedenih radova ( bez </w:t>
      </w:r>
      <w:proofErr w:type="spellStart"/>
      <w:r w:rsidR="00E2095C" w:rsidRPr="007E583D">
        <w:rPr>
          <w:rFonts w:asciiTheme="minorHAnsi" w:hAnsiTheme="minorHAnsi" w:cstheme="minorHAnsi"/>
          <w:sz w:val="24"/>
          <w:szCs w:val="24"/>
          <w:lang w:val="hr-HR"/>
        </w:rPr>
        <w:t>PDVa</w:t>
      </w:r>
      <w:proofErr w:type="spellEnd"/>
      <w:r w:rsidR="00E2095C" w:rsidRPr="007E583D">
        <w:rPr>
          <w:rFonts w:asciiTheme="minorHAnsi" w:hAnsiTheme="minorHAnsi" w:cstheme="minorHAnsi"/>
          <w:sz w:val="24"/>
          <w:szCs w:val="24"/>
          <w:lang w:val="hr-HR"/>
        </w:rPr>
        <w:t>) na ime otklanjanja nedostataka u jamstvenom roku.</w:t>
      </w:r>
    </w:p>
    <w:p w14:paraId="2F2E480C" w14:textId="57F43D24" w:rsidR="009A53E2" w:rsidRPr="007E583D" w:rsidRDefault="009A53E2" w:rsidP="009A53E2">
      <w:pPr>
        <w:jc w:val="both"/>
        <w:rPr>
          <w:rFonts w:asciiTheme="minorHAnsi" w:hAnsiTheme="minorHAnsi" w:cstheme="minorHAnsi"/>
          <w:sz w:val="24"/>
          <w:szCs w:val="24"/>
          <w:lang w:val="hr-HR"/>
        </w:rPr>
      </w:pPr>
    </w:p>
    <w:p w14:paraId="4FDA794D" w14:textId="77777777" w:rsidR="003278D4" w:rsidRPr="007E583D" w:rsidRDefault="003278D4" w:rsidP="009A53E2">
      <w:pPr>
        <w:jc w:val="both"/>
        <w:rPr>
          <w:rFonts w:asciiTheme="minorHAnsi" w:hAnsiTheme="minorHAnsi" w:cstheme="minorHAnsi"/>
          <w:sz w:val="24"/>
          <w:szCs w:val="24"/>
          <w:lang w:val="hr-HR"/>
        </w:rPr>
      </w:pPr>
    </w:p>
    <w:p w14:paraId="5A3F2079" w14:textId="67939EF8" w:rsidR="00A61550" w:rsidRPr="007E583D" w:rsidRDefault="26134CAB" w:rsidP="26134CAB">
      <w:pPr>
        <w:ind w:firstLine="720"/>
        <w:jc w:val="center"/>
        <w:rPr>
          <w:rFonts w:asciiTheme="minorHAnsi" w:hAnsiTheme="minorHAnsi" w:cstheme="minorHAnsi"/>
          <w:b/>
          <w:bCs/>
          <w:sz w:val="22"/>
          <w:szCs w:val="22"/>
          <w:lang w:val="hr-HR"/>
        </w:rPr>
      </w:pPr>
      <w:r w:rsidRPr="007E583D">
        <w:rPr>
          <w:rFonts w:asciiTheme="minorHAnsi" w:hAnsiTheme="minorHAnsi" w:cstheme="minorHAnsi"/>
          <w:b/>
          <w:bCs/>
          <w:sz w:val="22"/>
          <w:szCs w:val="22"/>
          <w:lang w:val="hr-HR"/>
        </w:rPr>
        <w:t>Članak 8.</w:t>
      </w:r>
    </w:p>
    <w:p w14:paraId="254680A3" w14:textId="77777777" w:rsidR="00F723BA" w:rsidRPr="007E583D" w:rsidRDefault="00F723BA" w:rsidP="26134CAB">
      <w:pPr>
        <w:ind w:firstLine="720"/>
        <w:jc w:val="center"/>
        <w:rPr>
          <w:rFonts w:asciiTheme="minorHAnsi" w:hAnsiTheme="minorHAnsi" w:cstheme="minorHAnsi"/>
          <w:b/>
          <w:bCs/>
          <w:sz w:val="22"/>
          <w:szCs w:val="22"/>
          <w:lang w:val="hr-HR"/>
        </w:rPr>
      </w:pPr>
    </w:p>
    <w:p w14:paraId="7C4DE505" w14:textId="4FCCCD8D" w:rsidR="005D7B83" w:rsidRPr="007E583D" w:rsidRDefault="00E2095C" w:rsidP="005A46B5">
      <w:pPr>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Izvođač je obvezan tijekom provedbe ugovora ispuniti uvjete propisane Zakonom o gradnji ( NN 153/13, 20/17, 39/19, 125/19), Zakonom o poslovima i djelatnostima prostornog uređenja i gradnje ( NN 78/15, 118/18, 110/19), Zakonom o zaštiti na radu</w:t>
      </w:r>
      <w:r w:rsidR="00F723BA" w:rsidRPr="007E583D">
        <w:rPr>
          <w:rFonts w:asciiTheme="minorHAnsi" w:hAnsiTheme="minorHAnsi" w:cstheme="minorHAnsi"/>
          <w:sz w:val="24"/>
          <w:szCs w:val="24"/>
          <w:lang w:val="hr-HR"/>
        </w:rPr>
        <w:t xml:space="preserve"> (NN 71/14, 118/14, 154/14, 94/18, 96/18) i drugim primjenjivim Zakonskim i </w:t>
      </w:r>
      <w:proofErr w:type="spellStart"/>
      <w:r w:rsidR="00F723BA" w:rsidRPr="007E583D">
        <w:rPr>
          <w:rFonts w:asciiTheme="minorHAnsi" w:hAnsiTheme="minorHAnsi" w:cstheme="minorHAnsi"/>
          <w:sz w:val="24"/>
          <w:szCs w:val="24"/>
          <w:lang w:val="hr-HR"/>
        </w:rPr>
        <w:t>podzakonskim</w:t>
      </w:r>
      <w:proofErr w:type="spellEnd"/>
      <w:r w:rsidR="00F723BA" w:rsidRPr="007E583D">
        <w:rPr>
          <w:rFonts w:asciiTheme="minorHAnsi" w:hAnsiTheme="minorHAnsi" w:cstheme="minorHAnsi"/>
          <w:sz w:val="24"/>
          <w:szCs w:val="24"/>
          <w:lang w:val="hr-HR"/>
        </w:rPr>
        <w:t xml:space="preserve"> propisima.</w:t>
      </w:r>
    </w:p>
    <w:p w14:paraId="6EDF4D53" w14:textId="77777777" w:rsidR="00A61550" w:rsidRPr="007E583D" w:rsidRDefault="00A61550" w:rsidP="00A61550">
      <w:pPr>
        <w:rPr>
          <w:rFonts w:asciiTheme="minorHAnsi" w:hAnsiTheme="minorHAnsi" w:cstheme="minorHAnsi"/>
          <w:sz w:val="24"/>
          <w:szCs w:val="24"/>
          <w:lang w:val="hr-HR"/>
        </w:rPr>
      </w:pPr>
    </w:p>
    <w:p w14:paraId="6A2590BE" w14:textId="1AF0DF62" w:rsidR="00A61550" w:rsidRPr="007E583D" w:rsidRDefault="26134CAB" w:rsidP="26134CAB">
      <w:pPr>
        <w:ind w:firstLine="720"/>
        <w:jc w:val="center"/>
        <w:rPr>
          <w:rFonts w:asciiTheme="minorHAnsi" w:hAnsiTheme="minorHAnsi" w:cstheme="minorHAnsi"/>
          <w:b/>
          <w:bCs/>
          <w:sz w:val="22"/>
          <w:szCs w:val="22"/>
          <w:lang w:val="hr-HR"/>
        </w:rPr>
      </w:pPr>
      <w:r w:rsidRPr="007E583D">
        <w:rPr>
          <w:rFonts w:asciiTheme="minorHAnsi" w:hAnsiTheme="minorHAnsi" w:cstheme="minorHAnsi"/>
          <w:b/>
          <w:bCs/>
          <w:sz w:val="22"/>
          <w:szCs w:val="22"/>
          <w:lang w:val="hr-HR"/>
        </w:rPr>
        <w:t>Članak 9.</w:t>
      </w:r>
    </w:p>
    <w:p w14:paraId="1F80CBEC" w14:textId="77777777" w:rsidR="00A61550" w:rsidRPr="007E583D" w:rsidRDefault="00A61550" w:rsidP="00A61550">
      <w:pPr>
        <w:rPr>
          <w:rFonts w:asciiTheme="minorHAnsi" w:hAnsiTheme="minorHAnsi" w:cstheme="minorHAnsi"/>
          <w:sz w:val="24"/>
          <w:szCs w:val="24"/>
          <w:lang w:val="hr-HR"/>
        </w:rPr>
      </w:pPr>
    </w:p>
    <w:p w14:paraId="5DA89C80" w14:textId="161602F0" w:rsidR="00F723BA" w:rsidRPr="007E583D" w:rsidRDefault="00F723BA" w:rsidP="00F723BA">
      <w:pPr>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lastRenderedPageBreak/>
        <w:t>Ugovorne strane su suglasne da će se na uređenje svih ostalih odnosa iz ovog ugovora primjenjivati odredbe Zakona o obveznim odnosima i Zakona o javnoj nabavi.</w:t>
      </w:r>
    </w:p>
    <w:p w14:paraId="21A8E631" w14:textId="77777777" w:rsidR="00F723BA" w:rsidRPr="007E583D" w:rsidRDefault="00F723BA" w:rsidP="00F723BA">
      <w:pPr>
        <w:jc w:val="both"/>
        <w:rPr>
          <w:rFonts w:asciiTheme="minorHAnsi" w:hAnsiTheme="minorHAnsi" w:cstheme="minorHAnsi"/>
          <w:sz w:val="24"/>
          <w:szCs w:val="24"/>
          <w:lang w:val="hr-HR"/>
        </w:rPr>
      </w:pPr>
    </w:p>
    <w:p w14:paraId="3D3FE024" w14:textId="3FFB1AC3" w:rsidR="00A61550" w:rsidRPr="007E583D" w:rsidRDefault="26134CAB" w:rsidP="009C6C6C">
      <w:pPr>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 xml:space="preserve">Sve sporove vezane uz ovaj ugovor i njegovu provedbu stranke će nastojati riješiti sporazumno, a u suprotnom je </w:t>
      </w:r>
      <w:r w:rsidR="00F723BA" w:rsidRPr="007E583D">
        <w:rPr>
          <w:rFonts w:asciiTheme="minorHAnsi" w:hAnsiTheme="minorHAnsi" w:cstheme="minorHAnsi"/>
          <w:sz w:val="24"/>
          <w:szCs w:val="24"/>
          <w:lang w:val="hr-HR"/>
        </w:rPr>
        <w:t xml:space="preserve">stvarno </w:t>
      </w:r>
      <w:r w:rsidRPr="007E583D">
        <w:rPr>
          <w:rFonts w:asciiTheme="minorHAnsi" w:hAnsiTheme="minorHAnsi" w:cstheme="minorHAnsi"/>
          <w:sz w:val="24"/>
          <w:szCs w:val="24"/>
          <w:lang w:val="hr-HR"/>
        </w:rPr>
        <w:t xml:space="preserve">nadležan sud </w:t>
      </w:r>
      <w:r w:rsidR="009C143B" w:rsidRPr="007E583D">
        <w:rPr>
          <w:rFonts w:asciiTheme="minorHAnsi" w:hAnsiTheme="minorHAnsi" w:cstheme="minorHAnsi"/>
          <w:sz w:val="24"/>
          <w:szCs w:val="24"/>
          <w:lang w:val="hr-HR"/>
        </w:rPr>
        <w:t>prema sjedištu Naručitelja</w:t>
      </w:r>
      <w:r w:rsidRPr="007E583D">
        <w:rPr>
          <w:rFonts w:asciiTheme="minorHAnsi" w:hAnsiTheme="minorHAnsi" w:cstheme="minorHAnsi"/>
          <w:sz w:val="24"/>
          <w:szCs w:val="24"/>
          <w:lang w:val="hr-HR"/>
        </w:rPr>
        <w:t>.</w:t>
      </w:r>
    </w:p>
    <w:p w14:paraId="5B57FAEA" w14:textId="77777777" w:rsidR="00DC57F4" w:rsidRPr="007E583D" w:rsidRDefault="00DC57F4" w:rsidP="00A61550">
      <w:pPr>
        <w:rPr>
          <w:rFonts w:asciiTheme="minorHAnsi" w:hAnsiTheme="minorHAnsi" w:cstheme="minorHAnsi"/>
          <w:sz w:val="24"/>
          <w:szCs w:val="24"/>
          <w:lang w:val="hr-HR"/>
        </w:rPr>
      </w:pPr>
    </w:p>
    <w:p w14:paraId="442EEFEC" w14:textId="50EB1FC5" w:rsidR="00DC57F4" w:rsidRPr="007E583D" w:rsidRDefault="26134CAB" w:rsidP="26134CAB">
      <w:pPr>
        <w:ind w:firstLine="720"/>
        <w:jc w:val="center"/>
        <w:rPr>
          <w:rFonts w:asciiTheme="minorHAnsi" w:hAnsiTheme="minorHAnsi" w:cstheme="minorHAnsi"/>
          <w:b/>
          <w:bCs/>
          <w:sz w:val="22"/>
          <w:szCs w:val="22"/>
          <w:lang w:val="hr-HR"/>
        </w:rPr>
      </w:pPr>
      <w:r w:rsidRPr="007E583D">
        <w:rPr>
          <w:rFonts w:asciiTheme="minorHAnsi" w:hAnsiTheme="minorHAnsi" w:cstheme="minorHAnsi"/>
          <w:b/>
          <w:bCs/>
          <w:sz w:val="22"/>
          <w:szCs w:val="22"/>
          <w:lang w:val="hr-HR"/>
        </w:rPr>
        <w:t>Članak 10.</w:t>
      </w:r>
    </w:p>
    <w:p w14:paraId="672EB3B6" w14:textId="77777777" w:rsidR="00E2095C" w:rsidRPr="007E583D" w:rsidRDefault="00E2095C" w:rsidP="26134CAB">
      <w:pPr>
        <w:ind w:firstLine="720"/>
        <w:jc w:val="center"/>
        <w:rPr>
          <w:rFonts w:asciiTheme="minorHAnsi" w:hAnsiTheme="minorHAnsi" w:cstheme="minorHAnsi"/>
          <w:b/>
          <w:bCs/>
          <w:sz w:val="22"/>
          <w:szCs w:val="22"/>
          <w:lang w:val="hr-HR"/>
        </w:rPr>
      </w:pPr>
    </w:p>
    <w:p w14:paraId="43F9602B" w14:textId="42E07CF2" w:rsidR="00E2095C" w:rsidRPr="007E583D" w:rsidRDefault="00E2095C" w:rsidP="00E2095C">
      <w:pPr>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 xml:space="preserve">Sastavni dio ovog ugovora čini ponuda </w:t>
      </w:r>
      <w:r w:rsidR="00F723BA" w:rsidRPr="007E583D">
        <w:rPr>
          <w:rFonts w:asciiTheme="minorHAnsi" w:hAnsiTheme="minorHAnsi" w:cstheme="minorHAnsi"/>
          <w:sz w:val="24"/>
          <w:szCs w:val="24"/>
          <w:lang w:val="hr-HR"/>
        </w:rPr>
        <w:t>Izvođača</w:t>
      </w:r>
      <w:r w:rsidRPr="007E583D">
        <w:rPr>
          <w:rFonts w:asciiTheme="minorHAnsi" w:hAnsiTheme="minorHAnsi" w:cstheme="minorHAnsi"/>
          <w:sz w:val="24"/>
          <w:szCs w:val="24"/>
          <w:lang w:val="hr-HR"/>
        </w:rPr>
        <w:t xml:space="preserve"> i sva dokumentacija nastala u tijeku trajanja javnog nadmetanja potpisana od ovlaštenih predstavnika ugovornih strana.</w:t>
      </w:r>
    </w:p>
    <w:p w14:paraId="3DE0B459" w14:textId="77777777" w:rsidR="00A1463E" w:rsidRPr="007E583D" w:rsidRDefault="00A1463E" w:rsidP="26134CAB">
      <w:pPr>
        <w:rPr>
          <w:rFonts w:asciiTheme="minorHAnsi" w:hAnsiTheme="minorHAnsi" w:cstheme="minorHAnsi"/>
          <w:sz w:val="24"/>
          <w:szCs w:val="24"/>
          <w:lang w:val="hr-HR"/>
        </w:rPr>
      </w:pPr>
    </w:p>
    <w:p w14:paraId="52AC5093" w14:textId="1E9A9B8E" w:rsidR="00A1463E" w:rsidRPr="007E583D" w:rsidRDefault="00A1463E" w:rsidP="00A1463E">
      <w:pPr>
        <w:ind w:firstLine="720"/>
        <w:jc w:val="center"/>
        <w:rPr>
          <w:rFonts w:asciiTheme="minorHAnsi" w:hAnsiTheme="minorHAnsi" w:cstheme="minorHAnsi"/>
          <w:b/>
          <w:bCs/>
          <w:sz w:val="22"/>
          <w:szCs w:val="22"/>
          <w:lang w:val="hr-HR"/>
        </w:rPr>
      </w:pPr>
      <w:r w:rsidRPr="007E583D">
        <w:rPr>
          <w:rFonts w:asciiTheme="minorHAnsi" w:hAnsiTheme="minorHAnsi" w:cstheme="minorHAnsi"/>
          <w:b/>
          <w:bCs/>
          <w:sz w:val="22"/>
          <w:szCs w:val="22"/>
          <w:lang w:val="hr-HR"/>
        </w:rPr>
        <w:t>Članak 11.</w:t>
      </w:r>
    </w:p>
    <w:p w14:paraId="379BE973" w14:textId="77777777" w:rsidR="00A1463E" w:rsidRPr="007E583D" w:rsidRDefault="00A1463E" w:rsidP="00A1463E">
      <w:pPr>
        <w:rPr>
          <w:rFonts w:asciiTheme="minorHAnsi" w:hAnsiTheme="minorHAnsi" w:cstheme="minorHAnsi"/>
          <w:sz w:val="24"/>
          <w:szCs w:val="24"/>
          <w:lang w:val="hr-HR"/>
        </w:rPr>
      </w:pPr>
    </w:p>
    <w:p w14:paraId="21D4DA5A" w14:textId="77777777" w:rsidR="00E2095C" w:rsidRPr="007E583D" w:rsidRDefault="00E2095C" w:rsidP="00E2095C">
      <w:pPr>
        <w:jc w:val="both"/>
        <w:rPr>
          <w:rFonts w:asciiTheme="minorHAnsi" w:hAnsiTheme="minorHAnsi" w:cstheme="minorHAnsi"/>
          <w:sz w:val="24"/>
          <w:szCs w:val="24"/>
          <w:lang w:val="hr-HR"/>
        </w:rPr>
      </w:pPr>
      <w:r w:rsidRPr="007E583D">
        <w:rPr>
          <w:rFonts w:asciiTheme="minorHAnsi" w:hAnsiTheme="minorHAnsi" w:cstheme="minorHAnsi"/>
          <w:sz w:val="24"/>
          <w:szCs w:val="24"/>
          <w:lang w:val="hr-HR"/>
        </w:rPr>
        <w:t>Ovaj ugovor sastavljen je u 4 (četiri) istovjetna primjerka za svaku ugovornu stranu po 2 (dva) primjerka.</w:t>
      </w:r>
    </w:p>
    <w:p w14:paraId="642AA296" w14:textId="77777777" w:rsidR="00A1463E" w:rsidRPr="007E583D" w:rsidRDefault="00A1463E" w:rsidP="009C143B">
      <w:pPr>
        <w:jc w:val="both"/>
        <w:rPr>
          <w:rFonts w:asciiTheme="minorHAnsi" w:hAnsiTheme="minorHAnsi" w:cstheme="minorHAnsi"/>
          <w:sz w:val="24"/>
          <w:szCs w:val="24"/>
          <w:lang w:val="hr-HR"/>
        </w:rPr>
      </w:pPr>
    </w:p>
    <w:p w14:paraId="28B62D62" w14:textId="77777777" w:rsidR="002F3CBB" w:rsidRPr="007E583D" w:rsidRDefault="002F3CBB" w:rsidP="000178ED">
      <w:pPr>
        <w:jc w:val="both"/>
        <w:rPr>
          <w:rFonts w:asciiTheme="minorHAnsi" w:hAnsiTheme="minorHAnsi" w:cstheme="minorHAnsi"/>
          <w:sz w:val="24"/>
          <w:szCs w:val="24"/>
          <w:lang w:val="hr-HR"/>
        </w:rPr>
      </w:pPr>
    </w:p>
    <w:tbl>
      <w:tblPr>
        <w:tblW w:w="0" w:type="auto"/>
        <w:jc w:val="center"/>
        <w:tblLook w:val="04A0" w:firstRow="1" w:lastRow="0" w:firstColumn="1" w:lastColumn="0" w:noHBand="0" w:noVBand="1"/>
      </w:tblPr>
      <w:tblGrid>
        <w:gridCol w:w="3962"/>
        <w:gridCol w:w="3958"/>
      </w:tblGrid>
      <w:tr w:rsidR="007C2DAA" w:rsidRPr="007E583D" w14:paraId="7B27CF34" w14:textId="77777777" w:rsidTr="26134CAB">
        <w:trPr>
          <w:jc w:val="center"/>
        </w:trPr>
        <w:tc>
          <w:tcPr>
            <w:tcW w:w="4068" w:type="dxa"/>
            <w:shd w:val="clear" w:color="auto" w:fill="auto"/>
          </w:tcPr>
          <w:p w14:paraId="341F7DAF" w14:textId="77777777" w:rsidR="005E486B" w:rsidRPr="007E583D" w:rsidRDefault="00A1463E" w:rsidP="26134CAB">
            <w:pPr>
              <w:jc w:val="center"/>
              <w:rPr>
                <w:rFonts w:asciiTheme="minorHAnsi" w:hAnsiTheme="minorHAnsi" w:cstheme="minorHAnsi"/>
                <w:sz w:val="24"/>
                <w:szCs w:val="24"/>
                <w:lang w:val="hr-HR"/>
              </w:rPr>
            </w:pPr>
            <w:r w:rsidRPr="007E583D">
              <w:rPr>
                <w:rFonts w:asciiTheme="minorHAnsi" w:hAnsiTheme="minorHAnsi" w:cstheme="minorHAnsi"/>
                <w:sz w:val="24"/>
                <w:szCs w:val="24"/>
                <w:lang w:val="hr-HR"/>
              </w:rPr>
              <w:t>ŠESTAN - BUSCH</w:t>
            </w:r>
            <w:r w:rsidR="26134CAB" w:rsidRPr="007E583D">
              <w:rPr>
                <w:rFonts w:asciiTheme="minorHAnsi" w:hAnsiTheme="minorHAnsi" w:cstheme="minorHAnsi"/>
                <w:sz w:val="24"/>
                <w:szCs w:val="24"/>
                <w:lang w:val="hr-HR"/>
              </w:rPr>
              <w:t xml:space="preserve"> d.o.o.</w:t>
            </w:r>
          </w:p>
          <w:p w14:paraId="7C021334" w14:textId="14B64F78" w:rsidR="008C1DE9" w:rsidRPr="007E583D" w:rsidRDefault="008C1DE9" w:rsidP="008C1DE9">
            <w:pPr>
              <w:rPr>
                <w:rFonts w:asciiTheme="minorHAnsi" w:hAnsiTheme="minorHAnsi" w:cstheme="minorHAnsi"/>
                <w:sz w:val="24"/>
                <w:szCs w:val="24"/>
                <w:lang w:val="hr-HR"/>
              </w:rPr>
            </w:pPr>
            <w:r w:rsidRPr="007E583D">
              <w:rPr>
                <w:rFonts w:asciiTheme="minorHAnsi" w:hAnsiTheme="minorHAnsi" w:cstheme="minorHAnsi"/>
                <w:sz w:val="24"/>
                <w:szCs w:val="24"/>
                <w:lang w:val="hr-HR"/>
              </w:rPr>
              <w:t>Zastupan po direktoru Alojzije Šestan</w:t>
            </w:r>
          </w:p>
          <w:p w14:paraId="6FF7CEE2" w14:textId="13EADCA6" w:rsidR="008C1DE9" w:rsidRPr="007E583D" w:rsidRDefault="008C1DE9" w:rsidP="26134CAB">
            <w:pPr>
              <w:jc w:val="center"/>
              <w:rPr>
                <w:rFonts w:asciiTheme="minorHAnsi" w:hAnsiTheme="minorHAnsi" w:cstheme="minorHAnsi"/>
                <w:sz w:val="24"/>
                <w:szCs w:val="24"/>
                <w:lang w:val="hr-HR"/>
              </w:rPr>
            </w:pPr>
          </w:p>
        </w:tc>
        <w:tc>
          <w:tcPr>
            <w:tcW w:w="4068" w:type="dxa"/>
            <w:shd w:val="clear" w:color="auto" w:fill="auto"/>
          </w:tcPr>
          <w:p w14:paraId="2E597851" w14:textId="41AF3672" w:rsidR="008C1DE9" w:rsidRPr="007E583D" w:rsidRDefault="000F187B" w:rsidP="26134CAB">
            <w:pPr>
              <w:jc w:val="center"/>
              <w:rPr>
                <w:rFonts w:asciiTheme="minorHAnsi" w:hAnsiTheme="minorHAnsi" w:cstheme="minorHAnsi"/>
                <w:sz w:val="24"/>
                <w:szCs w:val="24"/>
                <w:lang w:val="hr-HR"/>
              </w:rPr>
            </w:pPr>
            <w:r w:rsidRPr="007E583D">
              <w:rPr>
                <w:rFonts w:asciiTheme="minorHAnsi" w:hAnsiTheme="minorHAnsi" w:cstheme="minorHAnsi"/>
                <w:sz w:val="24"/>
                <w:szCs w:val="24"/>
                <w:lang w:val="hr-HR"/>
              </w:rPr>
              <w:t>(</w:t>
            </w:r>
            <w:r w:rsidR="00020B44" w:rsidRPr="007E583D">
              <w:rPr>
                <w:rFonts w:asciiTheme="minorHAnsi" w:hAnsiTheme="minorHAnsi" w:cstheme="minorHAnsi"/>
                <w:sz w:val="24"/>
                <w:szCs w:val="24"/>
                <w:lang w:val="hr-HR"/>
              </w:rPr>
              <w:t>IZVOĐAČ</w:t>
            </w:r>
            <w:r w:rsidRPr="007E583D">
              <w:rPr>
                <w:rFonts w:asciiTheme="minorHAnsi" w:hAnsiTheme="minorHAnsi" w:cstheme="minorHAnsi"/>
                <w:sz w:val="24"/>
                <w:szCs w:val="24"/>
                <w:lang w:val="hr-HR"/>
              </w:rPr>
              <w:t>)</w:t>
            </w:r>
          </w:p>
          <w:p w14:paraId="24840E3D" w14:textId="01D37A6A" w:rsidR="000F187B" w:rsidRPr="007E583D" w:rsidRDefault="000F187B" w:rsidP="26134CAB">
            <w:pPr>
              <w:jc w:val="center"/>
              <w:rPr>
                <w:rFonts w:asciiTheme="minorHAnsi" w:hAnsiTheme="minorHAnsi" w:cstheme="minorHAnsi"/>
                <w:sz w:val="24"/>
                <w:szCs w:val="24"/>
                <w:lang w:val="hr-HR"/>
              </w:rPr>
            </w:pPr>
            <w:r w:rsidRPr="007E583D">
              <w:rPr>
                <w:rFonts w:asciiTheme="minorHAnsi" w:hAnsiTheme="minorHAnsi" w:cstheme="minorHAnsi"/>
                <w:sz w:val="24"/>
                <w:szCs w:val="24"/>
                <w:lang w:val="hr-HR"/>
              </w:rPr>
              <w:t>Zastupan po______</w:t>
            </w:r>
          </w:p>
          <w:p w14:paraId="10C89C7B" w14:textId="39699A5C" w:rsidR="008C1DE9" w:rsidRPr="007E583D" w:rsidRDefault="008C1DE9" w:rsidP="000F187B">
            <w:pPr>
              <w:rPr>
                <w:rFonts w:asciiTheme="minorHAnsi" w:hAnsiTheme="minorHAnsi" w:cstheme="minorHAnsi"/>
                <w:sz w:val="24"/>
                <w:szCs w:val="24"/>
                <w:lang w:val="hr-HR"/>
              </w:rPr>
            </w:pPr>
          </w:p>
        </w:tc>
      </w:tr>
      <w:tr w:rsidR="007C2DAA" w:rsidRPr="007E583D" w14:paraId="16825F93" w14:textId="77777777" w:rsidTr="26134CAB">
        <w:trPr>
          <w:jc w:val="center"/>
        </w:trPr>
        <w:tc>
          <w:tcPr>
            <w:tcW w:w="4068" w:type="dxa"/>
            <w:shd w:val="clear" w:color="auto" w:fill="auto"/>
          </w:tcPr>
          <w:p w14:paraId="2CDEB91C" w14:textId="201BCE8D" w:rsidR="007C2DAA" w:rsidRPr="007E583D" w:rsidRDefault="26134CAB" w:rsidP="26134CAB">
            <w:pPr>
              <w:jc w:val="center"/>
              <w:rPr>
                <w:rFonts w:asciiTheme="minorHAnsi" w:hAnsiTheme="minorHAnsi" w:cstheme="minorHAnsi"/>
                <w:sz w:val="24"/>
                <w:szCs w:val="24"/>
                <w:lang w:val="hr-HR"/>
              </w:rPr>
            </w:pPr>
            <w:r w:rsidRPr="007E583D">
              <w:rPr>
                <w:rFonts w:asciiTheme="minorHAnsi" w:hAnsiTheme="minorHAnsi" w:cstheme="minorHAnsi"/>
                <w:sz w:val="24"/>
                <w:szCs w:val="24"/>
                <w:lang w:val="hr-HR"/>
              </w:rPr>
              <w:t>Potpisa</w:t>
            </w:r>
            <w:r w:rsidR="008C1DE9" w:rsidRPr="007E583D">
              <w:rPr>
                <w:rFonts w:asciiTheme="minorHAnsi" w:hAnsiTheme="minorHAnsi" w:cstheme="minorHAnsi"/>
                <w:sz w:val="24"/>
                <w:szCs w:val="24"/>
                <w:lang w:val="hr-HR"/>
              </w:rPr>
              <w:t xml:space="preserve">o, dana </w:t>
            </w:r>
            <w:r w:rsidR="000F187B" w:rsidRPr="007E583D">
              <w:rPr>
                <w:rFonts w:asciiTheme="minorHAnsi" w:hAnsiTheme="minorHAnsi" w:cstheme="minorHAnsi"/>
                <w:sz w:val="24"/>
                <w:szCs w:val="24"/>
                <w:lang w:val="hr-HR"/>
              </w:rPr>
              <w:t>__</w:t>
            </w:r>
            <w:r w:rsidR="008C1DE9" w:rsidRPr="007E583D">
              <w:rPr>
                <w:rFonts w:asciiTheme="minorHAnsi" w:hAnsiTheme="minorHAnsi" w:cstheme="minorHAnsi"/>
                <w:sz w:val="24"/>
                <w:szCs w:val="24"/>
                <w:lang w:val="hr-HR"/>
              </w:rPr>
              <w:t>.</w:t>
            </w:r>
            <w:r w:rsidR="000F187B" w:rsidRPr="007E583D">
              <w:rPr>
                <w:rFonts w:asciiTheme="minorHAnsi" w:hAnsiTheme="minorHAnsi" w:cstheme="minorHAnsi"/>
                <w:sz w:val="24"/>
                <w:szCs w:val="24"/>
                <w:lang w:val="hr-HR"/>
              </w:rPr>
              <w:t>__</w:t>
            </w:r>
            <w:r w:rsidR="008C1DE9" w:rsidRPr="007E583D">
              <w:rPr>
                <w:rFonts w:asciiTheme="minorHAnsi" w:hAnsiTheme="minorHAnsi" w:cstheme="minorHAnsi"/>
                <w:sz w:val="24"/>
                <w:szCs w:val="24"/>
                <w:lang w:val="hr-HR"/>
              </w:rPr>
              <w:t>.20</w:t>
            </w:r>
            <w:r w:rsidR="000F187B" w:rsidRPr="007E583D">
              <w:rPr>
                <w:rFonts w:asciiTheme="minorHAnsi" w:hAnsiTheme="minorHAnsi" w:cstheme="minorHAnsi"/>
                <w:sz w:val="24"/>
                <w:szCs w:val="24"/>
                <w:lang w:val="hr-HR"/>
              </w:rPr>
              <w:t>2</w:t>
            </w:r>
            <w:r w:rsidR="00020B44" w:rsidRPr="007E583D">
              <w:rPr>
                <w:rFonts w:asciiTheme="minorHAnsi" w:hAnsiTheme="minorHAnsi" w:cstheme="minorHAnsi"/>
                <w:sz w:val="24"/>
                <w:szCs w:val="24"/>
                <w:lang w:val="hr-HR"/>
              </w:rPr>
              <w:t>1</w:t>
            </w:r>
            <w:r w:rsidR="008C1DE9" w:rsidRPr="007E583D">
              <w:rPr>
                <w:rFonts w:asciiTheme="minorHAnsi" w:hAnsiTheme="minorHAnsi" w:cstheme="minorHAnsi"/>
                <w:sz w:val="24"/>
                <w:szCs w:val="24"/>
                <w:lang w:val="hr-HR"/>
              </w:rPr>
              <w:t>.</w:t>
            </w:r>
            <w:r w:rsidRPr="007E583D">
              <w:rPr>
                <w:rFonts w:asciiTheme="minorHAnsi" w:hAnsiTheme="minorHAnsi" w:cstheme="minorHAnsi"/>
                <w:sz w:val="24"/>
                <w:szCs w:val="24"/>
                <w:lang w:val="hr-HR"/>
              </w:rPr>
              <w:t>:</w:t>
            </w:r>
          </w:p>
          <w:p w14:paraId="7CA7FF90" w14:textId="77777777" w:rsidR="007C2DAA" w:rsidRPr="007E583D" w:rsidRDefault="007C2DAA" w:rsidP="00EF6A20">
            <w:pPr>
              <w:jc w:val="center"/>
              <w:rPr>
                <w:rFonts w:asciiTheme="minorHAnsi" w:hAnsiTheme="minorHAnsi" w:cstheme="minorHAnsi"/>
                <w:sz w:val="24"/>
                <w:szCs w:val="24"/>
                <w:lang w:val="hr-HR"/>
              </w:rPr>
            </w:pPr>
          </w:p>
          <w:p w14:paraId="27C00A2B" w14:textId="77777777" w:rsidR="007C2DAA" w:rsidRPr="007E583D" w:rsidRDefault="007C2DAA" w:rsidP="00EF6A20">
            <w:pPr>
              <w:pBdr>
                <w:bottom w:val="single" w:sz="12" w:space="1" w:color="auto"/>
              </w:pBdr>
              <w:jc w:val="center"/>
              <w:rPr>
                <w:rFonts w:asciiTheme="minorHAnsi" w:hAnsiTheme="minorHAnsi" w:cstheme="minorHAnsi"/>
                <w:sz w:val="24"/>
                <w:szCs w:val="24"/>
                <w:lang w:val="hr-HR"/>
              </w:rPr>
            </w:pPr>
          </w:p>
          <w:p w14:paraId="06FAD773" w14:textId="77777777" w:rsidR="007C2DAA" w:rsidRPr="007E583D" w:rsidRDefault="007C2DAA" w:rsidP="007C2DAA">
            <w:pPr>
              <w:rPr>
                <w:rFonts w:asciiTheme="minorHAnsi" w:hAnsiTheme="minorHAnsi" w:cstheme="minorHAnsi"/>
                <w:sz w:val="24"/>
                <w:szCs w:val="24"/>
                <w:lang w:val="hr-HR"/>
              </w:rPr>
            </w:pPr>
          </w:p>
          <w:p w14:paraId="2413D832" w14:textId="66B6D409" w:rsidR="007C2DAA" w:rsidRPr="007E583D" w:rsidRDefault="007C2DAA">
            <w:pPr>
              <w:rPr>
                <w:rFonts w:asciiTheme="minorHAnsi" w:hAnsiTheme="minorHAnsi" w:cstheme="minorHAnsi"/>
                <w:sz w:val="24"/>
                <w:szCs w:val="24"/>
                <w:lang w:val="hr-HR"/>
              </w:rPr>
            </w:pPr>
          </w:p>
        </w:tc>
        <w:tc>
          <w:tcPr>
            <w:tcW w:w="4068" w:type="dxa"/>
            <w:shd w:val="clear" w:color="auto" w:fill="auto"/>
          </w:tcPr>
          <w:p w14:paraId="59D71E5F" w14:textId="6E5AFE17" w:rsidR="0058684C" w:rsidRPr="007E583D" w:rsidRDefault="26134CAB" w:rsidP="26134CAB">
            <w:pPr>
              <w:jc w:val="center"/>
              <w:rPr>
                <w:rFonts w:asciiTheme="minorHAnsi" w:hAnsiTheme="minorHAnsi" w:cstheme="minorHAnsi"/>
                <w:sz w:val="24"/>
                <w:szCs w:val="24"/>
                <w:lang w:val="hr-HR"/>
              </w:rPr>
            </w:pPr>
            <w:r w:rsidRPr="007E583D">
              <w:rPr>
                <w:rFonts w:asciiTheme="minorHAnsi" w:hAnsiTheme="minorHAnsi" w:cstheme="minorHAnsi"/>
                <w:sz w:val="24"/>
                <w:szCs w:val="24"/>
                <w:lang w:val="hr-HR"/>
              </w:rPr>
              <w:t>Potpisao</w:t>
            </w:r>
            <w:r w:rsidR="008C1DE9" w:rsidRPr="007E583D">
              <w:rPr>
                <w:rFonts w:asciiTheme="minorHAnsi" w:hAnsiTheme="minorHAnsi" w:cstheme="minorHAnsi"/>
                <w:sz w:val="24"/>
                <w:szCs w:val="24"/>
                <w:lang w:val="hr-HR"/>
              </w:rPr>
              <w:t>, dana</w:t>
            </w:r>
            <w:r w:rsidR="0067193F" w:rsidRPr="007E583D">
              <w:rPr>
                <w:rFonts w:asciiTheme="minorHAnsi" w:hAnsiTheme="minorHAnsi" w:cstheme="minorHAnsi"/>
                <w:sz w:val="24"/>
                <w:szCs w:val="24"/>
                <w:lang w:val="hr-HR"/>
              </w:rPr>
              <w:t xml:space="preserve"> </w:t>
            </w:r>
            <w:r w:rsidR="000F187B" w:rsidRPr="007E583D">
              <w:rPr>
                <w:rFonts w:asciiTheme="minorHAnsi" w:hAnsiTheme="minorHAnsi" w:cstheme="minorHAnsi"/>
                <w:sz w:val="24"/>
                <w:szCs w:val="24"/>
                <w:lang w:val="hr-HR"/>
              </w:rPr>
              <w:t>__</w:t>
            </w:r>
            <w:r w:rsidR="0067193F" w:rsidRPr="007E583D">
              <w:rPr>
                <w:rFonts w:asciiTheme="minorHAnsi" w:hAnsiTheme="minorHAnsi" w:cstheme="minorHAnsi"/>
                <w:sz w:val="24"/>
                <w:szCs w:val="24"/>
                <w:lang w:val="hr-HR"/>
              </w:rPr>
              <w:t>.</w:t>
            </w:r>
            <w:r w:rsidR="000F187B" w:rsidRPr="007E583D">
              <w:rPr>
                <w:rFonts w:asciiTheme="minorHAnsi" w:hAnsiTheme="minorHAnsi" w:cstheme="minorHAnsi"/>
                <w:sz w:val="24"/>
                <w:szCs w:val="24"/>
                <w:lang w:val="hr-HR"/>
              </w:rPr>
              <w:t>_</w:t>
            </w:r>
            <w:r w:rsidR="0067193F" w:rsidRPr="007E583D">
              <w:rPr>
                <w:rFonts w:asciiTheme="minorHAnsi" w:hAnsiTheme="minorHAnsi" w:cstheme="minorHAnsi"/>
                <w:sz w:val="24"/>
                <w:szCs w:val="24"/>
                <w:lang w:val="hr-HR"/>
              </w:rPr>
              <w:t>.20</w:t>
            </w:r>
            <w:r w:rsidR="000F187B" w:rsidRPr="007E583D">
              <w:rPr>
                <w:rFonts w:asciiTheme="minorHAnsi" w:hAnsiTheme="minorHAnsi" w:cstheme="minorHAnsi"/>
                <w:sz w:val="24"/>
                <w:szCs w:val="24"/>
                <w:lang w:val="hr-HR"/>
              </w:rPr>
              <w:t>2</w:t>
            </w:r>
            <w:r w:rsidR="00020B44" w:rsidRPr="007E583D">
              <w:rPr>
                <w:rFonts w:asciiTheme="minorHAnsi" w:hAnsiTheme="minorHAnsi" w:cstheme="minorHAnsi"/>
                <w:sz w:val="24"/>
                <w:szCs w:val="24"/>
                <w:lang w:val="hr-HR"/>
              </w:rPr>
              <w:t>1</w:t>
            </w:r>
            <w:r w:rsidR="0067193F" w:rsidRPr="007E583D">
              <w:rPr>
                <w:rFonts w:asciiTheme="minorHAnsi" w:hAnsiTheme="minorHAnsi" w:cstheme="minorHAnsi"/>
                <w:sz w:val="24"/>
                <w:szCs w:val="24"/>
                <w:lang w:val="hr-HR"/>
              </w:rPr>
              <w:t>.</w:t>
            </w:r>
            <w:r w:rsidRPr="007E583D">
              <w:rPr>
                <w:rFonts w:asciiTheme="minorHAnsi" w:hAnsiTheme="minorHAnsi" w:cstheme="minorHAnsi"/>
                <w:sz w:val="24"/>
                <w:szCs w:val="24"/>
                <w:lang w:val="hr-HR"/>
              </w:rPr>
              <w:t>:</w:t>
            </w:r>
          </w:p>
          <w:p w14:paraId="2CB506C4" w14:textId="77777777" w:rsidR="0058684C" w:rsidRPr="007E583D" w:rsidRDefault="0058684C" w:rsidP="0058684C">
            <w:pPr>
              <w:jc w:val="center"/>
              <w:rPr>
                <w:rFonts w:asciiTheme="minorHAnsi" w:hAnsiTheme="minorHAnsi" w:cstheme="minorHAnsi"/>
                <w:sz w:val="24"/>
                <w:szCs w:val="24"/>
                <w:lang w:val="hr-HR"/>
              </w:rPr>
            </w:pPr>
          </w:p>
          <w:p w14:paraId="779EA056" w14:textId="77777777" w:rsidR="0058684C" w:rsidRPr="007E583D" w:rsidRDefault="0058684C" w:rsidP="0058684C">
            <w:pPr>
              <w:pBdr>
                <w:bottom w:val="single" w:sz="12" w:space="1" w:color="auto"/>
              </w:pBdr>
              <w:jc w:val="center"/>
              <w:rPr>
                <w:rFonts w:asciiTheme="minorHAnsi" w:hAnsiTheme="minorHAnsi" w:cstheme="minorHAnsi"/>
                <w:sz w:val="24"/>
                <w:szCs w:val="24"/>
                <w:lang w:val="hr-HR"/>
              </w:rPr>
            </w:pPr>
          </w:p>
          <w:p w14:paraId="1B7A058C" w14:textId="77777777" w:rsidR="0058684C" w:rsidRPr="007E583D" w:rsidRDefault="0058684C" w:rsidP="0058684C">
            <w:pPr>
              <w:rPr>
                <w:rFonts w:asciiTheme="minorHAnsi" w:hAnsiTheme="minorHAnsi" w:cstheme="minorHAnsi"/>
                <w:sz w:val="24"/>
                <w:szCs w:val="24"/>
                <w:lang w:val="hr-HR"/>
              </w:rPr>
            </w:pPr>
          </w:p>
          <w:p w14:paraId="2859C25E" w14:textId="39774C80" w:rsidR="007C2DAA" w:rsidRPr="007E583D" w:rsidRDefault="008C1DE9" w:rsidP="000F187B">
            <w:pPr>
              <w:rPr>
                <w:rFonts w:asciiTheme="minorHAnsi" w:hAnsiTheme="minorHAnsi" w:cstheme="minorHAnsi"/>
                <w:sz w:val="24"/>
                <w:szCs w:val="24"/>
                <w:lang w:val="hr-HR"/>
              </w:rPr>
            </w:pPr>
            <w:r w:rsidRPr="007E583D">
              <w:rPr>
                <w:rFonts w:asciiTheme="minorHAnsi" w:hAnsiTheme="minorHAnsi" w:cstheme="minorHAnsi"/>
                <w:sz w:val="24"/>
                <w:szCs w:val="24"/>
                <w:lang w:val="hr-HR"/>
              </w:rPr>
              <w:t xml:space="preserve">         </w:t>
            </w:r>
          </w:p>
        </w:tc>
      </w:tr>
      <w:tr w:rsidR="008A1E67" w:rsidRPr="007E583D" w14:paraId="62F41AAC" w14:textId="77777777" w:rsidTr="26134CAB">
        <w:trPr>
          <w:jc w:val="center"/>
        </w:trPr>
        <w:tc>
          <w:tcPr>
            <w:tcW w:w="4068" w:type="dxa"/>
            <w:shd w:val="clear" w:color="auto" w:fill="auto"/>
          </w:tcPr>
          <w:p w14:paraId="02BD79D4" w14:textId="77777777" w:rsidR="008A1E67" w:rsidRPr="007E583D" w:rsidRDefault="008A1E67" w:rsidP="00EF6A20">
            <w:pPr>
              <w:jc w:val="center"/>
              <w:rPr>
                <w:rFonts w:asciiTheme="minorHAnsi" w:hAnsiTheme="minorHAnsi" w:cstheme="minorHAnsi"/>
                <w:sz w:val="24"/>
                <w:szCs w:val="24"/>
                <w:lang w:val="hr-HR"/>
              </w:rPr>
            </w:pPr>
          </w:p>
        </w:tc>
        <w:tc>
          <w:tcPr>
            <w:tcW w:w="4068" w:type="dxa"/>
            <w:shd w:val="clear" w:color="auto" w:fill="auto"/>
          </w:tcPr>
          <w:p w14:paraId="39F76540" w14:textId="77777777" w:rsidR="008A1E67" w:rsidRPr="007E583D" w:rsidRDefault="008A1E67" w:rsidP="0058684C">
            <w:pPr>
              <w:jc w:val="center"/>
              <w:rPr>
                <w:rFonts w:asciiTheme="minorHAnsi" w:hAnsiTheme="minorHAnsi" w:cstheme="minorHAnsi"/>
                <w:sz w:val="24"/>
                <w:szCs w:val="24"/>
                <w:lang w:val="hr-HR"/>
              </w:rPr>
            </w:pPr>
          </w:p>
        </w:tc>
      </w:tr>
    </w:tbl>
    <w:p w14:paraId="393AFE42" w14:textId="77777777" w:rsidR="009C143B" w:rsidRPr="007E583D" w:rsidRDefault="009C143B" w:rsidP="009C143B">
      <w:pPr>
        <w:pStyle w:val="Footer"/>
        <w:rPr>
          <w:lang w:val="hr-HR"/>
        </w:rPr>
      </w:pPr>
      <w:r w:rsidRPr="007E583D">
        <w:rPr>
          <w:lang w:val="hr-HR"/>
        </w:rPr>
        <w:t xml:space="preserve">Prilozi: </w:t>
      </w:r>
    </w:p>
    <w:p w14:paraId="2738F090" w14:textId="30B699F0" w:rsidR="009C143B" w:rsidRPr="007E583D" w:rsidRDefault="009C143B" w:rsidP="009C143B">
      <w:pPr>
        <w:pStyle w:val="Footer"/>
        <w:rPr>
          <w:lang w:val="hr-HR"/>
        </w:rPr>
      </w:pPr>
      <w:r w:rsidRPr="007E583D">
        <w:rPr>
          <w:lang w:val="hr-HR"/>
        </w:rPr>
        <w:t>1. Ponudbeni list</w:t>
      </w:r>
      <w:r w:rsidR="0045285F" w:rsidRPr="007E583D">
        <w:rPr>
          <w:lang w:val="hr-HR"/>
        </w:rPr>
        <w:t>;</w:t>
      </w:r>
    </w:p>
    <w:p w14:paraId="0CD792FC" w14:textId="2B5BD427" w:rsidR="000F187B" w:rsidRPr="007E583D" w:rsidRDefault="009C143B" w:rsidP="000F187B">
      <w:pPr>
        <w:pStyle w:val="Footer"/>
        <w:tabs>
          <w:tab w:val="clear" w:pos="4320"/>
        </w:tabs>
        <w:ind w:right="1966"/>
        <w:rPr>
          <w:lang w:val="hr-HR"/>
        </w:rPr>
      </w:pPr>
      <w:r w:rsidRPr="007E583D">
        <w:rPr>
          <w:lang w:val="hr-HR"/>
        </w:rPr>
        <w:t>2.</w:t>
      </w:r>
      <w:r w:rsidR="000F187B" w:rsidRPr="007E583D">
        <w:rPr>
          <w:lang w:val="hr-HR"/>
        </w:rPr>
        <w:t xml:space="preserve"> Izjava o nekažnjavanju i nepostojanju razloga isključenja</w:t>
      </w:r>
      <w:r w:rsidR="0045285F" w:rsidRPr="007E583D">
        <w:rPr>
          <w:lang w:val="hr-HR"/>
        </w:rPr>
        <w:t>;</w:t>
      </w:r>
    </w:p>
    <w:p w14:paraId="72A88B11" w14:textId="38CC68E7" w:rsidR="009C143B" w:rsidRPr="007E583D" w:rsidRDefault="003278D4" w:rsidP="0045285F">
      <w:pPr>
        <w:pStyle w:val="Footer"/>
        <w:tabs>
          <w:tab w:val="clear" w:pos="4320"/>
        </w:tabs>
        <w:ind w:right="265"/>
        <w:rPr>
          <w:lang w:val="hr-HR"/>
        </w:rPr>
      </w:pPr>
      <w:r w:rsidRPr="007E583D">
        <w:rPr>
          <w:lang w:val="hr-HR"/>
        </w:rPr>
        <w:t>3</w:t>
      </w:r>
      <w:r w:rsidR="009C143B" w:rsidRPr="007E583D">
        <w:rPr>
          <w:lang w:val="hr-HR"/>
        </w:rPr>
        <w:t>. Troškovnik</w:t>
      </w:r>
      <w:r w:rsidR="0045285F" w:rsidRPr="007E583D">
        <w:rPr>
          <w:lang w:val="hr-HR"/>
        </w:rPr>
        <w:t>;</w:t>
      </w:r>
    </w:p>
    <w:p w14:paraId="46EC1292" w14:textId="6CCD9587" w:rsidR="009C143B" w:rsidRPr="007E583D" w:rsidRDefault="003278D4" w:rsidP="0045285F">
      <w:pPr>
        <w:pStyle w:val="Footer"/>
        <w:tabs>
          <w:tab w:val="clear" w:pos="4320"/>
        </w:tabs>
        <w:ind w:right="123"/>
        <w:rPr>
          <w:lang w:val="hr-HR"/>
        </w:rPr>
      </w:pPr>
      <w:r w:rsidRPr="007E583D">
        <w:rPr>
          <w:lang w:val="hr-HR"/>
        </w:rPr>
        <w:t>4</w:t>
      </w:r>
      <w:r w:rsidR="009C143B" w:rsidRPr="007E583D">
        <w:rPr>
          <w:lang w:val="hr-HR"/>
        </w:rPr>
        <w:t>.</w:t>
      </w:r>
      <w:r w:rsidR="000F187B" w:rsidRPr="007E583D">
        <w:rPr>
          <w:lang w:val="hr-HR"/>
        </w:rPr>
        <w:t xml:space="preserve"> Izjava </w:t>
      </w:r>
      <w:r w:rsidR="0045285F" w:rsidRPr="007E583D">
        <w:rPr>
          <w:lang w:val="hr-HR"/>
        </w:rPr>
        <w:t xml:space="preserve">ponuditelja </w:t>
      </w:r>
      <w:r w:rsidR="000F187B" w:rsidRPr="007E583D">
        <w:rPr>
          <w:lang w:val="hr-HR"/>
        </w:rPr>
        <w:t xml:space="preserve">o </w:t>
      </w:r>
      <w:proofErr w:type="spellStart"/>
      <w:r w:rsidRPr="007E583D">
        <w:rPr>
          <w:lang w:val="hr-HR"/>
        </w:rPr>
        <w:t>o</w:t>
      </w:r>
      <w:proofErr w:type="spellEnd"/>
      <w:r w:rsidRPr="007E583D">
        <w:rPr>
          <w:lang w:val="hr-HR"/>
        </w:rPr>
        <w:t xml:space="preserve"> jamstvenom roku za otklanjanje nedostataka</w:t>
      </w:r>
      <w:r w:rsidR="0045285F" w:rsidRPr="007E583D">
        <w:rPr>
          <w:lang w:val="hr-HR"/>
        </w:rPr>
        <w:t>;</w:t>
      </w:r>
    </w:p>
    <w:p w14:paraId="6D41D270" w14:textId="7B25DEA9" w:rsidR="0045285F" w:rsidRPr="007E583D" w:rsidRDefault="003278D4" w:rsidP="0045285F">
      <w:pPr>
        <w:pStyle w:val="Footer"/>
        <w:tabs>
          <w:tab w:val="clear" w:pos="4320"/>
        </w:tabs>
        <w:ind w:right="123"/>
        <w:rPr>
          <w:lang w:val="hr-HR"/>
        </w:rPr>
      </w:pPr>
      <w:r w:rsidRPr="007E583D">
        <w:rPr>
          <w:lang w:val="hr-HR"/>
        </w:rPr>
        <w:t>5</w:t>
      </w:r>
      <w:r w:rsidR="009C143B" w:rsidRPr="007E583D">
        <w:rPr>
          <w:lang w:val="hr-HR"/>
        </w:rPr>
        <w:t xml:space="preserve">. </w:t>
      </w:r>
      <w:r w:rsidR="0045285F" w:rsidRPr="007E583D">
        <w:rPr>
          <w:lang w:val="hr-HR"/>
        </w:rPr>
        <w:t>Izjava Ponuditelja o urednom izvršenju ugovora uz reference na izvršene poslove</w:t>
      </w:r>
    </w:p>
    <w:p w14:paraId="378FA7BD" w14:textId="56B4F08C" w:rsidR="003278D4" w:rsidRPr="007E583D" w:rsidRDefault="003278D4" w:rsidP="009C143B">
      <w:pPr>
        <w:pStyle w:val="Footer"/>
        <w:tabs>
          <w:tab w:val="clear" w:pos="4320"/>
        </w:tabs>
        <w:ind w:right="1399"/>
        <w:rPr>
          <w:lang w:val="hr-HR"/>
        </w:rPr>
      </w:pPr>
      <w:r w:rsidRPr="007E583D">
        <w:rPr>
          <w:lang w:val="hr-HR"/>
        </w:rPr>
        <w:t>6</w:t>
      </w:r>
      <w:r w:rsidR="0045285F" w:rsidRPr="007E583D">
        <w:rPr>
          <w:lang w:val="hr-HR"/>
        </w:rPr>
        <w:t xml:space="preserve">. </w:t>
      </w:r>
      <w:r w:rsidRPr="007E583D">
        <w:rPr>
          <w:lang w:val="hr-HR"/>
        </w:rPr>
        <w:t>Jamstvo za ozbiljnost ponude (bankarska garancija sukladno točki 9.1. Poziva)</w:t>
      </w:r>
    </w:p>
    <w:p w14:paraId="69914D91" w14:textId="7BC92D82" w:rsidR="009C143B" w:rsidRPr="007E583D" w:rsidRDefault="003278D4" w:rsidP="009C143B">
      <w:pPr>
        <w:pStyle w:val="Footer"/>
        <w:tabs>
          <w:tab w:val="clear" w:pos="4320"/>
        </w:tabs>
        <w:ind w:right="1399"/>
        <w:rPr>
          <w:lang w:val="hr-HR"/>
        </w:rPr>
      </w:pPr>
      <w:r w:rsidRPr="007E583D">
        <w:rPr>
          <w:lang w:val="hr-HR"/>
        </w:rPr>
        <w:t xml:space="preserve">7. </w:t>
      </w:r>
      <w:r w:rsidR="009C143B" w:rsidRPr="007E583D">
        <w:rPr>
          <w:lang w:val="hr-HR"/>
        </w:rPr>
        <w:t>Ostala dokumentacija dostavljena u ponudi (izjave, katalozi i dr.)</w:t>
      </w:r>
      <w:r w:rsidR="000F187B" w:rsidRPr="007E583D">
        <w:rPr>
          <w:lang w:val="hr-HR"/>
        </w:rPr>
        <w:t xml:space="preserve"> sukladno </w:t>
      </w:r>
      <w:r w:rsidRPr="007E583D">
        <w:rPr>
          <w:lang w:val="hr-HR"/>
        </w:rPr>
        <w:t>Pozivu na dostavu ponuda</w:t>
      </w:r>
      <w:r w:rsidR="009C143B" w:rsidRPr="007E583D">
        <w:rPr>
          <w:lang w:val="hr-HR"/>
        </w:rPr>
        <w:t>.</w:t>
      </w:r>
    </w:p>
    <w:p w14:paraId="2FEE205A" w14:textId="675023B3" w:rsidR="005914BB" w:rsidRPr="007E583D" w:rsidRDefault="005914BB">
      <w:pPr>
        <w:rPr>
          <w:rFonts w:asciiTheme="minorHAnsi" w:hAnsiTheme="minorHAnsi" w:cstheme="minorHAnsi"/>
          <w:sz w:val="24"/>
          <w:szCs w:val="24"/>
          <w:lang w:val="hr-HR"/>
        </w:rPr>
      </w:pPr>
    </w:p>
    <w:sectPr w:rsidR="005914BB" w:rsidRPr="007E583D" w:rsidSect="008B668C">
      <w:headerReference w:type="first" r:id="rId11"/>
      <w:pgSz w:w="12240" w:h="15840" w:code="1"/>
      <w:pgMar w:top="2160" w:right="2160" w:bottom="2160" w:left="2160" w:header="1440" w:footer="72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D1A01" w14:textId="77777777" w:rsidR="0071509A" w:rsidRDefault="0071509A">
      <w:r>
        <w:separator/>
      </w:r>
    </w:p>
  </w:endnote>
  <w:endnote w:type="continuationSeparator" w:id="0">
    <w:p w14:paraId="4B3723B3" w14:textId="77777777" w:rsidR="0071509A" w:rsidRDefault="0071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w:panose1 w:val="020B0602030504020204"/>
    <w:charset w:val="00"/>
    <w:family w:val="swiss"/>
    <w:pitch w:val="variable"/>
    <w:sig w:usb0="00000003" w:usb1="00000000" w:usb2="00000000" w:usb3="00000000" w:csb0="00000001" w:csb1="00000000"/>
  </w:font>
  <w:font w:name="font276">
    <w:panose1 w:val="00000000000000000000"/>
    <w:charset w:val="80"/>
    <w:family w:val="auto"/>
    <w:notTrueType/>
    <w:pitch w:val="variable"/>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C4261" w14:textId="77777777" w:rsidR="0071509A" w:rsidRDefault="0071509A">
      <w:r>
        <w:separator/>
      </w:r>
    </w:p>
  </w:footnote>
  <w:footnote w:type="continuationSeparator" w:id="0">
    <w:p w14:paraId="4AA276F8" w14:textId="77777777" w:rsidR="0071509A" w:rsidRDefault="00715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D5762" w14:textId="6AC42FF7" w:rsidR="007C2DAA" w:rsidRPr="00EB503D" w:rsidRDefault="007C2DAA">
    <w:pPr>
      <w:pStyle w:val="Header"/>
      <w:jc w:val="center"/>
      <w:rPr>
        <w:sz w:val="22"/>
        <w:szCs w:val="22"/>
      </w:rPr>
    </w:pPr>
    <w:r>
      <w:fldChar w:fldCharType="begin"/>
    </w:r>
    <w:r>
      <w:instrText xml:space="preserve"> PAGE   \* MERGEFORMAT </w:instrText>
    </w:r>
    <w:r>
      <w:fldChar w:fldCharType="separate"/>
    </w:r>
    <w:r w:rsidR="007E583D" w:rsidRPr="007E583D">
      <w:rPr>
        <w:noProof/>
        <w:sz w:val="22"/>
        <w:szCs w:val="22"/>
      </w:rPr>
      <w:t>-</w:t>
    </w:r>
    <w:r w:rsidR="007E583D">
      <w:rPr>
        <w:noProof/>
      </w:rPr>
      <w:t xml:space="preserve"> 4 -</w:t>
    </w:r>
    <w:r>
      <w:rPr>
        <w:noProof/>
      </w:rPr>
      <w:fldChar w:fldCharType="end"/>
    </w:r>
  </w:p>
  <w:p w14:paraId="307E2FE8" w14:textId="77777777" w:rsidR="007C2DAA" w:rsidRDefault="007C2D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ADFDE" w14:textId="77777777" w:rsidR="007C2DAA" w:rsidRPr="00116B40" w:rsidRDefault="007C2DAA">
    <w:pPr>
      <w:pStyle w:val="Header"/>
      <w:rPr>
        <w:sz w:val="20"/>
      </w:rPr>
    </w:pPr>
  </w:p>
  <w:p w14:paraId="22DB28FB" w14:textId="77777777" w:rsidR="007C2DAA" w:rsidRPr="00711111" w:rsidRDefault="007C2DAA">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F7E15" w14:textId="77777777" w:rsidR="007C2DAA" w:rsidRPr="00DC57F4" w:rsidRDefault="007C2DAA" w:rsidP="00DC57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6F2D"/>
    <w:multiLevelType w:val="multilevel"/>
    <w:tmpl w:val="B98CDE54"/>
    <w:lvl w:ilvl="0">
      <w:start w:val="1"/>
      <w:numFmt w:val="upperRoman"/>
      <w:pStyle w:val="PDSHeading1"/>
      <w:lvlText w:val="%1."/>
      <w:lvlJc w:val="center"/>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upperLetter"/>
      <w:pStyle w:val="PDSHeading2"/>
      <w:lvlText w:val="%2."/>
      <w:lvlJc w:val="left"/>
      <w:pPr>
        <w:tabs>
          <w:tab w:val="num" w:pos="6660"/>
        </w:tabs>
      </w:pPr>
      <w:rPr>
        <w:rFonts w:cs="Times New Roman" w:hint="default"/>
      </w:rPr>
    </w:lvl>
    <w:lvl w:ilvl="2">
      <w:start w:val="1"/>
      <w:numFmt w:val="decimal"/>
      <w:lvlText w:val="%3."/>
      <w:lvlJc w:val="left"/>
      <w:pPr>
        <w:tabs>
          <w:tab w:val="num" w:pos="720"/>
        </w:tabs>
        <w:ind w:left="72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47B143F"/>
    <w:multiLevelType w:val="hybridMultilevel"/>
    <w:tmpl w:val="7766F346"/>
    <w:lvl w:ilvl="0" w:tplc="EFEE1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012387"/>
    <w:multiLevelType w:val="hybridMultilevel"/>
    <w:tmpl w:val="2384F394"/>
    <w:lvl w:ilvl="0" w:tplc="594C2A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C95602"/>
    <w:multiLevelType w:val="hybridMultilevel"/>
    <w:tmpl w:val="D03AB5AA"/>
    <w:lvl w:ilvl="0" w:tplc="A21817DC">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4C16099"/>
    <w:multiLevelType w:val="hybridMultilevel"/>
    <w:tmpl w:val="C710686A"/>
    <w:lvl w:ilvl="0" w:tplc="0A8611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FE20FC"/>
    <w:multiLevelType w:val="hybridMultilevel"/>
    <w:tmpl w:val="75D4CD94"/>
    <w:lvl w:ilvl="0" w:tplc="BD04CC6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59C5912"/>
    <w:multiLevelType w:val="hybridMultilevel"/>
    <w:tmpl w:val="8A80EA7E"/>
    <w:lvl w:ilvl="0" w:tplc="C82A8C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6259EE"/>
    <w:multiLevelType w:val="hybridMultilevel"/>
    <w:tmpl w:val="FC446F90"/>
    <w:lvl w:ilvl="0" w:tplc="0A2821A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D8D6AB3"/>
    <w:multiLevelType w:val="hybridMultilevel"/>
    <w:tmpl w:val="B9382C44"/>
    <w:lvl w:ilvl="0" w:tplc="3146B6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8"/>
  </w:num>
  <w:num w:numId="5">
    <w:abstractNumId w:val="4"/>
  </w:num>
  <w:num w:numId="6">
    <w:abstractNumId w:val="2"/>
  </w:num>
  <w:num w:numId="7">
    <w:abstractNumId w:val="3"/>
  </w:num>
  <w:num w:numId="8">
    <w:abstractNumId w:val="5"/>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5CE"/>
    <w:rsid w:val="000056D8"/>
    <w:rsid w:val="00013B32"/>
    <w:rsid w:val="000178ED"/>
    <w:rsid w:val="00020B44"/>
    <w:rsid w:val="000223EC"/>
    <w:rsid w:val="000338E5"/>
    <w:rsid w:val="00037807"/>
    <w:rsid w:val="00040E38"/>
    <w:rsid w:val="00042B1B"/>
    <w:rsid w:val="00043D15"/>
    <w:rsid w:val="0004415C"/>
    <w:rsid w:val="000448D5"/>
    <w:rsid w:val="00044DB9"/>
    <w:rsid w:val="0004584F"/>
    <w:rsid w:val="00050285"/>
    <w:rsid w:val="00052DD7"/>
    <w:rsid w:val="00054047"/>
    <w:rsid w:val="000621F3"/>
    <w:rsid w:val="000645CE"/>
    <w:rsid w:val="00064B82"/>
    <w:rsid w:val="00065363"/>
    <w:rsid w:val="000727B3"/>
    <w:rsid w:val="00075666"/>
    <w:rsid w:val="000848BA"/>
    <w:rsid w:val="000853DC"/>
    <w:rsid w:val="000915DB"/>
    <w:rsid w:val="000A41DC"/>
    <w:rsid w:val="000B0C32"/>
    <w:rsid w:val="000B33DF"/>
    <w:rsid w:val="000B45ED"/>
    <w:rsid w:val="000B6111"/>
    <w:rsid w:val="000C2467"/>
    <w:rsid w:val="000C3237"/>
    <w:rsid w:val="000C57DF"/>
    <w:rsid w:val="000D00C4"/>
    <w:rsid w:val="000D254C"/>
    <w:rsid w:val="000E166D"/>
    <w:rsid w:val="000E208D"/>
    <w:rsid w:val="000E2130"/>
    <w:rsid w:val="000F187B"/>
    <w:rsid w:val="000F26DF"/>
    <w:rsid w:val="000F27A5"/>
    <w:rsid w:val="000F757C"/>
    <w:rsid w:val="001037DF"/>
    <w:rsid w:val="00112882"/>
    <w:rsid w:val="00115B0C"/>
    <w:rsid w:val="00116B40"/>
    <w:rsid w:val="00124AEE"/>
    <w:rsid w:val="00126786"/>
    <w:rsid w:val="00130AAD"/>
    <w:rsid w:val="00136D79"/>
    <w:rsid w:val="001376DB"/>
    <w:rsid w:val="0013777F"/>
    <w:rsid w:val="00141563"/>
    <w:rsid w:val="00141C16"/>
    <w:rsid w:val="001435D0"/>
    <w:rsid w:val="00144C63"/>
    <w:rsid w:val="00153D34"/>
    <w:rsid w:val="00156D8F"/>
    <w:rsid w:val="00157F25"/>
    <w:rsid w:val="001610CD"/>
    <w:rsid w:val="00162678"/>
    <w:rsid w:val="00164B13"/>
    <w:rsid w:val="00174EE2"/>
    <w:rsid w:val="0018299F"/>
    <w:rsid w:val="00183FEE"/>
    <w:rsid w:val="00192625"/>
    <w:rsid w:val="001965CB"/>
    <w:rsid w:val="001A25CB"/>
    <w:rsid w:val="001A5D18"/>
    <w:rsid w:val="001B13E9"/>
    <w:rsid w:val="001B2B03"/>
    <w:rsid w:val="001C2330"/>
    <w:rsid w:val="001D0107"/>
    <w:rsid w:val="001D2786"/>
    <w:rsid w:val="001D4D7D"/>
    <w:rsid w:val="001D5936"/>
    <w:rsid w:val="001E07AE"/>
    <w:rsid w:val="001E13C0"/>
    <w:rsid w:val="001E6805"/>
    <w:rsid w:val="001F134C"/>
    <w:rsid w:val="001F2E88"/>
    <w:rsid w:val="001F61DC"/>
    <w:rsid w:val="001F67F8"/>
    <w:rsid w:val="00222C37"/>
    <w:rsid w:val="00231492"/>
    <w:rsid w:val="00231CBC"/>
    <w:rsid w:val="002377DF"/>
    <w:rsid w:val="00240018"/>
    <w:rsid w:val="00251F4D"/>
    <w:rsid w:val="00253541"/>
    <w:rsid w:val="00261CCF"/>
    <w:rsid w:val="0026226A"/>
    <w:rsid w:val="0026489A"/>
    <w:rsid w:val="00264CC0"/>
    <w:rsid w:val="002655B3"/>
    <w:rsid w:val="002701B1"/>
    <w:rsid w:val="00271531"/>
    <w:rsid w:val="002773E7"/>
    <w:rsid w:val="0027761B"/>
    <w:rsid w:val="00283425"/>
    <w:rsid w:val="0028564C"/>
    <w:rsid w:val="002861ED"/>
    <w:rsid w:val="00287E80"/>
    <w:rsid w:val="002904BC"/>
    <w:rsid w:val="00291EE5"/>
    <w:rsid w:val="002925B4"/>
    <w:rsid w:val="00293329"/>
    <w:rsid w:val="00296472"/>
    <w:rsid w:val="00297849"/>
    <w:rsid w:val="00297CF8"/>
    <w:rsid w:val="002A7920"/>
    <w:rsid w:val="002A798F"/>
    <w:rsid w:val="002B0A53"/>
    <w:rsid w:val="002B34FF"/>
    <w:rsid w:val="002B41F5"/>
    <w:rsid w:val="002B5551"/>
    <w:rsid w:val="002B74BB"/>
    <w:rsid w:val="002B7F07"/>
    <w:rsid w:val="002C0B54"/>
    <w:rsid w:val="002C443D"/>
    <w:rsid w:val="002C4648"/>
    <w:rsid w:val="002C5A3F"/>
    <w:rsid w:val="002C5D9E"/>
    <w:rsid w:val="002C61F1"/>
    <w:rsid w:val="002D398F"/>
    <w:rsid w:val="002D5C43"/>
    <w:rsid w:val="002D7A0B"/>
    <w:rsid w:val="002E5A81"/>
    <w:rsid w:val="002E70E6"/>
    <w:rsid w:val="002E7D75"/>
    <w:rsid w:val="002F02BB"/>
    <w:rsid w:val="002F0C4C"/>
    <w:rsid w:val="002F1F77"/>
    <w:rsid w:val="002F3CBB"/>
    <w:rsid w:val="002F632A"/>
    <w:rsid w:val="00300AF8"/>
    <w:rsid w:val="00300BE3"/>
    <w:rsid w:val="003023BC"/>
    <w:rsid w:val="003046B6"/>
    <w:rsid w:val="00304ED7"/>
    <w:rsid w:val="003105D9"/>
    <w:rsid w:val="00310DD5"/>
    <w:rsid w:val="00311E4E"/>
    <w:rsid w:val="00315623"/>
    <w:rsid w:val="003158FB"/>
    <w:rsid w:val="003239C5"/>
    <w:rsid w:val="003278D4"/>
    <w:rsid w:val="00330498"/>
    <w:rsid w:val="00330F6D"/>
    <w:rsid w:val="00331D3D"/>
    <w:rsid w:val="00334F27"/>
    <w:rsid w:val="00341693"/>
    <w:rsid w:val="003421E6"/>
    <w:rsid w:val="003438EF"/>
    <w:rsid w:val="00346BE8"/>
    <w:rsid w:val="00352FD6"/>
    <w:rsid w:val="00354111"/>
    <w:rsid w:val="003572AB"/>
    <w:rsid w:val="003610A0"/>
    <w:rsid w:val="00367372"/>
    <w:rsid w:val="00370EBD"/>
    <w:rsid w:val="003779F8"/>
    <w:rsid w:val="00382E88"/>
    <w:rsid w:val="0038422D"/>
    <w:rsid w:val="00384E7C"/>
    <w:rsid w:val="00385D38"/>
    <w:rsid w:val="00387B12"/>
    <w:rsid w:val="00390FE1"/>
    <w:rsid w:val="00393394"/>
    <w:rsid w:val="00395C99"/>
    <w:rsid w:val="003A2A0B"/>
    <w:rsid w:val="003A3DB1"/>
    <w:rsid w:val="003A4659"/>
    <w:rsid w:val="003A4A0D"/>
    <w:rsid w:val="003A5CB0"/>
    <w:rsid w:val="003A7945"/>
    <w:rsid w:val="003A7967"/>
    <w:rsid w:val="003B0CF2"/>
    <w:rsid w:val="003B3093"/>
    <w:rsid w:val="003C0F8E"/>
    <w:rsid w:val="003C16FE"/>
    <w:rsid w:val="003C3510"/>
    <w:rsid w:val="003C39A0"/>
    <w:rsid w:val="003C6367"/>
    <w:rsid w:val="003D0E22"/>
    <w:rsid w:val="003D128B"/>
    <w:rsid w:val="003D16CB"/>
    <w:rsid w:val="003D1AE2"/>
    <w:rsid w:val="003D6840"/>
    <w:rsid w:val="003E1075"/>
    <w:rsid w:val="003E3D5F"/>
    <w:rsid w:val="003E6109"/>
    <w:rsid w:val="003E7677"/>
    <w:rsid w:val="003E7918"/>
    <w:rsid w:val="003F34E0"/>
    <w:rsid w:val="003F6A5B"/>
    <w:rsid w:val="003F7668"/>
    <w:rsid w:val="00401A9F"/>
    <w:rsid w:val="00403B9C"/>
    <w:rsid w:val="00405898"/>
    <w:rsid w:val="00406DAB"/>
    <w:rsid w:val="00407B30"/>
    <w:rsid w:val="00407C1E"/>
    <w:rsid w:val="004124EB"/>
    <w:rsid w:val="00414148"/>
    <w:rsid w:val="00415A27"/>
    <w:rsid w:val="00416C42"/>
    <w:rsid w:val="00425AA0"/>
    <w:rsid w:val="00425B63"/>
    <w:rsid w:val="00427A85"/>
    <w:rsid w:val="00427C3D"/>
    <w:rsid w:val="00431F2B"/>
    <w:rsid w:val="004334CB"/>
    <w:rsid w:val="00436E66"/>
    <w:rsid w:val="004379D5"/>
    <w:rsid w:val="00443B23"/>
    <w:rsid w:val="00450324"/>
    <w:rsid w:val="00451364"/>
    <w:rsid w:val="004525CC"/>
    <w:rsid w:val="0045285F"/>
    <w:rsid w:val="00453B16"/>
    <w:rsid w:val="00460DA2"/>
    <w:rsid w:val="0046179D"/>
    <w:rsid w:val="00467F64"/>
    <w:rsid w:val="0047348E"/>
    <w:rsid w:val="004735B6"/>
    <w:rsid w:val="00473A57"/>
    <w:rsid w:val="0048069D"/>
    <w:rsid w:val="0048227C"/>
    <w:rsid w:val="00490A78"/>
    <w:rsid w:val="00491254"/>
    <w:rsid w:val="00492316"/>
    <w:rsid w:val="004A2032"/>
    <w:rsid w:val="004A6734"/>
    <w:rsid w:val="004A699A"/>
    <w:rsid w:val="004B1677"/>
    <w:rsid w:val="004B5B09"/>
    <w:rsid w:val="004C1CAD"/>
    <w:rsid w:val="004D6A2E"/>
    <w:rsid w:val="004E6ED7"/>
    <w:rsid w:val="004E753E"/>
    <w:rsid w:val="004F0479"/>
    <w:rsid w:val="004F5F29"/>
    <w:rsid w:val="00502815"/>
    <w:rsid w:val="0050440C"/>
    <w:rsid w:val="00514D2D"/>
    <w:rsid w:val="00516C4C"/>
    <w:rsid w:val="00522B09"/>
    <w:rsid w:val="0052467F"/>
    <w:rsid w:val="00535558"/>
    <w:rsid w:val="00535C01"/>
    <w:rsid w:val="00536A06"/>
    <w:rsid w:val="005423E7"/>
    <w:rsid w:val="0054476E"/>
    <w:rsid w:val="00544C24"/>
    <w:rsid w:val="00547464"/>
    <w:rsid w:val="005515ED"/>
    <w:rsid w:val="00556432"/>
    <w:rsid w:val="005610B3"/>
    <w:rsid w:val="00561306"/>
    <w:rsid w:val="005650EE"/>
    <w:rsid w:val="00566D71"/>
    <w:rsid w:val="00567C8F"/>
    <w:rsid w:val="0057013F"/>
    <w:rsid w:val="00571659"/>
    <w:rsid w:val="0057527A"/>
    <w:rsid w:val="00575BFD"/>
    <w:rsid w:val="00575F78"/>
    <w:rsid w:val="00582E3A"/>
    <w:rsid w:val="00583B22"/>
    <w:rsid w:val="00583CCB"/>
    <w:rsid w:val="00585751"/>
    <w:rsid w:val="0058684C"/>
    <w:rsid w:val="005914BB"/>
    <w:rsid w:val="00591B93"/>
    <w:rsid w:val="005964EE"/>
    <w:rsid w:val="005A1602"/>
    <w:rsid w:val="005A1A45"/>
    <w:rsid w:val="005A3213"/>
    <w:rsid w:val="005A372A"/>
    <w:rsid w:val="005A46B5"/>
    <w:rsid w:val="005B12C1"/>
    <w:rsid w:val="005B4340"/>
    <w:rsid w:val="005D269B"/>
    <w:rsid w:val="005D7B83"/>
    <w:rsid w:val="005E3B2B"/>
    <w:rsid w:val="005E486B"/>
    <w:rsid w:val="005E6007"/>
    <w:rsid w:val="005E6020"/>
    <w:rsid w:val="005F1F52"/>
    <w:rsid w:val="005F6E8F"/>
    <w:rsid w:val="005F734A"/>
    <w:rsid w:val="005F7536"/>
    <w:rsid w:val="00601829"/>
    <w:rsid w:val="00602B63"/>
    <w:rsid w:val="00606069"/>
    <w:rsid w:val="006072B7"/>
    <w:rsid w:val="00610A7A"/>
    <w:rsid w:val="006141EE"/>
    <w:rsid w:val="00625029"/>
    <w:rsid w:val="006268CD"/>
    <w:rsid w:val="00631544"/>
    <w:rsid w:val="00636BCC"/>
    <w:rsid w:val="006378EA"/>
    <w:rsid w:val="0064376D"/>
    <w:rsid w:val="00645588"/>
    <w:rsid w:val="006527CA"/>
    <w:rsid w:val="00652916"/>
    <w:rsid w:val="00655008"/>
    <w:rsid w:val="00663361"/>
    <w:rsid w:val="0066444E"/>
    <w:rsid w:val="00667844"/>
    <w:rsid w:val="0067193F"/>
    <w:rsid w:val="006768E1"/>
    <w:rsid w:val="006822A0"/>
    <w:rsid w:val="00683863"/>
    <w:rsid w:val="00686A1F"/>
    <w:rsid w:val="0069383D"/>
    <w:rsid w:val="00694B38"/>
    <w:rsid w:val="00695588"/>
    <w:rsid w:val="00695E84"/>
    <w:rsid w:val="00696229"/>
    <w:rsid w:val="006976E7"/>
    <w:rsid w:val="00697C89"/>
    <w:rsid w:val="006A0061"/>
    <w:rsid w:val="006A3A47"/>
    <w:rsid w:val="006A5279"/>
    <w:rsid w:val="006A64AE"/>
    <w:rsid w:val="006A6A0C"/>
    <w:rsid w:val="006B0DE1"/>
    <w:rsid w:val="006B20EA"/>
    <w:rsid w:val="006B4418"/>
    <w:rsid w:val="006B5E57"/>
    <w:rsid w:val="006C02EE"/>
    <w:rsid w:val="006C0A1D"/>
    <w:rsid w:val="006C1DFB"/>
    <w:rsid w:val="006C278E"/>
    <w:rsid w:val="006C3D1A"/>
    <w:rsid w:val="006D06FD"/>
    <w:rsid w:val="006D3237"/>
    <w:rsid w:val="006D5551"/>
    <w:rsid w:val="006D6340"/>
    <w:rsid w:val="006F4701"/>
    <w:rsid w:val="006F6D54"/>
    <w:rsid w:val="007036A1"/>
    <w:rsid w:val="007052EF"/>
    <w:rsid w:val="00705B0E"/>
    <w:rsid w:val="00711111"/>
    <w:rsid w:val="00712AA1"/>
    <w:rsid w:val="00713135"/>
    <w:rsid w:val="00713E70"/>
    <w:rsid w:val="0071509A"/>
    <w:rsid w:val="00730C12"/>
    <w:rsid w:val="00733EB5"/>
    <w:rsid w:val="00741C5B"/>
    <w:rsid w:val="007468CE"/>
    <w:rsid w:val="00756D52"/>
    <w:rsid w:val="007576D3"/>
    <w:rsid w:val="0076068C"/>
    <w:rsid w:val="00772C74"/>
    <w:rsid w:val="0077484A"/>
    <w:rsid w:val="00774B1E"/>
    <w:rsid w:val="007823F3"/>
    <w:rsid w:val="007823FC"/>
    <w:rsid w:val="00782F26"/>
    <w:rsid w:val="00783AF1"/>
    <w:rsid w:val="00785C63"/>
    <w:rsid w:val="00786AB0"/>
    <w:rsid w:val="00787099"/>
    <w:rsid w:val="00787427"/>
    <w:rsid w:val="00787836"/>
    <w:rsid w:val="00790324"/>
    <w:rsid w:val="0079380F"/>
    <w:rsid w:val="007B0922"/>
    <w:rsid w:val="007B0E42"/>
    <w:rsid w:val="007C2DAA"/>
    <w:rsid w:val="007E05E4"/>
    <w:rsid w:val="007E1884"/>
    <w:rsid w:val="007E4713"/>
    <w:rsid w:val="007E4B50"/>
    <w:rsid w:val="007E583D"/>
    <w:rsid w:val="007F0F05"/>
    <w:rsid w:val="007F1FF7"/>
    <w:rsid w:val="007F21D6"/>
    <w:rsid w:val="007F25A0"/>
    <w:rsid w:val="00800DF4"/>
    <w:rsid w:val="00813DDA"/>
    <w:rsid w:val="0081462D"/>
    <w:rsid w:val="00814DE9"/>
    <w:rsid w:val="00815286"/>
    <w:rsid w:val="00827F37"/>
    <w:rsid w:val="00830284"/>
    <w:rsid w:val="00830FB5"/>
    <w:rsid w:val="00835416"/>
    <w:rsid w:val="00836713"/>
    <w:rsid w:val="0083745A"/>
    <w:rsid w:val="00842057"/>
    <w:rsid w:val="00852CE0"/>
    <w:rsid w:val="00857475"/>
    <w:rsid w:val="00860A49"/>
    <w:rsid w:val="00861DCB"/>
    <w:rsid w:val="0086374F"/>
    <w:rsid w:val="0087054D"/>
    <w:rsid w:val="00873485"/>
    <w:rsid w:val="0089379B"/>
    <w:rsid w:val="00895065"/>
    <w:rsid w:val="0089580B"/>
    <w:rsid w:val="008975CA"/>
    <w:rsid w:val="008978C0"/>
    <w:rsid w:val="008A178F"/>
    <w:rsid w:val="008A1E67"/>
    <w:rsid w:val="008A1F74"/>
    <w:rsid w:val="008A265A"/>
    <w:rsid w:val="008A5EB5"/>
    <w:rsid w:val="008B3640"/>
    <w:rsid w:val="008B62DD"/>
    <w:rsid w:val="008B668C"/>
    <w:rsid w:val="008B707F"/>
    <w:rsid w:val="008C1DE9"/>
    <w:rsid w:val="008C2B5B"/>
    <w:rsid w:val="008C538B"/>
    <w:rsid w:val="008D08B1"/>
    <w:rsid w:val="008D0CF0"/>
    <w:rsid w:val="008D1585"/>
    <w:rsid w:val="008D6545"/>
    <w:rsid w:val="008F05C6"/>
    <w:rsid w:val="008F1ABA"/>
    <w:rsid w:val="008F22BB"/>
    <w:rsid w:val="008F2E40"/>
    <w:rsid w:val="008F33D3"/>
    <w:rsid w:val="008F3B2F"/>
    <w:rsid w:val="008F41A7"/>
    <w:rsid w:val="008F732B"/>
    <w:rsid w:val="0090376D"/>
    <w:rsid w:val="00917237"/>
    <w:rsid w:val="00917369"/>
    <w:rsid w:val="00921EB7"/>
    <w:rsid w:val="0092744E"/>
    <w:rsid w:val="00931FF2"/>
    <w:rsid w:val="00932C04"/>
    <w:rsid w:val="0093469E"/>
    <w:rsid w:val="00935526"/>
    <w:rsid w:val="00936FC5"/>
    <w:rsid w:val="00937754"/>
    <w:rsid w:val="00942580"/>
    <w:rsid w:val="00947A08"/>
    <w:rsid w:val="00947F7A"/>
    <w:rsid w:val="0095000E"/>
    <w:rsid w:val="00954130"/>
    <w:rsid w:val="00960F42"/>
    <w:rsid w:val="00961E3F"/>
    <w:rsid w:val="009641F9"/>
    <w:rsid w:val="009702C4"/>
    <w:rsid w:val="009804C5"/>
    <w:rsid w:val="00981492"/>
    <w:rsid w:val="00981FDE"/>
    <w:rsid w:val="00982218"/>
    <w:rsid w:val="00984947"/>
    <w:rsid w:val="0098662D"/>
    <w:rsid w:val="00986BAE"/>
    <w:rsid w:val="009906CA"/>
    <w:rsid w:val="009922A5"/>
    <w:rsid w:val="00992865"/>
    <w:rsid w:val="009A1BC9"/>
    <w:rsid w:val="009A53B4"/>
    <w:rsid w:val="009A53E2"/>
    <w:rsid w:val="009B18E3"/>
    <w:rsid w:val="009B2157"/>
    <w:rsid w:val="009B604C"/>
    <w:rsid w:val="009C143B"/>
    <w:rsid w:val="009C5847"/>
    <w:rsid w:val="009C6C6C"/>
    <w:rsid w:val="009D0502"/>
    <w:rsid w:val="009D3463"/>
    <w:rsid w:val="009D3B41"/>
    <w:rsid w:val="009D4BF0"/>
    <w:rsid w:val="009D5679"/>
    <w:rsid w:val="009E3A4F"/>
    <w:rsid w:val="009E4DCB"/>
    <w:rsid w:val="009E62F1"/>
    <w:rsid w:val="009F108D"/>
    <w:rsid w:val="009F2E11"/>
    <w:rsid w:val="009F79BC"/>
    <w:rsid w:val="00A0679C"/>
    <w:rsid w:val="00A079B8"/>
    <w:rsid w:val="00A10233"/>
    <w:rsid w:val="00A1270E"/>
    <w:rsid w:val="00A1463E"/>
    <w:rsid w:val="00A147B5"/>
    <w:rsid w:val="00A15138"/>
    <w:rsid w:val="00A15294"/>
    <w:rsid w:val="00A205F0"/>
    <w:rsid w:val="00A20E2B"/>
    <w:rsid w:val="00A217D0"/>
    <w:rsid w:val="00A2215A"/>
    <w:rsid w:val="00A23216"/>
    <w:rsid w:val="00A2427F"/>
    <w:rsid w:val="00A2699C"/>
    <w:rsid w:val="00A26CF9"/>
    <w:rsid w:val="00A27622"/>
    <w:rsid w:val="00A33285"/>
    <w:rsid w:val="00A33562"/>
    <w:rsid w:val="00A35562"/>
    <w:rsid w:val="00A409DF"/>
    <w:rsid w:val="00A45005"/>
    <w:rsid w:val="00A5089D"/>
    <w:rsid w:val="00A52E1C"/>
    <w:rsid w:val="00A56F93"/>
    <w:rsid w:val="00A61550"/>
    <w:rsid w:val="00A638DE"/>
    <w:rsid w:val="00A6570D"/>
    <w:rsid w:val="00A736A9"/>
    <w:rsid w:val="00A76DB7"/>
    <w:rsid w:val="00A76FD4"/>
    <w:rsid w:val="00A80D69"/>
    <w:rsid w:val="00A825B6"/>
    <w:rsid w:val="00A82B83"/>
    <w:rsid w:val="00A83767"/>
    <w:rsid w:val="00A84099"/>
    <w:rsid w:val="00A9492E"/>
    <w:rsid w:val="00A9584B"/>
    <w:rsid w:val="00AA01ED"/>
    <w:rsid w:val="00AA2002"/>
    <w:rsid w:val="00AA22DF"/>
    <w:rsid w:val="00AB38E2"/>
    <w:rsid w:val="00AC28D5"/>
    <w:rsid w:val="00AC2B0C"/>
    <w:rsid w:val="00AD1D55"/>
    <w:rsid w:val="00AD39AF"/>
    <w:rsid w:val="00AD53AE"/>
    <w:rsid w:val="00AD690F"/>
    <w:rsid w:val="00AE094C"/>
    <w:rsid w:val="00AE36F2"/>
    <w:rsid w:val="00AE5CCF"/>
    <w:rsid w:val="00AF275F"/>
    <w:rsid w:val="00AF29DB"/>
    <w:rsid w:val="00AF37F8"/>
    <w:rsid w:val="00AF416E"/>
    <w:rsid w:val="00AF57D4"/>
    <w:rsid w:val="00AF5915"/>
    <w:rsid w:val="00AF6FAF"/>
    <w:rsid w:val="00B00C1B"/>
    <w:rsid w:val="00B0234C"/>
    <w:rsid w:val="00B0345F"/>
    <w:rsid w:val="00B05A05"/>
    <w:rsid w:val="00B06FE7"/>
    <w:rsid w:val="00B07AF3"/>
    <w:rsid w:val="00B10F0F"/>
    <w:rsid w:val="00B129BE"/>
    <w:rsid w:val="00B14EEC"/>
    <w:rsid w:val="00B152A7"/>
    <w:rsid w:val="00B1535B"/>
    <w:rsid w:val="00B15AC9"/>
    <w:rsid w:val="00B21AC9"/>
    <w:rsid w:val="00B221A6"/>
    <w:rsid w:val="00B26625"/>
    <w:rsid w:val="00B3107C"/>
    <w:rsid w:val="00B4148B"/>
    <w:rsid w:val="00B42A79"/>
    <w:rsid w:val="00B44270"/>
    <w:rsid w:val="00B46265"/>
    <w:rsid w:val="00B50C1D"/>
    <w:rsid w:val="00B53F67"/>
    <w:rsid w:val="00B57476"/>
    <w:rsid w:val="00B62E13"/>
    <w:rsid w:val="00B6384F"/>
    <w:rsid w:val="00B667FD"/>
    <w:rsid w:val="00B668B5"/>
    <w:rsid w:val="00B719F9"/>
    <w:rsid w:val="00B74945"/>
    <w:rsid w:val="00B866E1"/>
    <w:rsid w:val="00B86C24"/>
    <w:rsid w:val="00B97C0E"/>
    <w:rsid w:val="00BA0647"/>
    <w:rsid w:val="00BA6BC8"/>
    <w:rsid w:val="00BB06DD"/>
    <w:rsid w:val="00BB0DBA"/>
    <w:rsid w:val="00BB4603"/>
    <w:rsid w:val="00BB6226"/>
    <w:rsid w:val="00BB7C4A"/>
    <w:rsid w:val="00BC338B"/>
    <w:rsid w:val="00BD5057"/>
    <w:rsid w:val="00BD7117"/>
    <w:rsid w:val="00BE00A0"/>
    <w:rsid w:val="00BE04A1"/>
    <w:rsid w:val="00BE0FD9"/>
    <w:rsid w:val="00BE2B39"/>
    <w:rsid w:val="00BF2AF9"/>
    <w:rsid w:val="00BF5C76"/>
    <w:rsid w:val="00C052AB"/>
    <w:rsid w:val="00C06908"/>
    <w:rsid w:val="00C07A08"/>
    <w:rsid w:val="00C22264"/>
    <w:rsid w:val="00C251AA"/>
    <w:rsid w:val="00C52CA8"/>
    <w:rsid w:val="00C64FCF"/>
    <w:rsid w:val="00C6508E"/>
    <w:rsid w:val="00C662FD"/>
    <w:rsid w:val="00C7065B"/>
    <w:rsid w:val="00C7097A"/>
    <w:rsid w:val="00C73537"/>
    <w:rsid w:val="00C77DC1"/>
    <w:rsid w:val="00C82FFA"/>
    <w:rsid w:val="00C96635"/>
    <w:rsid w:val="00C97136"/>
    <w:rsid w:val="00C979E4"/>
    <w:rsid w:val="00CA08BB"/>
    <w:rsid w:val="00CA1DFC"/>
    <w:rsid w:val="00CA421B"/>
    <w:rsid w:val="00CB65D9"/>
    <w:rsid w:val="00CB787C"/>
    <w:rsid w:val="00CC0E2F"/>
    <w:rsid w:val="00CC476B"/>
    <w:rsid w:val="00CC5FD3"/>
    <w:rsid w:val="00CC6DD7"/>
    <w:rsid w:val="00CD1CD7"/>
    <w:rsid w:val="00CD47FD"/>
    <w:rsid w:val="00CD5183"/>
    <w:rsid w:val="00CD7D76"/>
    <w:rsid w:val="00CE3766"/>
    <w:rsid w:val="00CE39AE"/>
    <w:rsid w:val="00CE7325"/>
    <w:rsid w:val="00CF3CB4"/>
    <w:rsid w:val="00D00078"/>
    <w:rsid w:val="00D034D7"/>
    <w:rsid w:val="00D04147"/>
    <w:rsid w:val="00D05444"/>
    <w:rsid w:val="00D0561E"/>
    <w:rsid w:val="00D068ED"/>
    <w:rsid w:val="00D07ABC"/>
    <w:rsid w:val="00D111AB"/>
    <w:rsid w:val="00D1416D"/>
    <w:rsid w:val="00D15F06"/>
    <w:rsid w:val="00D16A99"/>
    <w:rsid w:val="00D200D7"/>
    <w:rsid w:val="00D21F0F"/>
    <w:rsid w:val="00D244FC"/>
    <w:rsid w:val="00D2669C"/>
    <w:rsid w:val="00D26D36"/>
    <w:rsid w:val="00D31EB6"/>
    <w:rsid w:val="00D339D3"/>
    <w:rsid w:val="00D4274E"/>
    <w:rsid w:val="00D44155"/>
    <w:rsid w:val="00D47242"/>
    <w:rsid w:val="00D478F1"/>
    <w:rsid w:val="00D60DFC"/>
    <w:rsid w:val="00D66BE2"/>
    <w:rsid w:val="00D67D1A"/>
    <w:rsid w:val="00D76A2A"/>
    <w:rsid w:val="00D81A64"/>
    <w:rsid w:val="00D81DB4"/>
    <w:rsid w:val="00D8398B"/>
    <w:rsid w:val="00D83FD8"/>
    <w:rsid w:val="00D84BFF"/>
    <w:rsid w:val="00D84C54"/>
    <w:rsid w:val="00D9254B"/>
    <w:rsid w:val="00D9265F"/>
    <w:rsid w:val="00D944D3"/>
    <w:rsid w:val="00D95B07"/>
    <w:rsid w:val="00DA415D"/>
    <w:rsid w:val="00DA6EDE"/>
    <w:rsid w:val="00DA7313"/>
    <w:rsid w:val="00DB1ED4"/>
    <w:rsid w:val="00DC0416"/>
    <w:rsid w:val="00DC0ACD"/>
    <w:rsid w:val="00DC0D2B"/>
    <w:rsid w:val="00DC1122"/>
    <w:rsid w:val="00DC30A1"/>
    <w:rsid w:val="00DC57F4"/>
    <w:rsid w:val="00DC621E"/>
    <w:rsid w:val="00DD582E"/>
    <w:rsid w:val="00DE0D02"/>
    <w:rsid w:val="00DE3717"/>
    <w:rsid w:val="00DE6F0C"/>
    <w:rsid w:val="00DE7608"/>
    <w:rsid w:val="00DF270C"/>
    <w:rsid w:val="00E02D5D"/>
    <w:rsid w:val="00E04297"/>
    <w:rsid w:val="00E1029F"/>
    <w:rsid w:val="00E10329"/>
    <w:rsid w:val="00E14AB7"/>
    <w:rsid w:val="00E16D90"/>
    <w:rsid w:val="00E17724"/>
    <w:rsid w:val="00E2095C"/>
    <w:rsid w:val="00E25594"/>
    <w:rsid w:val="00E30EB7"/>
    <w:rsid w:val="00E314C7"/>
    <w:rsid w:val="00E318AB"/>
    <w:rsid w:val="00E31ECE"/>
    <w:rsid w:val="00E31FD5"/>
    <w:rsid w:val="00E3588F"/>
    <w:rsid w:val="00E400B9"/>
    <w:rsid w:val="00E4236A"/>
    <w:rsid w:val="00E52095"/>
    <w:rsid w:val="00E55734"/>
    <w:rsid w:val="00E631D1"/>
    <w:rsid w:val="00E67C79"/>
    <w:rsid w:val="00E7109A"/>
    <w:rsid w:val="00E74C78"/>
    <w:rsid w:val="00E75A28"/>
    <w:rsid w:val="00E83333"/>
    <w:rsid w:val="00E8377C"/>
    <w:rsid w:val="00E84F5F"/>
    <w:rsid w:val="00E905DC"/>
    <w:rsid w:val="00E90FD5"/>
    <w:rsid w:val="00E9285B"/>
    <w:rsid w:val="00E95C43"/>
    <w:rsid w:val="00EA1251"/>
    <w:rsid w:val="00EA1E60"/>
    <w:rsid w:val="00EA42F9"/>
    <w:rsid w:val="00EA455E"/>
    <w:rsid w:val="00EB4A15"/>
    <w:rsid w:val="00EB503D"/>
    <w:rsid w:val="00EB5730"/>
    <w:rsid w:val="00EB6ACE"/>
    <w:rsid w:val="00EC57D4"/>
    <w:rsid w:val="00EC683A"/>
    <w:rsid w:val="00ED08A8"/>
    <w:rsid w:val="00ED0D06"/>
    <w:rsid w:val="00ED7089"/>
    <w:rsid w:val="00EE04CA"/>
    <w:rsid w:val="00EE0934"/>
    <w:rsid w:val="00EF06FB"/>
    <w:rsid w:val="00EF2AF2"/>
    <w:rsid w:val="00EF44B8"/>
    <w:rsid w:val="00EF4952"/>
    <w:rsid w:val="00EF5B1F"/>
    <w:rsid w:val="00EF6A20"/>
    <w:rsid w:val="00F06642"/>
    <w:rsid w:val="00F06794"/>
    <w:rsid w:val="00F10143"/>
    <w:rsid w:val="00F13E4F"/>
    <w:rsid w:val="00F144BA"/>
    <w:rsid w:val="00F17A34"/>
    <w:rsid w:val="00F20E75"/>
    <w:rsid w:val="00F25023"/>
    <w:rsid w:val="00F25AC2"/>
    <w:rsid w:val="00F27F1A"/>
    <w:rsid w:val="00F377A9"/>
    <w:rsid w:val="00F40D86"/>
    <w:rsid w:val="00F41010"/>
    <w:rsid w:val="00F41CC6"/>
    <w:rsid w:val="00F42281"/>
    <w:rsid w:val="00F45007"/>
    <w:rsid w:val="00F52758"/>
    <w:rsid w:val="00F533E1"/>
    <w:rsid w:val="00F56DCB"/>
    <w:rsid w:val="00F62CD0"/>
    <w:rsid w:val="00F64496"/>
    <w:rsid w:val="00F723BA"/>
    <w:rsid w:val="00F7775F"/>
    <w:rsid w:val="00F81D9E"/>
    <w:rsid w:val="00F84F81"/>
    <w:rsid w:val="00F91D13"/>
    <w:rsid w:val="00F92C4A"/>
    <w:rsid w:val="00F95959"/>
    <w:rsid w:val="00F964CA"/>
    <w:rsid w:val="00F97F05"/>
    <w:rsid w:val="00FA21B8"/>
    <w:rsid w:val="00FA3D0D"/>
    <w:rsid w:val="00FA4145"/>
    <w:rsid w:val="00FA5284"/>
    <w:rsid w:val="00FA7A69"/>
    <w:rsid w:val="00FB3D97"/>
    <w:rsid w:val="00FB500B"/>
    <w:rsid w:val="00FB5343"/>
    <w:rsid w:val="00FB7EDA"/>
    <w:rsid w:val="00FC07CE"/>
    <w:rsid w:val="00FC2CD2"/>
    <w:rsid w:val="00FC3EE5"/>
    <w:rsid w:val="00FC5F92"/>
    <w:rsid w:val="00FC64B3"/>
    <w:rsid w:val="00FC7797"/>
    <w:rsid w:val="00FD527B"/>
    <w:rsid w:val="00FD7011"/>
    <w:rsid w:val="00FE1232"/>
    <w:rsid w:val="00FE311D"/>
    <w:rsid w:val="00FE7159"/>
    <w:rsid w:val="00FF0AA9"/>
    <w:rsid w:val="00FF3C6A"/>
    <w:rsid w:val="00FF4602"/>
    <w:rsid w:val="26134CAB"/>
    <w:rsid w:val="737F50BD"/>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7C4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85B"/>
    <w:rPr>
      <w:lang w:val="en-US" w:eastAsia="en-US"/>
    </w:rPr>
  </w:style>
  <w:style w:type="paragraph" w:styleId="Heading1">
    <w:name w:val="heading 1"/>
    <w:basedOn w:val="Normal"/>
    <w:next w:val="Normal"/>
    <w:link w:val="Heading1Char"/>
    <w:uiPriority w:val="99"/>
    <w:qFormat/>
    <w:rsid w:val="00E9285B"/>
    <w:pPr>
      <w:keepNext/>
      <w:jc w:val="center"/>
      <w:outlineLvl w:val="0"/>
    </w:pPr>
    <w:rPr>
      <w:b/>
      <w:sz w:val="24"/>
    </w:rPr>
  </w:style>
  <w:style w:type="paragraph" w:styleId="Heading2">
    <w:name w:val="heading 2"/>
    <w:basedOn w:val="Normal"/>
    <w:next w:val="Normal"/>
    <w:link w:val="Heading2Char"/>
    <w:uiPriority w:val="99"/>
    <w:qFormat/>
    <w:rsid w:val="00CC5F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CC5FD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F33D3"/>
    <w:rPr>
      <w:rFonts w:cs="Times New Roman"/>
      <w:b/>
      <w:sz w:val="24"/>
    </w:rPr>
  </w:style>
  <w:style w:type="character" w:customStyle="1" w:styleId="Heading2Char">
    <w:name w:val="Heading 2 Char"/>
    <w:link w:val="Heading2"/>
    <w:uiPriority w:val="99"/>
    <w:locked/>
    <w:rsid w:val="008F33D3"/>
    <w:rPr>
      <w:rFonts w:ascii="Arial" w:hAnsi="Arial" w:cs="Arial"/>
      <w:b/>
      <w:bCs/>
      <w:i/>
      <w:iCs/>
      <w:sz w:val="28"/>
      <w:szCs w:val="28"/>
    </w:rPr>
  </w:style>
  <w:style w:type="character" w:customStyle="1" w:styleId="Heading3Char">
    <w:name w:val="Heading 3 Char"/>
    <w:link w:val="Heading3"/>
    <w:uiPriority w:val="99"/>
    <w:locked/>
    <w:rsid w:val="008B668C"/>
    <w:rPr>
      <w:rFonts w:ascii="Arial" w:hAnsi="Arial" w:cs="Arial"/>
      <w:b/>
      <w:bCs/>
      <w:sz w:val="26"/>
      <w:szCs w:val="26"/>
    </w:rPr>
  </w:style>
  <w:style w:type="paragraph" w:styleId="Title">
    <w:name w:val="Title"/>
    <w:basedOn w:val="Normal"/>
    <w:link w:val="TitleChar"/>
    <w:uiPriority w:val="99"/>
    <w:qFormat/>
    <w:rsid w:val="00E9285B"/>
    <w:pPr>
      <w:jc w:val="center"/>
    </w:pPr>
    <w:rPr>
      <w:b/>
      <w:sz w:val="24"/>
    </w:rPr>
  </w:style>
  <w:style w:type="character" w:customStyle="1" w:styleId="TitleChar">
    <w:name w:val="Title Char"/>
    <w:link w:val="Title"/>
    <w:uiPriority w:val="99"/>
    <w:locked/>
    <w:rsid w:val="00F27F1A"/>
    <w:rPr>
      <w:rFonts w:ascii="Cambria" w:hAnsi="Cambria" w:cs="Times New Roman"/>
      <w:b/>
      <w:bCs/>
      <w:kern w:val="28"/>
      <w:sz w:val="32"/>
      <w:szCs w:val="32"/>
      <w:lang w:val="en-US" w:eastAsia="en-US"/>
    </w:rPr>
  </w:style>
  <w:style w:type="paragraph" w:styleId="BodyTextIndent">
    <w:name w:val="Body Text Indent"/>
    <w:basedOn w:val="Normal"/>
    <w:link w:val="BodyTextIndentChar"/>
    <w:uiPriority w:val="99"/>
    <w:rsid w:val="00E9285B"/>
    <w:pPr>
      <w:ind w:left="720" w:hanging="720"/>
    </w:pPr>
    <w:rPr>
      <w:sz w:val="24"/>
    </w:rPr>
  </w:style>
  <w:style w:type="character" w:customStyle="1" w:styleId="BodyTextIndentChar">
    <w:name w:val="Body Text Indent Char"/>
    <w:link w:val="BodyTextIndent"/>
    <w:uiPriority w:val="99"/>
    <w:locked/>
    <w:rsid w:val="00502815"/>
    <w:rPr>
      <w:rFonts w:cs="Times New Roman"/>
      <w:sz w:val="24"/>
    </w:rPr>
  </w:style>
  <w:style w:type="paragraph" w:styleId="Header">
    <w:name w:val="header"/>
    <w:basedOn w:val="Normal"/>
    <w:link w:val="HeaderChar"/>
    <w:uiPriority w:val="99"/>
    <w:rsid w:val="00E9285B"/>
    <w:pPr>
      <w:tabs>
        <w:tab w:val="center" w:pos="4320"/>
        <w:tab w:val="right" w:pos="8640"/>
      </w:tabs>
    </w:pPr>
    <w:rPr>
      <w:sz w:val="24"/>
    </w:rPr>
  </w:style>
  <w:style w:type="character" w:customStyle="1" w:styleId="HeaderChar">
    <w:name w:val="Header Char"/>
    <w:link w:val="Header"/>
    <w:uiPriority w:val="99"/>
    <w:locked/>
    <w:rsid w:val="002B34FF"/>
    <w:rPr>
      <w:rFonts w:cs="Times New Roman"/>
      <w:sz w:val="24"/>
    </w:rPr>
  </w:style>
  <w:style w:type="paragraph" w:styleId="FootnoteText">
    <w:name w:val="footnote text"/>
    <w:aliases w:val="single space,FOOTNOTES,fn,Footnote Text Char2,Footnote Text Char Char1,Footnote Text Char1 Char Char,Footnote Text Char Char Char Char,Footnote Text Char1 Char Char Char Char,Footnote Text Char Char Char Char Char Char,ADB,ft,footnote tex"/>
    <w:basedOn w:val="Normal"/>
    <w:link w:val="FootnoteTextChar"/>
    <w:uiPriority w:val="99"/>
    <w:rsid w:val="00E9285B"/>
  </w:style>
  <w:style w:type="character" w:customStyle="1" w:styleId="FootnoteTextChar">
    <w:name w:val="Footnote Text Char"/>
    <w:aliases w:val="single space Char,FOOTNOTES Char,fn Char,Footnote Text Char2 Char,Footnote Text Char Char1 Char,Footnote Text Char1 Char Char Char,Footnote Text Char Char Char Char Char,Footnote Text Char1 Char Char Char Char Char,ADB Char,ft Char"/>
    <w:link w:val="FootnoteText"/>
    <w:uiPriority w:val="99"/>
    <w:locked/>
    <w:rsid w:val="004F5F29"/>
    <w:rPr>
      <w:rFonts w:cs="Times New Roman"/>
    </w:rPr>
  </w:style>
  <w:style w:type="character" w:styleId="FootnoteReference">
    <w:name w:val="footnote reference"/>
    <w:aliases w:val="16 Point,Superscript 6 Point,ftref,Знак сноски-FN,Footnote Reference Number,Estilo de nota al pie de Africa,Footnote Reference_LVL6,Footnote Reference_LVL61,Footnote Reference_LVL62,Footnote Reference_LVL63,Footnote Reference_LVL64,f"/>
    <w:link w:val="numberCharCar"/>
    <w:uiPriority w:val="99"/>
    <w:locked/>
    <w:rsid w:val="00E9285B"/>
    <w:rPr>
      <w:rFonts w:cs="Times New Roman"/>
      <w:vertAlign w:val="superscript"/>
    </w:rPr>
  </w:style>
  <w:style w:type="paragraph" w:customStyle="1" w:styleId="ModelNrmlDouble">
    <w:name w:val="ModelNrmlDouble"/>
    <w:basedOn w:val="Normal"/>
    <w:uiPriority w:val="99"/>
    <w:rsid w:val="00E9285B"/>
    <w:pPr>
      <w:spacing w:after="360" w:line="480" w:lineRule="auto"/>
      <w:ind w:firstLine="720"/>
      <w:jc w:val="both"/>
    </w:pPr>
    <w:rPr>
      <w:sz w:val="22"/>
    </w:rPr>
  </w:style>
  <w:style w:type="paragraph" w:styleId="Salutation">
    <w:name w:val="Salutation"/>
    <w:basedOn w:val="Normal"/>
    <w:link w:val="SalutationChar"/>
    <w:uiPriority w:val="99"/>
    <w:rsid w:val="00CC5FD3"/>
    <w:pPr>
      <w:suppressAutoHyphens/>
      <w:spacing w:before="720" w:after="240"/>
      <w:jc w:val="both"/>
    </w:pPr>
    <w:rPr>
      <w:spacing w:val="-2"/>
      <w:sz w:val="24"/>
    </w:rPr>
  </w:style>
  <w:style w:type="character" w:customStyle="1" w:styleId="SalutationChar">
    <w:name w:val="Salutation Char"/>
    <w:link w:val="Salutation"/>
    <w:uiPriority w:val="99"/>
    <w:semiHidden/>
    <w:locked/>
    <w:rsid w:val="00F27F1A"/>
    <w:rPr>
      <w:rFonts w:cs="Times New Roman"/>
      <w:sz w:val="20"/>
      <w:szCs w:val="20"/>
      <w:lang w:val="en-US" w:eastAsia="en-US"/>
    </w:rPr>
  </w:style>
  <w:style w:type="paragraph" w:styleId="Footer">
    <w:name w:val="footer"/>
    <w:basedOn w:val="Normal"/>
    <w:link w:val="FooterChar"/>
    <w:uiPriority w:val="99"/>
    <w:rsid w:val="00CC5FD3"/>
    <w:pPr>
      <w:tabs>
        <w:tab w:val="center" w:pos="4320"/>
        <w:tab w:val="right" w:pos="8640"/>
      </w:tabs>
    </w:pPr>
  </w:style>
  <w:style w:type="character" w:customStyle="1" w:styleId="FooterChar">
    <w:name w:val="Footer Char"/>
    <w:link w:val="Footer"/>
    <w:uiPriority w:val="99"/>
    <w:locked/>
    <w:rsid w:val="008F33D3"/>
    <w:rPr>
      <w:rFonts w:cs="Times New Roman"/>
    </w:rPr>
  </w:style>
  <w:style w:type="character" w:styleId="CommentReference">
    <w:name w:val="annotation reference"/>
    <w:uiPriority w:val="99"/>
    <w:semiHidden/>
    <w:rsid w:val="00A76FD4"/>
    <w:rPr>
      <w:rFonts w:cs="Times New Roman"/>
      <w:sz w:val="16"/>
      <w:szCs w:val="16"/>
    </w:rPr>
  </w:style>
  <w:style w:type="paragraph" w:styleId="CommentText">
    <w:name w:val="annotation text"/>
    <w:basedOn w:val="Normal"/>
    <w:link w:val="CommentTextChar"/>
    <w:uiPriority w:val="99"/>
    <w:rsid w:val="00A76FD4"/>
  </w:style>
  <w:style w:type="character" w:customStyle="1" w:styleId="CommentTextChar">
    <w:name w:val="Comment Text Char"/>
    <w:link w:val="CommentText"/>
    <w:uiPriority w:val="99"/>
    <w:locked/>
    <w:rsid w:val="00291EE5"/>
    <w:rPr>
      <w:rFonts w:cs="Times New Roman"/>
    </w:rPr>
  </w:style>
  <w:style w:type="paragraph" w:styleId="CommentSubject">
    <w:name w:val="annotation subject"/>
    <w:basedOn w:val="CommentText"/>
    <w:next w:val="CommentText"/>
    <w:link w:val="CommentSubjectChar"/>
    <w:uiPriority w:val="99"/>
    <w:semiHidden/>
    <w:rsid w:val="00A76FD4"/>
    <w:rPr>
      <w:b/>
      <w:bCs/>
    </w:rPr>
  </w:style>
  <w:style w:type="character" w:customStyle="1" w:styleId="CommentSubjectChar">
    <w:name w:val="Comment Subject Char"/>
    <w:link w:val="CommentSubject"/>
    <w:uiPriority w:val="99"/>
    <w:semiHidden/>
    <w:locked/>
    <w:rsid w:val="008F33D3"/>
    <w:rPr>
      <w:rFonts w:cs="Times New Roman"/>
      <w:b/>
      <w:bCs/>
    </w:rPr>
  </w:style>
  <w:style w:type="paragraph" w:styleId="BalloonText">
    <w:name w:val="Balloon Text"/>
    <w:basedOn w:val="Normal"/>
    <w:link w:val="BalloonTextChar"/>
    <w:uiPriority w:val="99"/>
    <w:rsid w:val="00A76FD4"/>
    <w:rPr>
      <w:rFonts w:ascii="Tahoma" w:hAnsi="Tahoma" w:cs="Tahoma"/>
      <w:sz w:val="16"/>
      <w:szCs w:val="16"/>
    </w:rPr>
  </w:style>
  <w:style w:type="character" w:customStyle="1" w:styleId="BalloonTextChar">
    <w:name w:val="Balloon Text Char"/>
    <w:link w:val="BalloonText"/>
    <w:uiPriority w:val="99"/>
    <w:locked/>
    <w:rsid w:val="008F33D3"/>
    <w:rPr>
      <w:rFonts w:ascii="Tahoma" w:hAnsi="Tahoma" w:cs="Tahoma"/>
      <w:sz w:val="16"/>
      <w:szCs w:val="16"/>
    </w:rPr>
  </w:style>
  <w:style w:type="paragraph" w:styleId="BodyText">
    <w:name w:val="Body Text"/>
    <w:basedOn w:val="Normal"/>
    <w:link w:val="BodyTextChar"/>
    <w:uiPriority w:val="99"/>
    <w:rsid w:val="00A2215A"/>
    <w:pPr>
      <w:spacing w:after="120"/>
    </w:pPr>
  </w:style>
  <w:style w:type="character" w:customStyle="1" w:styleId="BodyTextChar">
    <w:name w:val="Body Text Char"/>
    <w:link w:val="BodyText"/>
    <w:uiPriority w:val="99"/>
    <w:semiHidden/>
    <w:locked/>
    <w:rsid w:val="00F27F1A"/>
    <w:rPr>
      <w:rFonts w:cs="Times New Roman"/>
      <w:sz w:val="20"/>
      <w:szCs w:val="20"/>
      <w:lang w:val="en-US" w:eastAsia="en-US"/>
    </w:rPr>
  </w:style>
  <w:style w:type="paragraph" w:styleId="BodyText3">
    <w:name w:val="Body Text 3"/>
    <w:basedOn w:val="Normal"/>
    <w:link w:val="BodyText3Char"/>
    <w:uiPriority w:val="99"/>
    <w:rsid w:val="00A2215A"/>
    <w:pPr>
      <w:spacing w:after="120"/>
    </w:pPr>
    <w:rPr>
      <w:sz w:val="16"/>
      <w:szCs w:val="16"/>
    </w:rPr>
  </w:style>
  <w:style w:type="character" w:customStyle="1" w:styleId="BodyText3Char">
    <w:name w:val="Body Text 3 Char"/>
    <w:link w:val="BodyText3"/>
    <w:uiPriority w:val="99"/>
    <w:semiHidden/>
    <w:locked/>
    <w:rsid w:val="00F27F1A"/>
    <w:rPr>
      <w:rFonts w:cs="Times New Roman"/>
      <w:sz w:val="16"/>
      <w:szCs w:val="16"/>
      <w:lang w:val="en-US" w:eastAsia="en-US"/>
    </w:rPr>
  </w:style>
  <w:style w:type="paragraph" w:styleId="BodyTextIndent2">
    <w:name w:val="Body Text Indent 2"/>
    <w:basedOn w:val="Normal"/>
    <w:link w:val="BodyTextIndent2Char"/>
    <w:uiPriority w:val="99"/>
    <w:rsid w:val="00A2215A"/>
    <w:pPr>
      <w:spacing w:after="120" w:line="480" w:lineRule="auto"/>
      <w:ind w:left="360"/>
    </w:pPr>
  </w:style>
  <w:style w:type="character" w:customStyle="1" w:styleId="BodyTextIndent2Char">
    <w:name w:val="Body Text Indent 2 Char"/>
    <w:link w:val="BodyTextIndent2"/>
    <w:uiPriority w:val="99"/>
    <w:semiHidden/>
    <w:locked/>
    <w:rsid w:val="00F27F1A"/>
    <w:rPr>
      <w:rFonts w:cs="Times New Roman"/>
      <w:sz w:val="20"/>
      <w:szCs w:val="20"/>
      <w:lang w:val="en-US" w:eastAsia="en-US"/>
    </w:rPr>
  </w:style>
  <w:style w:type="paragraph" w:customStyle="1" w:styleId="Default">
    <w:name w:val="Default"/>
    <w:uiPriority w:val="99"/>
    <w:rsid w:val="00E84F5F"/>
    <w:pPr>
      <w:autoSpaceDE w:val="0"/>
      <w:autoSpaceDN w:val="0"/>
      <w:adjustRightInd w:val="0"/>
    </w:pPr>
    <w:rPr>
      <w:color w:val="000000"/>
      <w:sz w:val="24"/>
      <w:szCs w:val="24"/>
      <w:lang w:val="en-US" w:eastAsia="en-US"/>
    </w:rPr>
  </w:style>
  <w:style w:type="character" w:styleId="PageNumber">
    <w:name w:val="page number"/>
    <w:uiPriority w:val="99"/>
    <w:rsid w:val="002B0A53"/>
    <w:rPr>
      <w:rFonts w:cs="Times New Roman"/>
    </w:rPr>
  </w:style>
  <w:style w:type="paragraph" w:styleId="ListParagraph">
    <w:name w:val="List Paragraph"/>
    <w:aliases w:val="Numbered para,List Paragraph (numbered (a)),References,Akapit z listą BS,Bullets,List Paragraph nowy,Numbered List Paragraph,List_Paragraph,Multilevel para_II,List Paragraph1,Bullet1,List Paragraph 1,IBL List Paragraph"/>
    <w:basedOn w:val="Normal"/>
    <w:link w:val="ListParagraphChar"/>
    <w:uiPriority w:val="99"/>
    <w:qFormat/>
    <w:rsid w:val="000178ED"/>
    <w:pPr>
      <w:ind w:left="720"/>
      <w:contextualSpacing/>
    </w:pPr>
  </w:style>
  <w:style w:type="paragraph" w:styleId="EndnoteText">
    <w:name w:val="endnote text"/>
    <w:basedOn w:val="Normal"/>
    <w:link w:val="EndnoteTextChar"/>
    <w:uiPriority w:val="99"/>
    <w:rsid w:val="00A15294"/>
    <w:rPr>
      <w:rFonts w:ascii="Calibri" w:hAnsi="Calibri"/>
    </w:rPr>
  </w:style>
  <w:style w:type="character" w:customStyle="1" w:styleId="EndnoteTextChar">
    <w:name w:val="Endnote Text Char"/>
    <w:link w:val="EndnoteText"/>
    <w:uiPriority w:val="99"/>
    <w:locked/>
    <w:rsid w:val="00A15294"/>
    <w:rPr>
      <w:rFonts w:ascii="Calibri" w:hAnsi="Calibri" w:cs="Times New Roman"/>
    </w:rPr>
  </w:style>
  <w:style w:type="character" w:styleId="EndnoteReference">
    <w:name w:val="endnote reference"/>
    <w:uiPriority w:val="99"/>
    <w:rsid w:val="00A15294"/>
    <w:rPr>
      <w:rFonts w:cs="Times New Roman"/>
      <w:vertAlign w:val="superscript"/>
    </w:rPr>
  </w:style>
  <w:style w:type="character" w:customStyle="1" w:styleId="ListParagraphChar">
    <w:name w:val="List Paragraph Char"/>
    <w:aliases w:val="Numbered para Char,List Paragraph (numbered (a)) Char,References Char,Akapit z listą BS Char,Bullets Char,List Paragraph nowy Char,Numbered List Paragraph Char,List_Paragraph Char,Multilevel para_II Char,List Paragraph1 Char"/>
    <w:link w:val="ListParagraph"/>
    <w:uiPriority w:val="99"/>
    <w:locked/>
    <w:rsid w:val="00144C63"/>
    <w:rPr>
      <w:rFonts w:cs="Times New Roman"/>
    </w:rPr>
  </w:style>
  <w:style w:type="character" w:customStyle="1" w:styleId="BankNormalChar">
    <w:name w:val="BankNormal Char"/>
    <w:link w:val="BankNormal"/>
    <w:uiPriority w:val="99"/>
    <w:locked/>
    <w:rsid w:val="00B05A05"/>
    <w:rPr>
      <w:rFonts w:cs="Times New Roman"/>
      <w:kern w:val="1"/>
      <w:sz w:val="24"/>
      <w:lang w:eastAsia="hi-IN" w:bidi="hi-IN"/>
    </w:rPr>
  </w:style>
  <w:style w:type="paragraph" w:customStyle="1" w:styleId="BankNormal">
    <w:name w:val="BankNormal"/>
    <w:basedOn w:val="Normal"/>
    <w:link w:val="BankNormalChar"/>
    <w:uiPriority w:val="99"/>
    <w:rsid w:val="00B05A05"/>
    <w:pPr>
      <w:suppressAutoHyphens/>
      <w:spacing w:after="240" w:line="100" w:lineRule="atLeast"/>
    </w:pPr>
    <w:rPr>
      <w:kern w:val="1"/>
      <w:sz w:val="24"/>
      <w:lang w:eastAsia="hi-IN" w:bidi="hi-IN"/>
    </w:r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B05A05"/>
    <w:pPr>
      <w:spacing w:after="160" w:line="240" w:lineRule="exact"/>
    </w:pPr>
    <w:rPr>
      <w:vertAlign w:val="superscript"/>
    </w:rPr>
  </w:style>
  <w:style w:type="character" w:customStyle="1" w:styleId="FootnoteReference1">
    <w:name w:val="Footnote Reference1"/>
    <w:uiPriority w:val="99"/>
    <w:rsid w:val="008F33D3"/>
    <w:rPr>
      <w:rFonts w:cs="Times New Roman"/>
      <w:vertAlign w:val="superscript"/>
    </w:rPr>
  </w:style>
  <w:style w:type="character" w:styleId="Hyperlink">
    <w:name w:val="Hyperlink"/>
    <w:uiPriority w:val="99"/>
    <w:rsid w:val="008F33D3"/>
    <w:rPr>
      <w:rFonts w:cs="Times New Roman"/>
      <w:color w:val="6B9F25"/>
      <w:u w:val="single"/>
    </w:rPr>
  </w:style>
  <w:style w:type="character" w:customStyle="1" w:styleId="CommentReference1">
    <w:name w:val="Comment Reference1"/>
    <w:uiPriority w:val="99"/>
    <w:rsid w:val="008F33D3"/>
    <w:rPr>
      <w:rFonts w:cs="Times New Roman"/>
      <w:sz w:val="16"/>
      <w:szCs w:val="16"/>
    </w:rPr>
  </w:style>
  <w:style w:type="character" w:customStyle="1" w:styleId="EndnoteReference1">
    <w:name w:val="Endnote Reference1"/>
    <w:uiPriority w:val="99"/>
    <w:rsid w:val="008F33D3"/>
    <w:rPr>
      <w:rFonts w:cs="Times New Roman"/>
      <w:vertAlign w:val="superscript"/>
    </w:rPr>
  </w:style>
  <w:style w:type="character" w:customStyle="1" w:styleId="ListLabel1">
    <w:name w:val="ListLabel 1"/>
    <w:uiPriority w:val="99"/>
    <w:rsid w:val="008F33D3"/>
    <w:rPr>
      <w:color w:val="00000A"/>
      <w:sz w:val="22"/>
    </w:rPr>
  </w:style>
  <w:style w:type="character" w:customStyle="1" w:styleId="ListLabel2">
    <w:name w:val="ListLabel 2"/>
    <w:uiPriority w:val="99"/>
    <w:rsid w:val="008F33D3"/>
  </w:style>
  <w:style w:type="character" w:customStyle="1" w:styleId="ListLabel3">
    <w:name w:val="ListLabel 3"/>
    <w:uiPriority w:val="99"/>
    <w:rsid w:val="008F33D3"/>
  </w:style>
  <w:style w:type="character" w:customStyle="1" w:styleId="ListLabel4">
    <w:name w:val="ListLabel 4"/>
    <w:uiPriority w:val="99"/>
    <w:rsid w:val="008F33D3"/>
  </w:style>
  <w:style w:type="character" w:customStyle="1" w:styleId="ListLabel5">
    <w:name w:val="ListLabel 5"/>
    <w:uiPriority w:val="99"/>
    <w:rsid w:val="008F33D3"/>
    <w:rPr>
      <w:rFonts w:eastAsia="Times New Roman"/>
    </w:rPr>
  </w:style>
  <w:style w:type="character" w:customStyle="1" w:styleId="FootnoteCharacters">
    <w:name w:val="Footnote Characters"/>
    <w:uiPriority w:val="99"/>
    <w:rsid w:val="008F33D3"/>
  </w:style>
  <w:style w:type="character" w:customStyle="1" w:styleId="WW8Num1z0">
    <w:name w:val="WW8Num1z0"/>
    <w:uiPriority w:val="99"/>
    <w:rsid w:val="008F33D3"/>
    <w:rPr>
      <w:color w:val="00000A"/>
      <w:sz w:val="22"/>
    </w:rPr>
  </w:style>
  <w:style w:type="character" w:customStyle="1" w:styleId="WW8Num3z0">
    <w:name w:val="WW8Num3z0"/>
    <w:uiPriority w:val="99"/>
    <w:rsid w:val="008F33D3"/>
    <w:rPr>
      <w:rFonts w:ascii="Symbol" w:hAnsi="Symbol"/>
      <w:color w:val="00000A"/>
      <w:sz w:val="22"/>
    </w:rPr>
  </w:style>
  <w:style w:type="character" w:customStyle="1" w:styleId="EndnoteCharacters">
    <w:name w:val="Endnote Characters"/>
    <w:uiPriority w:val="99"/>
    <w:rsid w:val="008F33D3"/>
  </w:style>
  <w:style w:type="paragraph" w:customStyle="1" w:styleId="Heading">
    <w:name w:val="Heading"/>
    <w:basedOn w:val="Normal"/>
    <w:next w:val="BodyText"/>
    <w:uiPriority w:val="99"/>
    <w:rsid w:val="008F33D3"/>
    <w:pPr>
      <w:keepNext/>
      <w:suppressAutoHyphens/>
      <w:spacing w:before="240" w:after="120"/>
    </w:pPr>
    <w:rPr>
      <w:rFonts w:ascii="Arial" w:eastAsia="SimSun" w:hAnsi="Arial" w:cs="Lucida Sans"/>
      <w:kern w:val="1"/>
      <w:sz w:val="28"/>
      <w:szCs w:val="28"/>
      <w:lang w:eastAsia="hi-IN" w:bidi="hi-IN"/>
    </w:rPr>
  </w:style>
  <w:style w:type="paragraph" w:styleId="List">
    <w:name w:val="List"/>
    <w:basedOn w:val="BodyText"/>
    <w:uiPriority w:val="99"/>
    <w:rsid w:val="008F33D3"/>
    <w:pPr>
      <w:suppressAutoHyphens/>
    </w:pPr>
    <w:rPr>
      <w:rFonts w:eastAsia="SimSun" w:cs="Lucida Sans"/>
      <w:kern w:val="1"/>
      <w:sz w:val="24"/>
      <w:szCs w:val="24"/>
      <w:lang w:eastAsia="hi-IN" w:bidi="hi-IN"/>
    </w:rPr>
  </w:style>
  <w:style w:type="paragraph" w:styleId="Caption">
    <w:name w:val="caption"/>
    <w:basedOn w:val="Normal"/>
    <w:uiPriority w:val="99"/>
    <w:qFormat/>
    <w:rsid w:val="008F33D3"/>
    <w:pPr>
      <w:suppressLineNumbers/>
      <w:suppressAutoHyphens/>
      <w:spacing w:before="120" w:after="120"/>
    </w:pPr>
    <w:rPr>
      <w:rFonts w:eastAsia="SimSun" w:cs="Lucida Sans"/>
      <w:i/>
      <w:iCs/>
      <w:kern w:val="1"/>
      <w:sz w:val="24"/>
      <w:szCs w:val="24"/>
      <w:lang w:eastAsia="hi-IN" w:bidi="hi-IN"/>
    </w:rPr>
  </w:style>
  <w:style w:type="paragraph" w:customStyle="1" w:styleId="Index">
    <w:name w:val="Index"/>
    <w:basedOn w:val="Normal"/>
    <w:uiPriority w:val="99"/>
    <w:rsid w:val="008F33D3"/>
    <w:pPr>
      <w:suppressLineNumbers/>
      <w:suppressAutoHyphens/>
    </w:pPr>
    <w:rPr>
      <w:rFonts w:eastAsia="SimSun" w:cs="Lucida Sans"/>
      <w:kern w:val="1"/>
      <w:sz w:val="24"/>
      <w:szCs w:val="24"/>
      <w:lang w:eastAsia="hi-IN" w:bidi="hi-IN"/>
    </w:rPr>
  </w:style>
  <w:style w:type="paragraph" w:customStyle="1" w:styleId="FootnoteText1">
    <w:name w:val="Footnote Text1"/>
    <w:basedOn w:val="Normal"/>
    <w:uiPriority w:val="99"/>
    <w:rsid w:val="008F33D3"/>
    <w:pPr>
      <w:suppressAutoHyphens/>
      <w:spacing w:line="100" w:lineRule="atLeast"/>
    </w:pPr>
    <w:rPr>
      <w:rFonts w:eastAsia="SimSun" w:cs="font276"/>
      <w:kern w:val="1"/>
      <w:lang w:eastAsia="hi-IN" w:bidi="hi-IN"/>
    </w:rPr>
  </w:style>
  <w:style w:type="paragraph" w:customStyle="1" w:styleId="CommentText1">
    <w:name w:val="Comment Text1"/>
    <w:basedOn w:val="Normal"/>
    <w:uiPriority w:val="99"/>
    <w:rsid w:val="008F33D3"/>
    <w:pPr>
      <w:suppressAutoHyphens/>
      <w:spacing w:line="100" w:lineRule="atLeast"/>
    </w:pPr>
    <w:rPr>
      <w:rFonts w:eastAsia="SimSun" w:cs="Lucida Sans"/>
      <w:kern w:val="1"/>
      <w:lang w:eastAsia="hi-IN" w:bidi="hi-IN"/>
    </w:rPr>
  </w:style>
  <w:style w:type="paragraph" w:customStyle="1" w:styleId="CommentSubject1">
    <w:name w:val="Comment Subject1"/>
    <w:basedOn w:val="CommentText1"/>
    <w:uiPriority w:val="99"/>
    <w:rsid w:val="008F33D3"/>
    <w:rPr>
      <w:b/>
      <w:bCs/>
    </w:rPr>
  </w:style>
  <w:style w:type="paragraph" w:customStyle="1" w:styleId="EndnoteText1">
    <w:name w:val="Endnote Text1"/>
    <w:basedOn w:val="Normal"/>
    <w:uiPriority w:val="99"/>
    <w:rsid w:val="008F33D3"/>
    <w:pPr>
      <w:suppressAutoHyphens/>
      <w:spacing w:line="100" w:lineRule="atLeast"/>
    </w:pPr>
    <w:rPr>
      <w:rFonts w:eastAsia="SimSun" w:cs="Lucida Sans"/>
      <w:kern w:val="1"/>
      <w:lang w:eastAsia="hi-IN" w:bidi="hi-IN"/>
    </w:rPr>
  </w:style>
  <w:style w:type="table" w:styleId="TableGrid">
    <w:name w:val="Table Grid"/>
    <w:basedOn w:val="TableNormal"/>
    <w:uiPriority w:val="99"/>
    <w:rsid w:val="008F33D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semiHidden/>
    <w:rsid w:val="008F33D3"/>
    <w:rPr>
      <w:rFonts w:eastAsia="SimSun" w:cs="Mangal"/>
      <w:kern w:val="1"/>
      <w:sz w:val="18"/>
      <w:szCs w:val="18"/>
      <w:lang w:eastAsia="hi-IN" w:bidi="hi-IN"/>
    </w:rPr>
  </w:style>
  <w:style w:type="character" w:customStyle="1" w:styleId="CommentSubjectChar1">
    <w:name w:val="Comment Subject Char1"/>
    <w:uiPriority w:val="99"/>
    <w:semiHidden/>
    <w:rsid w:val="008F33D3"/>
    <w:rPr>
      <w:rFonts w:eastAsia="SimSun" w:cs="Mangal"/>
      <w:b/>
      <w:bCs/>
      <w:kern w:val="1"/>
      <w:sz w:val="18"/>
      <w:szCs w:val="18"/>
      <w:lang w:eastAsia="hi-IN" w:bidi="hi-IN"/>
    </w:rPr>
  </w:style>
  <w:style w:type="character" w:customStyle="1" w:styleId="EndnoteTextChar1">
    <w:name w:val="Endnote Text Char1"/>
    <w:uiPriority w:val="99"/>
    <w:semiHidden/>
    <w:rsid w:val="008F33D3"/>
    <w:rPr>
      <w:rFonts w:eastAsia="SimSun" w:cs="Mangal"/>
      <w:kern w:val="1"/>
      <w:sz w:val="18"/>
      <w:szCs w:val="18"/>
      <w:lang w:eastAsia="hi-IN" w:bidi="hi-IN"/>
    </w:rPr>
  </w:style>
  <w:style w:type="paragraph" w:styleId="NormalWeb">
    <w:name w:val="Normal (Web)"/>
    <w:basedOn w:val="Normal"/>
    <w:uiPriority w:val="99"/>
    <w:rsid w:val="008F33D3"/>
    <w:pPr>
      <w:suppressAutoHyphens/>
    </w:pPr>
    <w:rPr>
      <w:rFonts w:eastAsia="SimSun"/>
      <w:kern w:val="1"/>
      <w:sz w:val="24"/>
      <w:szCs w:val="24"/>
      <w:lang w:eastAsia="hi-IN" w:bidi="hi-IN"/>
    </w:rPr>
  </w:style>
  <w:style w:type="paragraph" w:styleId="TOCHeading">
    <w:name w:val="TOC Heading"/>
    <w:basedOn w:val="Heading1"/>
    <w:next w:val="Normal"/>
    <w:uiPriority w:val="99"/>
    <w:qFormat/>
    <w:rsid w:val="008F33D3"/>
    <w:pPr>
      <w:keepLines/>
      <w:spacing w:before="480" w:line="276" w:lineRule="auto"/>
      <w:jc w:val="left"/>
      <w:outlineLvl w:val="9"/>
    </w:pPr>
    <w:rPr>
      <w:rFonts w:ascii="Cambria" w:hAnsi="Cambria"/>
      <w:bCs/>
      <w:color w:val="365F91"/>
      <w:sz w:val="28"/>
      <w:szCs w:val="28"/>
      <w:lang w:eastAsia="ja-JP"/>
    </w:rPr>
  </w:style>
  <w:style w:type="character" w:styleId="Strong">
    <w:name w:val="Strong"/>
    <w:uiPriority w:val="99"/>
    <w:qFormat/>
    <w:rsid w:val="008F33D3"/>
    <w:rPr>
      <w:rFonts w:cs="Times New Roman"/>
      <w:b/>
      <w:bCs/>
    </w:rPr>
  </w:style>
  <w:style w:type="paragraph" w:styleId="Revision">
    <w:name w:val="Revision"/>
    <w:hidden/>
    <w:uiPriority w:val="99"/>
    <w:semiHidden/>
    <w:rsid w:val="008F33D3"/>
    <w:rPr>
      <w:rFonts w:eastAsia="SimSun" w:cs="Mangal"/>
      <w:kern w:val="1"/>
      <w:sz w:val="24"/>
      <w:szCs w:val="21"/>
      <w:lang w:val="en-US" w:eastAsia="hi-IN" w:bidi="hi-IN"/>
    </w:rPr>
  </w:style>
  <w:style w:type="character" w:styleId="IntenseEmphasis">
    <w:name w:val="Intense Emphasis"/>
    <w:uiPriority w:val="99"/>
    <w:qFormat/>
    <w:rsid w:val="008F33D3"/>
    <w:rPr>
      <w:rFonts w:cs="Times New Roman"/>
      <w:b/>
      <w:bCs/>
      <w:i/>
      <w:iCs/>
      <w:color w:val="4F81BD"/>
    </w:rPr>
  </w:style>
  <w:style w:type="character" w:styleId="IntenseReference">
    <w:name w:val="Intense Reference"/>
    <w:uiPriority w:val="99"/>
    <w:qFormat/>
    <w:rsid w:val="008F33D3"/>
    <w:rPr>
      <w:rFonts w:cs="Times New Roman"/>
      <w:b/>
      <w:bCs/>
      <w:smallCaps/>
      <w:color w:val="4F81BD"/>
      <w:spacing w:val="5"/>
    </w:rPr>
  </w:style>
  <w:style w:type="table" w:customStyle="1" w:styleId="TableGrid1">
    <w:name w:val="Table Grid1"/>
    <w:uiPriority w:val="99"/>
    <w:rsid w:val="008F33D3"/>
    <w:rPr>
      <w:rFonts w:ascii="Calibri" w:eastAsia="MS Mincho" w:hAnsi="Calibri"/>
      <w:sz w:val="22"/>
      <w:szCs w:val="22"/>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DSHeading2">
    <w:name w:val="PDS Heading 2"/>
    <w:next w:val="Normal"/>
    <w:uiPriority w:val="99"/>
    <w:rsid w:val="008F33D3"/>
    <w:pPr>
      <w:keepNext/>
      <w:numPr>
        <w:ilvl w:val="1"/>
        <w:numId w:val="1"/>
      </w:numPr>
    </w:pPr>
    <w:rPr>
      <w:b/>
      <w:sz w:val="24"/>
      <w:lang w:val="en-US" w:eastAsia="en-US"/>
    </w:rPr>
  </w:style>
  <w:style w:type="paragraph" w:customStyle="1" w:styleId="PDSHeading1">
    <w:name w:val="PDS Heading 1"/>
    <w:next w:val="PDSHeading2"/>
    <w:uiPriority w:val="99"/>
    <w:rsid w:val="008F33D3"/>
    <w:pPr>
      <w:keepNext/>
      <w:numPr>
        <w:numId w:val="1"/>
      </w:numPr>
      <w:outlineLvl w:val="0"/>
    </w:pPr>
    <w:rPr>
      <w:b/>
      <w:caps/>
      <w:sz w:val="24"/>
      <w:lang w:val="en-US" w:eastAsia="en-US"/>
    </w:rPr>
  </w:style>
  <w:style w:type="character" w:customStyle="1" w:styleId="singlespaceChar2">
    <w:name w:val="single space Char2"/>
    <w:aliases w:val="fn Char1,ALTS FOOTNOTE Char1,Fodnotetekst Tegn Char2,FOOTNOTES Char2,f Char2,ADB Char2,ft Char2,Footnote Text Char1 Char2,Footnote Text Char Char Char2,Footnote Text Char2 Char Char2,Char Char1,Footnot Char1"/>
    <w:uiPriority w:val="99"/>
    <w:locked/>
    <w:rsid w:val="008F33D3"/>
    <w:rPr>
      <w:rFonts w:ascii="Times New Roman" w:hAnsi="Times New Roman" w:cs="Times New Roman"/>
      <w:sz w:val="20"/>
      <w:szCs w:val="20"/>
    </w:rPr>
  </w:style>
  <w:style w:type="paragraph" w:styleId="BodyText2">
    <w:name w:val="Body Text 2"/>
    <w:basedOn w:val="Normal"/>
    <w:link w:val="BodyText2Char"/>
    <w:uiPriority w:val="99"/>
    <w:semiHidden/>
    <w:rsid w:val="008F33D3"/>
    <w:pPr>
      <w:suppressAutoHyphens/>
      <w:spacing w:after="120" w:line="480" w:lineRule="auto"/>
    </w:pPr>
    <w:rPr>
      <w:rFonts w:eastAsia="SimSun" w:cs="Mangal"/>
      <w:kern w:val="1"/>
      <w:sz w:val="24"/>
      <w:szCs w:val="21"/>
      <w:lang w:eastAsia="hi-IN" w:bidi="hi-IN"/>
    </w:rPr>
  </w:style>
  <w:style w:type="character" w:customStyle="1" w:styleId="BodyText2Char">
    <w:name w:val="Body Text 2 Char"/>
    <w:link w:val="BodyText2"/>
    <w:uiPriority w:val="99"/>
    <w:locked/>
    <w:rsid w:val="008F33D3"/>
    <w:rPr>
      <w:rFonts w:eastAsia="SimSun" w:cs="Mangal"/>
      <w:kern w:val="1"/>
      <w:sz w:val="21"/>
      <w:szCs w:val="21"/>
      <w:lang w:eastAsia="hi-IN" w:bidi="hi-IN"/>
    </w:rPr>
  </w:style>
  <w:style w:type="character" w:styleId="Emphasis">
    <w:name w:val="Emphasis"/>
    <w:uiPriority w:val="99"/>
    <w:qFormat/>
    <w:rsid w:val="008F33D3"/>
    <w:rPr>
      <w:rFonts w:cs="Times New Roman"/>
      <w:b/>
      <w:bCs/>
    </w:rPr>
  </w:style>
  <w:style w:type="table" w:styleId="TableGridLight">
    <w:name w:val="Grid Table Light"/>
    <w:basedOn w:val="TableNormal"/>
    <w:uiPriority w:val="40"/>
    <w:rsid w:val="005E486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nresolvedMention">
    <w:name w:val="Unresolved Mention"/>
    <w:basedOn w:val="DefaultParagraphFont"/>
    <w:uiPriority w:val="99"/>
    <w:semiHidden/>
    <w:unhideWhenUsed/>
    <w:rsid w:val="003046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70163">
      <w:marLeft w:val="0"/>
      <w:marRight w:val="0"/>
      <w:marTop w:val="0"/>
      <w:marBottom w:val="0"/>
      <w:divBdr>
        <w:top w:val="none" w:sz="0" w:space="0" w:color="auto"/>
        <w:left w:val="none" w:sz="0" w:space="0" w:color="auto"/>
        <w:bottom w:val="none" w:sz="0" w:space="0" w:color="auto"/>
        <w:right w:val="none" w:sz="0" w:space="0" w:color="auto"/>
      </w:divBdr>
    </w:div>
    <w:div w:id="139470164">
      <w:marLeft w:val="0"/>
      <w:marRight w:val="0"/>
      <w:marTop w:val="0"/>
      <w:marBottom w:val="0"/>
      <w:divBdr>
        <w:top w:val="none" w:sz="0" w:space="0" w:color="auto"/>
        <w:left w:val="none" w:sz="0" w:space="0" w:color="auto"/>
        <w:bottom w:val="none" w:sz="0" w:space="0" w:color="auto"/>
        <w:right w:val="none" w:sz="0" w:space="0" w:color="auto"/>
      </w:divBdr>
    </w:div>
    <w:div w:id="139470165">
      <w:marLeft w:val="0"/>
      <w:marRight w:val="0"/>
      <w:marTop w:val="0"/>
      <w:marBottom w:val="0"/>
      <w:divBdr>
        <w:top w:val="none" w:sz="0" w:space="0" w:color="auto"/>
        <w:left w:val="none" w:sz="0" w:space="0" w:color="auto"/>
        <w:bottom w:val="none" w:sz="0" w:space="0" w:color="auto"/>
        <w:right w:val="none" w:sz="0" w:space="0" w:color="auto"/>
      </w:divBdr>
    </w:div>
    <w:div w:id="139470166">
      <w:marLeft w:val="0"/>
      <w:marRight w:val="0"/>
      <w:marTop w:val="0"/>
      <w:marBottom w:val="0"/>
      <w:divBdr>
        <w:top w:val="none" w:sz="0" w:space="0" w:color="auto"/>
        <w:left w:val="none" w:sz="0" w:space="0" w:color="auto"/>
        <w:bottom w:val="none" w:sz="0" w:space="0" w:color="auto"/>
        <w:right w:val="none" w:sz="0" w:space="0" w:color="auto"/>
      </w:divBdr>
    </w:div>
    <w:div w:id="139470167">
      <w:marLeft w:val="0"/>
      <w:marRight w:val="0"/>
      <w:marTop w:val="0"/>
      <w:marBottom w:val="0"/>
      <w:divBdr>
        <w:top w:val="none" w:sz="0" w:space="0" w:color="auto"/>
        <w:left w:val="none" w:sz="0" w:space="0" w:color="auto"/>
        <w:bottom w:val="none" w:sz="0" w:space="0" w:color="auto"/>
        <w:right w:val="none" w:sz="0" w:space="0" w:color="auto"/>
      </w:divBdr>
    </w:div>
    <w:div w:id="139470168">
      <w:marLeft w:val="0"/>
      <w:marRight w:val="0"/>
      <w:marTop w:val="0"/>
      <w:marBottom w:val="0"/>
      <w:divBdr>
        <w:top w:val="none" w:sz="0" w:space="0" w:color="auto"/>
        <w:left w:val="none" w:sz="0" w:space="0" w:color="auto"/>
        <w:bottom w:val="none" w:sz="0" w:space="0" w:color="auto"/>
        <w:right w:val="none" w:sz="0" w:space="0" w:color="auto"/>
      </w:divBdr>
    </w:div>
    <w:div w:id="139470169">
      <w:marLeft w:val="0"/>
      <w:marRight w:val="0"/>
      <w:marTop w:val="0"/>
      <w:marBottom w:val="0"/>
      <w:divBdr>
        <w:top w:val="none" w:sz="0" w:space="0" w:color="auto"/>
        <w:left w:val="none" w:sz="0" w:space="0" w:color="auto"/>
        <w:bottom w:val="none" w:sz="0" w:space="0" w:color="auto"/>
        <w:right w:val="none" w:sz="0" w:space="0" w:color="auto"/>
      </w:divBdr>
    </w:div>
    <w:div w:id="139470170">
      <w:marLeft w:val="0"/>
      <w:marRight w:val="0"/>
      <w:marTop w:val="0"/>
      <w:marBottom w:val="0"/>
      <w:divBdr>
        <w:top w:val="none" w:sz="0" w:space="0" w:color="auto"/>
        <w:left w:val="none" w:sz="0" w:space="0" w:color="auto"/>
        <w:bottom w:val="none" w:sz="0" w:space="0" w:color="auto"/>
        <w:right w:val="none" w:sz="0" w:space="0" w:color="auto"/>
      </w:divBdr>
    </w:div>
    <w:div w:id="139470171">
      <w:marLeft w:val="0"/>
      <w:marRight w:val="0"/>
      <w:marTop w:val="0"/>
      <w:marBottom w:val="0"/>
      <w:divBdr>
        <w:top w:val="none" w:sz="0" w:space="0" w:color="auto"/>
        <w:left w:val="none" w:sz="0" w:space="0" w:color="auto"/>
        <w:bottom w:val="none" w:sz="0" w:space="0" w:color="auto"/>
        <w:right w:val="none" w:sz="0" w:space="0" w:color="auto"/>
      </w:divBdr>
    </w:div>
    <w:div w:id="139470172">
      <w:marLeft w:val="0"/>
      <w:marRight w:val="0"/>
      <w:marTop w:val="0"/>
      <w:marBottom w:val="0"/>
      <w:divBdr>
        <w:top w:val="none" w:sz="0" w:space="0" w:color="auto"/>
        <w:left w:val="none" w:sz="0" w:space="0" w:color="auto"/>
        <w:bottom w:val="none" w:sz="0" w:space="0" w:color="auto"/>
        <w:right w:val="none" w:sz="0" w:space="0" w:color="auto"/>
      </w:divBdr>
    </w:div>
    <w:div w:id="139470173">
      <w:marLeft w:val="0"/>
      <w:marRight w:val="0"/>
      <w:marTop w:val="0"/>
      <w:marBottom w:val="0"/>
      <w:divBdr>
        <w:top w:val="none" w:sz="0" w:space="0" w:color="auto"/>
        <w:left w:val="none" w:sz="0" w:space="0" w:color="auto"/>
        <w:bottom w:val="none" w:sz="0" w:space="0" w:color="auto"/>
        <w:right w:val="none" w:sz="0" w:space="0" w:color="auto"/>
      </w:divBdr>
    </w:div>
    <w:div w:id="139470174">
      <w:marLeft w:val="0"/>
      <w:marRight w:val="0"/>
      <w:marTop w:val="0"/>
      <w:marBottom w:val="0"/>
      <w:divBdr>
        <w:top w:val="none" w:sz="0" w:space="0" w:color="auto"/>
        <w:left w:val="none" w:sz="0" w:space="0" w:color="auto"/>
        <w:bottom w:val="none" w:sz="0" w:space="0" w:color="auto"/>
        <w:right w:val="none" w:sz="0" w:space="0" w:color="auto"/>
      </w:divBdr>
    </w:div>
    <w:div w:id="139470175">
      <w:marLeft w:val="0"/>
      <w:marRight w:val="0"/>
      <w:marTop w:val="0"/>
      <w:marBottom w:val="0"/>
      <w:divBdr>
        <w:top w:val="none" w:sz="0" w:space="0" w:color="auto"/>
        <w:left w:val="none" w:sz="0" w:space="0" w:color="auto"/>
        <w:bottom w:val="none" w:sz="0" w:space="0" w:color="auto"/>
        <w:right w:val="none" w:sz="0" w:space="0" w:color="auto"/>
      </w:divBdr>
    </w:div>
    <w:div w:id="1394701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stan-busch@ck.t-com.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F4FC2-4CB8-4BC8-9A86-1566692C6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1072</Words>
  <Characters>6112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2021-07-09T06:45:00Z</dcterms:created>
  <dcterms:modified xsi:type="dcterms:W3CDTF">2021-07-09T12:25:00Z</dcterms:modified>
</cp:coreProperties>
</file>