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DAA8F" w14:textId="566DD91C" w:rsidR="002F4F49" w:rsidRDefault="00EA57C1" w:rsidP="00EA57C1">
      <w:pPr>
        <w:spacing w:before="480" w:after="0" w:line="276" w:lineRule="auto"/>
        <w:jc w:val="right"/>
        <w:rPr>
          <w:rFonts w:ascii="Arial Narrow" w:hAnsi="Arial Narrow"/>
        </w:rPr>
      </w:pPr>
      <w:r w:rsidRPr="00EA57C1">
        <w:rPr>
          <w:rFonts w:ascii="Arial Narrow" w:hAnsi="Arial Narrow"/>
        </w:rPr>
        <w:t xml:space="preserve">Prilog </w:t>
      </w:r>
      <w:r w:rsidR="00935873">
        <w:rPr>
          <w:rFonts w:ascii="Arial Narrow" w:hAnsi="Arial Narrow"/>
        </w:rPr>
        <w:t>8</w:t>
      </w:r>
      <w:r w:rsidR="00093415">
        <w:rPr>
          <w:rFonts w:ascii="Arial Narrow" w:hAnsi="Arial Narrow"/>
        </w:rPr>
        <w:t>.</w:t>
      </w:r>
    </w:p>
    <w:p w14:paraId="05869C6E" w14:textId="77777777" w:rsidR="00EA57C1" w:rsidRDefault="00EA57C1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</w:p>
    <w:p w14:paraId="182BDC30" w14:textId="34ABEF6E" w:rsidR="00EA57C1" w:rsidRDefault="009E2A3E" w:rsidP="00EA57C1">
      <w:pPr>
        <w:spacing w:before="480" w:after="0" w:line="276" w:lineRule="auto"/>
        <w:jc w:val="center"/>
        <w:rPr>
          <w:rFonts w:ascii="Arial Narrow" w:hAnsi="Arial Narrow"/>
          <w:b/>
          <w:sz w:val="32"/>
        </w:rPr>
      </w:pPr>
      <w:r w:rsidRPr="009E2A3E">
        <w:rPr>
          <w:rFonts w:ascii="Arial Narrow" w:hAnsi="Arial Narrow"/>
          <w:b/>
          <w:sz w:val="32"/>
        </w:rPr>
        <w:t>JAMSTVO (GARANCIJA) ZA PONUDU</w:t>
      </w:r>
    </w:p>
    <w:p w14:paraId="43A0D548" w14:textId="77777777" w:rsidR="00BC4630" w:rsidRDefault="00BC4630" w:rsidP="00BC4630">
      <w:pPr>
        <w:spacing w:after="0" w:line="276" w:lineRule="auto"/>
        <w:jc w:val="center"/>
        <w:rPr>
          <w:rFonts w:ascii="Arial Narrow" w:hAnsi="Arial Narrow"/>
          <w:b/>
        </w:rPr>
      </w:pPr>
    </w:p>
    <w:p w14:paraId="3F891E18" w14:textId="77777777" w:rsidR="00611AD1" w:rsidRDefault="00611AD1" w:rsidP="00611AD1">
      <w:pPr>
        <w:spacing w:after="0" w:line="276" w:lineRule="auto"/>
        <w:jc w:val="center"/>
        <w:rPr>
          <w:rFonts w:ascii="Arial Narrow" w:hAnsi="Arial Narrow"/>
          <w:lang w:bidi="hr-HR"/>
        </w:rPr>
      </w:pPr>
      <w:r>
        <w:rPr>
          <w:rFonts w:ascii="Arial Narrow" w:hAnsi="Arial Narrow"/>
          <w:b/>
        </w:rPr>
        <w:t>NAZIV PROJEKTA:</w:t>
      </w:r>
      <w:r w:rsidRPr="0094010F">
        <w:rPr>
          <w:rFonts w:ascii="Arial Narrow" w:hAnsi="Arial Narrow"/>
          <w:lang w:bidi="hr-HR"/>
        </w:rPr>
        <w:t xml:space="preserve"> </w:t>
      </w:r>
    </w:p>
    <w:p w14:paraId="0A544993" w14:textId="77777777" w:rsidR="00611AD1" w:rsidRDefault="00611AD1" w:rsidP="00611AD1">
      <w:pPr>
        <w:spacing w:after="0" w:line="276" w:lineRule="auto"/>
        <w:jc w:val="center"/>
        <w:rPr>
          <w:rFonts w:ascii="Arial Narrow" w:hAnsi="Arial Narrow"/>
          <w:lang w:bidi="hr-HR"/>
        </w:rPr>
      </w:pPr>
      <w:r w:rsidRPr="00F1076A">
        <w:rPr>
          <w:rFonts w:ascii="Arial Narrow" w:hAnsi="Arial Narrow"/>
          <w:lang w:bidi="hr-HR"/>
        </w:rPr>
        <w:t>Izgradnja fotonaponske elektrane Kostwein-proizvodnja strojeva za potrebe proizvodnog pogona i zamjene rasvjete u proizvodnom pogonu</w:t>
      </w:r>
    </w:p>
    <w:p w14:paraId="5E97517C" w14:textId="77777777" w:rsidR="00611AD1" w:rsidRDefault="00611AD1" w:rsidP="00611AD1">
      <w:pPr>
        <w:spacing w:after="0" w:line="276" w:lineRule="auto"/>
        <w:jc w:val="center"/>
        <w:rPr>
          <w:rFonts w:ascii="Arial Narrow" w:hAnsi="Arial Narrow"/>
          <w:lang w:bidi="hr-HR"/>
        </w:rPr>
      </w:pPr>
    </w:p>
    <w:p w14:paraId="6E1DEE04" w14:textId="77777777" w:rsidR="00611AD1" w:rsidRDefault="00611AD1" w:rsidP="00611AD1">
      <w:pPr>
        <w:pStyle w:val="KeinLeerraum"/>
        <w:jc w:val="center"/>
        <w:rPr>
          <w:rFonts w:ascii="Arial Narrow" w:hAnsi="Arial Narrow"/>
          <w:b/>
        </w:rPr>
      </w:pPr>
      <w:r w:rsidRPr="00CA07DF">
        <w:rPr>
          <w:rFonts w:ascii="Arial Narrow" w:hAnsi="Arial Narrow"/>
          <w:b/>
        </w:rPr>
        <w:t>EVIDENCIJSKI BROJ NABAVE:</w:t>
      </w:r>
    </w:p>
    <w:p w14:paraId="0D4105D8" w14:textId="77777777" w:rsidR="00611AD1" w:rsidRPr="00CA07DF" w:rsidRDefault="00611AD1" w:rsidP="00611AD1">
      <w:pPr>
        <w:pStyle w:val="KeinLeerraum"/>
        <w:jc w:val="center"/>
        <w:rPr>
          <w:rFonts w:ascii="Arial Narrow" w:hAnsi="Arial Narrow"/>
          <w:b/>
        </w:rPr>
      </w:pPr>
    </w:p>
    <w:p w14:paraId="1289E2A6" w14:textId="77777777" w:rsidR="00611AD1" w:rsidRPr="00CA07DF" w:rsidRDefault="00611AD1" w:rsidP="00611AD1">
      <w:pPr>
        <w:pStyle w:val="KeinLeerraum"/>
        <w:jc w:val="center"/>
        <w:rPr>
          <w:rFonts w:ascii="Arial Narrow" w:hAnsi="Arial Narrow"/>
        </w:rPr>
      </w:pPr>
      <w:ins w:id="0" w:author="Drazen Celar" w:date="2018-10-08T23:14:00Z">
        <w:r w:rsidRPr="00CA07DF">
          <w:rPr>
            <w:rFonts w:ascii="Arial Narrow" w:hAnsi="Arial Narrow" w:cstheme="minorHAnsi"/>
            <w:bCs/>
          </w:rPr>
          <w:t xml:space="preserve">KK.04.1.1.01.0126 / </w:t>
        </w:r>
      </w:ins>
      <w:ins w:id="1" w:author="Drazen Celar" w:date="2018-10-08T22:58:00Z">
        <w:r w:rsidRPr="00CA07DF">
          <w:rPr>
            <w:rFonts w:ascii="Arial Narrow" w:hAnsi="Arial Narrow" w:cstheme="minorHAnsi"/>
            <w:bCs/>
          </w:rPr>
          <w:t>KOST-0</w:t>
        </w:r>
      </w:ins>
      <w:ins w:id="2" w:author="Drazen Celar" w:date="2018-10-21T10:22:00Z">
        <w:r w:rsidRPr="00CA07DF">
          <w:rPr>
            <w:rFonts w:ascii="Arial Narrow" w:hAnsi="Arial Narrow" w:cstheme="minorHAnsi"/>
            <w:bCs/>
          </w:rPr>
          <w:t>1</w:t>
        </w:r>
      </w:ins>
      <w:ins w:id="3" w:author="Drazen Celar" w:date="2018-10-08T22:58:00Z">
        <w:r w:rsidRPr="00CA07DF">
          <w:rPr>
            <w:rFonts w:ascii="Arial Narrow" w:hAnsi="Arial Narrow" w:cstheme="minorHAnsi"/>
            <w:bCs/>
          </w:rPr>
          <w:t>-20</w:t>
        </w:r>
      </w:ins>
      <w:r w:rsidRPr="00CA07DF">
        <w:rPr>
          <w:rFonts w:ascii="Arial Narrow" w:hAnsi="Arial Narrow" w:cstheme="minorHAnsi"/>
          <w:bCs/>
        </w:rPr>
        <w:t>21</w:t>
      </w:r>
    </w:p>
    <w:p w14:paraId="4EC8B01A" w14:textId="77777777" w:rsidR="00611AD1" w:rsidRDefault="00611AD1" w:rsidP="00611AD1">
      <w:pPr>
        <w:spacing w:before="720" w:after="0" w:line="276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PREDMET NABAVE:</w:t>
      </w:r>
    </w:p>
    <w:p w14:paraId="0418BF53" w14:textId="77777777" w:rsidR="00611AD1" w:rsidRPr="0095592E" w:rsidRDefault="00611AD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4" w:author="Drazen Celar" w:date="2018-10-21T10:26:00Z"/>
          <w:rFonts w:cstheme="minorHAnsi"/>
        </w:rPr>
        <w:pPrChange w:id="5" w:author="Drazen Celar" w:date="2018-10-21T10:26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6" w:author="Drazen Celar" w:date="2018-10-21T10:26:00Z">
        <w:r w:rsidRPr="0096376F" w:rsidDel="00BA4B0C">
          <w:rPr>
            <w:rFonts w:cstheme="minorHAnsi"/>
          </w:rPr>
          <w:delText xml:space="preserve">je </w:delText>
        </w:r>
      </w:del>
      <w:r w:rsidRPr="0096376F">
        <w:rPr>
          <w:rFonts w:cstheme="minorHAnsi"/>
        </w:rPr>
        <w:t>nabava</w:t>
      </w:r>
      <w:ins w:id="7" w:author="Drazen Celar" w:date="2018-10-21T10:27:00Z">
        <w:r w:rsidRPr="0095592E">
          <w:rPr>
            <w:rFonts w:cstheme="minorHAnsi"/>
          </w:rPr>
          <w:t xml:space="preserve"> i</w:t>
        </w:r>
      </w:ins>
      <w:del w:id="8" w:author="Drazen Celar" w:date="2018-10-21T10:26:00Z">
        <w:r w:rsidRPr="0096376F" w:rsidDel="00BA4B0C">
          <w:rPr>
            <w:rFonts w:cstheme="minorHAnsi"/>
          </w:rPr>
          <w:delText xml:space="preserve"> opreme,</w:delText>
        </w:r>
      </w:del>
      <w:r w:rsidRPr="0096376F">
        <w:rPr>
          <w:rFonts w:cstheme="minorHAnsi"/>
        </w:rPr>
        <w:t xml:space="preserve"> ugradnja </w:t>
      </w:r>
      <w:ins w:id="9" w:author="Drazen Celar" w:date="2018-10-21T10:27:00Z">
        <w:r w:rsidRPr="0095592E">
          <w:rPr>
            <w:rFonts w:cstheme="minorHAnsi"/>
          </w:rPr>
          <w:t xml:space="preserve">opreme </w:t>
        </w:r>
      </w:ins>
      <w:r w:rsidRPr="0096376F">
        <w:rPr>
          <w:rFonts w:cstheme="minorHAnsi"/>
        </w:rPr>
        <w:t xml:space="preserve">učinkovitijeg </w:t>
      </w:r>
      <w:del w:id="10" w:author="Drazen Celar" w:date="2018-10-21T10:27:00Z">
        <w:r w:rsidRPr="0096376F" w:rsidDel="00BA4B0C">
          <w:rPr>
            <w:rFonts w:cstheme="minorHAnsi"/>
          </w:rPr>
          <w:delText xml:space="preserve">LED </w:delText>
        </w:r>
      </w:del>
      <w:r w:rsidRPr="00CA07DF">
        <w:rPr>
          <w:rFonts w:cstheme="minorHAnsi"/>
        </w:rPr>
        <w:t>sustava unutarnje rasvjete</w:t>
      </w:r>
      <w:ins w:id="11" w:author="Drazen Celar" w:date="2018-10-21T10:29:00Z">
        <w:r w:rsidRPr="0095592E">
          <w:rPr>
            <w:rFonts w:cstheme="minorHAnsi"/>
          </w:rPr>
          <w:t xml:space="preserve"> </w:t>
        </w:r>
      </w:ins>
      <w:del w:id="12" w:author="Drazen Celar" w:date="2018-10-21T10:29:00Z">
        <w:r w:rsidRPr="0096376F" w:rsidDel="00BA4B0C">
          <w:rPr>
            <w:rFonts w:cstheme="minorHAnsi"/>
          </w:rPr>
          <w:delText>;</w:delText>
        </w:r>
      </w:del>
    </w:p>
    <w:p w14:paraId="44707984" w14:textId="77777777" w:rsidR="00611AD1" w:rsidRPr="0095592E" w:rsidRDefault="00611AD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jc w:val="both"/>
        <w:rPr>
          <w:ins w:id="13" w:author="Drazen Celar" w:date="2018-10-21T10:29:00Z"/>
          <w:rFonts w:cstheme="minorHAnsi"/>
        </w:rPr>
        <w:pPrChange w:id="14" w:author="Drazen Celar" w:date="2018-10-21T10:29:00Z">
          <w:pPr>
            <w:widowControl w:val="0"/>
            <w:autoSpaceDE w:val="0"/>
            <w:autoSpaceDN w:val="0"/>
            <w:adjustRightInd w:val="0"/>
            <w:spacing w:before="120" w:after="120"/>
          </w:pPr>
        </w:pPrChange>
      </w:pPr>
      <w:del w:id="15" w:author="Drazen Celar" w:date="2018-10-21T10:26:00Z">
        <w:r w:rsidRPr="0096376F" w:rsidDel="00BA4B0C">
          <w:rPr>
            <w:rFonts w:cstheme="minorHAnsi"/>
          </w:rPr>
          <w:delText xml:space="preserve"> i</w:delText>
        </w:r>
      </w:del>
      <w:del w:id="16" w:author="Drazen Celar" w:date="2018-10-21T10:29:00Z">
        <w:r w:rsidRPr="0096376F" w:rsidDel="00BA4B0C">
          <w:rPr>
            <w:rFonts w:cstheme="minorHAnsi"/>
          </w:rPr>
          <w:delText xml:space="preserve"> </w:delText>
        </w:r>
      </w:del>
      <w:r w:rsidRPr="00CA07DF">
        <w:rPr>
          <w:rFonts w:cstheme="minorHAnsi"/>
        </w:rPr>
        <w:t xml:space="preserve">izgradnja, mjerenje kvalitete električne energije, ishođenje odobrenja za rad elektrane od strane HEP-a i puštanje u rad fotonaponske elektrane ukupne DC snage od </w:t>
      </w:r>
      <w:ins w:id="17" w:author="Drazen Celar" w:date="2018-10-21T10:28:00Z">
        <w:r w:rsidRPr="0095592E">
          <w:rPr>
            <w:rFonts w:cstheme="minorHAnsi"/>
            <w:rPrChange w:id="18" w:author="Drazen Celar" w:date="2018-10-21T10:28:00Z">
              <w:rPr>
                <w:rFonts w:cstheme="minorHAnsi"/>
                <w:highlight w:val="yellow"/>
              </w:rPr>
            </w:rPrChange>
          </w:rPr>
          <w:t>349,92</w:t>
        </w:r>
      </w:ins>
      <w:del w:id="19" w:author="Drazen Celar" w:date="2018-10-21T10:28:00Z">
        <w:r w:rsidRPr="0095592E" w:rsidDel="00BA4B0C">
          <w:rPr>
            <w:rFonts w:cstheme="minorHAnsi"/>
            <w:rPrChange w:id="20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96376F">
        <w:rPr>
          <w:rFonts w:cstheme="minorHAnsi"/>
        </w:rPr>
        <w:t xml:space="preserve">kW i AC snage od </w:t>
      </w:r>
      <w:ins w:id="21" w:author="Drazen Celar" w:date="2018-10-21T10:28:00Z">
        <w:r w:rsidRPr="0095592E">
          <w:rPr>
            <w:rFonts w:cstheme="minorHAnsi"/>
            <w:rPrChange w:id="22" w:author="Drazen Celar" w:date="2018-10-21T10:28:00Z">
              <w:rPr>
                <w:rFonts w:cstheme="minorHAnsi"/>
                <w:highlight w:val="yellow"/>
              </w:rPr>
            </w:rPrChange>
          </w:rPr>
          <w:t xml:space="preserve">276 </w:t>
        </w:r>
      </w:ins>
      <w:del w:id="23" w:author="Drazen Celar" w:date="2018-10-21T10:28:00Z">
        <w:r w:rsidRPr="0095592E" w:rsidDel="00BA4B0C">
          <w:rPr>
            <w:rFonts w:cstheme="minorHAnsi"/>
            <w:rPrChange w:id="24" w:author="Drazen Celar" w:date="2018-10-21T10:28:00Z">
              <w:rPr>
                <w:highlight w:val="yellow"/>
              </w:rPr>
            </w:rPrChange>
          </w:rPr>
          <w:delText>______</w:delText>
        </w:r>
      </w:del>
      <w:r w:rsidRPr="0096376F">
        <w:rPr>
          <w:rFonts w:cstheme="minorHAnsi"/>
        </w:rPr>
        <w:t xml:space="preserve">kW, </w:t>
      </w:r>
    </w:p>
    <w:p w14:paraId="21A498BE" w14:textId="40A00281" w:rsidR="00D60261" w:rsidRPr="00D60C44" w:rsidRDefault="00EA57C1" w:rsidP="00407419">
      <w:pPr>
        <w:jc w:val="center"/>
        <w:rPr>
          <w:rFonts w:ascii="Arial Narrow" w:hAnsi="Arial Narrow"/>
          <w:b/>
          <w:sz w:val="32"/>
        </w:rPr>
        <w:sectPr w:rsidR="00D60261" w:rsidRPr="00D60C44" w:rsidSect="00D3504E">
          <w:headerReference w:type="default" r:id="rId9"/>
          <w:footerReference w:type="default" r:id="rId10"/>
          <w:pgSz w:w="11906" w:h="16838"/>
          <w:pgMar w:top="2268" w:right="1418" w:bottom="1418" w:left="1418" w:header="709" w:footer="709" w:gutter="0"/>
          <w:cols w:space="708"/>
          <w:docGrid w:linePitch="360"/>
        </w:sectPr>
      </w:pPr>
      <w:r>
        <w:rPr>
          <w:rFonts w:ascii="Arial Narrow" w:hAnsi="Arial Narrow"/>
          <w:b/>
          <w:sz w:val="32"/>
        </w:rPr>
        <w:br w:type="page"/>
      </w:r>
    </w:p>
    <w:p w14:paraId="72248642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7E3F7939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________________________________</w:t>
      </w:r>
    </w:p>
    <w:p w14:paraId="641A8B99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(naziv i sjedište banke)</w:t>
      </w:r>
    </w:p>
    <w:p w14:paraId="696A4B37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Broj:____________________________</w:t>
      </w:r>
    </w:p>
    <w:p w14:paraId="2DD466A1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48720CAC" w14:textId="054F73DD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_</w:t>
      </w:r>
      <w:r w:rsidR="00B40242">
        <w:rPr>
          <w:rFonts w:ascii="Arial Narrow" w:eastAsia="Times New Roman" w:hAnsi="Arial Narrow" w:cs="Arial"/>
          <w:lang w:bidi="en-US"/>
        </w:rPr>
        <w:t>_____________ , ____________2021</w:t>
      </w:r>
      <w:r w:rsidRPr="00935873">
        <w:rPr>
          <w:rFonts w:ascii="Arial Narrow" w:eastAsia="Times New Roman" w:hAnsi="Arial Narrow" w:cs="Arial"/>
          <w:lang w:bidi="en-US"/>
        </w:rPr>
        <w:t>.</w:t>
      </w:r>
    </w:p>
    <w:p w14:paraId="5A5D08AF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(mjesto i datum)</w:t>
      </w:r>
    </w:p>
    <w:p w14:paraId="3E23187C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bookmarkStart w:id="25" w:name="_GoBack"/>
      <w:bookmarkEnd w:id="25"/>
    </w:p>
    <w:p w14:paraId="636F3100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3BB7B2AE" w14:textId="77777777" w:rsidR="00935873" w:rsidRPr="00935873" w:rsidRDefault="00935873" w:rsidP="00935873">
      <w:pPr>
        <w:spacing w:after="0" w:line="240" w:lineRule="auto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1. Na zahtjev ponuditelja __________________________________________________________________________</w:t>
      </w:r>
    </w:p>
    <w:p w14:paraId="114E8359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 xml:space="preserve">     (naziv i sjedište ponuditelja), </w:t>
      </w:r>
    </w:p>
    <w:p w14:paraId="0C11A169" w14:textId="702B6981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 xml:space="preserve">a povodom poziva za nadmetanje </w:t>
      </w:r>
      <w:r>
        <w:rPr>
          <w:rFonts w:ascii="Arial Narrow" w:eastAsia="Times New Roman" w:hAnsi="Arial Narrow" w:cs="Arial"/>
          <w:lang w:bidi="en-US"/>
        </w:rPr>
        <w:t xml:space="preserve">evidencijski </w:t>
      </w:r>
      <w:r w:rsidRPr="00935873">
        <w:rPr>
          <w:rFonts w:ascii="Arial Narrow" w:eastAsia="Times New Roman" w:hAnsi="Arial Narrow" w:cs="Arial"/>
          <w:lang w:bidi="en-US"/>
        </w:rPr>
        <w:t>broj</w:t>
      </w:r>
      <w:r w:rsidRPr="00935873">
        <w:rPr>
          <w:rFonts w:ascii="Arial Narrow" w:eastAsia="Times New Roman" w:hAnsi="Arial Narrow" w:cs="Arial"/>
          <w:b/>
          <w:lang w:bidi="en-US"/>
        </w:rPr>
        <w:t xml:space="preserve"> ____________________</w:t>
      </w:r>
      <w:r w:rsidRPr="00935873">
        <w:rPr>
          <w:rFonts w:ascii="Arial Narrow" w:eastAsia="Times New Roman" w:hAnsi="Arial Narrow" w:cs="Arial"/>
          <w:lang w:bidi="en-US"/>
        </w:rPr>
        <w:t xml:space="preserve">, javno objavljenom na Internet stranici www.strukturnifondovi.hr. dana ________________, za </w:t>
      </w:r>
      <w:r>
        <w:rPr>
          <w:rFonts w:ascii="Arial Narrow" w:eastAsia="Times New Roman" w:hAnsi="Arial Narrow" w:cs="Arial"/>
          <w:lang w:bidi="en-US"/>
        </w:rPr>
        <w:t>________</w:t>
      </w:r>
      <w:r w:rsidR="00123E7C">
        <w:rPr>
          <w:rFonts w:ascii="Arial Narrow" w:eastAsia="Times New Roman" w:hAnsi="Arial Narrow" w:cs="Arial"/>
          <w:lang w:bidi="en-US"/>
        </w:rPr>
        <w:t>PREDMET NABAVE</w:t>
      </w:r>
      <w:r>
        <w:rPr>
          <w:rFonts w:ascii="Arial Narrow" w:eastAsia="Times New Roman" w:hAnsi="Arial Narrow" w:cs="Arial"/>
          <w:lang w:bidi="en-US"/>
        </w:rPr>
        <w:t>______________</w:t>
      </w:r>
      <w:r w:rsidRPr="00935873">
        <w:rPr>
          <w:rFonts w:ascii="Arial Narrow" w:eastAsia="Times New Roman" w:hAnsi="Arial Narrow" w:cs="Arial"/>
          <w:lang w:bidi="en-US"/>
        </w:rPr>
        <w:t xml:space="preserve"> a sve prema specifikacijama i uvjetima naznačenim u dokumentaciji o nabavi,</w:t>
      </w:r>
    </w:p>
    <w:p w14:paraId="1B69F5D7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__________________________________________________________________________</w:t>
      </w:r>
    </w:p>
    <w:p w14:paraId="4B08F187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 xml:space="preserve">                           (naziv i sjedište banke)</w:t>
      </w:r>
    </w:p>
    <w:p w14:paraId="31269944" w14:textId="50AEF300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 xml:space="preserve">se ovom Garancijom neopozivo obavezuje da će Naručitelju, društvu </w:t>
      </w:r>
      <w:r>
        <w:rPr>
          <w:rFonts w:ascii="Arial Narrow" w:eastAsia="Times New Roman" w:hAnsi="Arial Narrow" w:cs="Arial"/>
          <w:lang w:bidi="en-US"/>
        </w:rPr>
        <w:t>_______________________</w:t>
      </w:r>
      <w:r w:rsidRPr="00935873">
        <w:rPr>
          <w:rFonts w:ascii="Arial Narrow" w:eastAsia="Times New Roman" w:hAnsi="Arial Narrow" w:cs="Arial"/>
          <w:lang w:bidi="en-US"/>
        </w:rPr>
        <w:t xml:space="preserve">, na njegov prvi poziv i “bez prigovora” isplatiti iznos od </w:t>
      </w:r>
    </w:p>
    <w:p w14:paraId="30D29BA6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1AA9EFE5" w14:textId="1DA6A91E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b/>
          <w:lang w:bidi="en-US"/>
        </w:rPr>
      </w:pPr>
      <w:r>
        <w:rPr>
          <w:rFonts w:ascii="Arial Narrow" w:eastAsia="Times New Roman" w:hAnsi="Arial Narrow" w:cs="Arial"/>
          <w:b/>
          <w:lang w:bidi="en-US"/>
        </w:rPr>
        <w:t>__________</w:t>
      </w:r>
      <w:r w:rsidRPr="00935873">
        <w:rPr>
          <w:rFonts w:ascii="Arial Narrow" w:eastAsia="Times New Roman" w:hAnsi="Arial Narrow" w:cs="Arial"/>
          <w:b/>
          <w:lang w:bidi="en-US"/>
        </w:rPr>
        <w:t xml:space="preserve"> (slovima: </w:t>
      </w:r>
      <w:r>
        <w:rPr>
          <w:rFonts w:ascii="Arial Narrow" w:eastAsia="Times New Roman" w:hAnsi="Arial Narrow" w:cs="Arial"/>
          <w:b/>
          <w:lang w:bidi="en-US"/>
        </w:rPr>
        <w:t>____________________</w:t>
      </w:r>
      <w:r w:rsidRPr="00935873">
        <w:rPr>
          <w:rFonts w:ascii="Arial Narrow" w:eastAsia="Times New Roman" w:hAnsi="Arial Narrow" w:cs="Arial"/>
          <w:b/>
          <w:lang w:bidi="en-US"/>
        </w:rPr>
        <w:t>)</w:t>
      </w:r>
    </w:p>
    <w:p w14:paraId="0464EDB3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2EFFA6C6" w14:textId="713E8874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2. Obveza isplate po ovoj garanciji nastaje za slučaj odustajanja ponuditelja od svoje po</w:t>
      </w:r>
      <w:r w:rsidR="00D76DA1">
        <w:rPr>
          <w:rFonts w:ascii="Arial Narrow" w:eastAsia="Times New Roman" w:hAnsi="Arial Narrow" w:cs="Arial"/>
          <w:lang w:bidi="en-US"/>
        </w:rPr>
        <w:t xml:space="preserve">nude u roku njezine valjanosti, </w:t>
      </w:r>
      <w:r w:rsidRPr="00935873">
        <w:rPr>
          <w:rFonts w:ascii="Arial Narrow" w:eastAsia="Times New Roman" w:hAnsi="Arial Narrow" w:cs="Arial"/>
          <w:lang w:bidi="en-US"/>
        </w:rPr>
        <w:t xml:space="preserve">neprihvaćanja ispravka računske greške, odbijanja potpisivanja ugovora o nabavi, ili nedostavljanja jamstva za uredno ispunjenje ugovora o nabavi. </w:t>
      </w:r>
    </w:p>
    <w:p w14:paraId="20ADBCFE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4438258E" w14:textId="1FDB053F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 xml:space="preserve">3 . Obvezujemo se da ćemo na prvi pismeni zahtjev Naručitelja, u roku od </w:t>
      </w:r>
      <w:r w:rsidR="00704331">
        <w:rPr>
          <w:rFonts w:ascii="Arial Narrow" w:eastAsia="Times New Roman" w:hAnsi="Arial Narrow" w:cs="Arial"/>
          <w:lang w:bidi="en-US"/>
        </w:rPr>
        <w:t>10</w:t>
      </w:r>
      <w:r w:rsidRPr="00935873">
        <w:rPr>
          <w:rFonts w:ascii="Arial Narrow" w:eastAsia="Times New Roman" w:hAnsi="Arial Narrow" w:cs="Arial"/>
          <w:lang w:bidi="en-US"/>
        </w:rPr>
        <w:t xml:space="preserve"> dana od dana zaprimanja istog, isplatiti bilo koji iznos do punog iznosa Garancije, pod uvjetom da u pismenom zahtjevu Naručitelj navede da je iznos koji traži nastao kao rezultat </w:t>
      </w:r>
      <w:r w:rsidR="00D76DA1">
        <w:rPr>
          <w:rFonts w:ascii="Arial Narrow" w:eastAsia="Times New Roman" w:hAnsi="Arial Narrow" w:cs="Arial"/>
          <w:lang w:bidi="en-US"/>
        </w:rPr>
        <w:t>nekog od</w:t>
      </w:r>
      <w:r w:rsidRPr="00935873">
        <w:rPr>
          <w:rFonts w:ascii="Arial Narrow" w:eastAsia="Times New Roman" w:hAnsi="Arial Narrow" w:cs="Arial"/>
          <w:lang w:bidi="en-US"/>
        </w:rPr>
        <w:t xml:space="preserve"> uvjeta iz točke 2. ove Garancije bez obveza da se uz navedeni zahtjev dostavljaju dokazi ili obrazloženja na kojima se temelji zahtjev.</w:t>
      </w:r>
    </w:p>
    <w:p w14:paraId="390584CA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23C408CF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>4. Ova garancija važi do _____________________(90 dana od isteka roka za podnošenje ponude) i svaki zahtjev na temelju ove Garancije treba dostaviti Banci do tog roka, odnosno do uručivanja garancije za dobro izvršenje obveza iz ugovora.</w:t>
      </w:r>
    </w:p>
    <w:p w14:paraId="3292B55B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41443AD3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ab/>
      </w:r>
    </w:p>
    <w:p w14:paraId="71919787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796EFEF0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bookmarkStart w:id="26" w:name="_Hlk508104259"/>
      <w:r w:rsidRPr="00935873">
        <w:rPr>
          <w:rFonts w:ascii="Arial Narrow" w:eastAsia="Times New Roman" w:hAnsi="Arial Narrow" w:cs="Arial"/>
          <w:lang w:bidi="en-US"/>
        </w:rPr>
        <w:t>(naziv i sjedište banke)</w:t>
      </w:r>
      <w:r w:rsidRPr="00935873">
        <w:rPr>
          <w:rFonts w:ascii="Arial Narrow" w:eastAsia="Times New Roman" w:hAnsi="Arial Narrow" w:cs="Arial"/>
          <w:lang w:bidi="en-US"/>
        </w:rPr>
        <w:tab/>
        <w:t xml:space="preserve">           </w:t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  <w:t>(potpis ovlaštene osobe)</w:t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  <w:t>M.P.</w:t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</w:p>
    <w:p w14:paraId="323748C8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bookmarkEnd w:id="26"/>
    <w:p w14:paraId="0DEFE36C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46F453A4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  <w:r w:rsidRPr="00935873">
        <w:rPr>
          <w:rFonts w:ascii="Arial Narrow" w:eastAsia="Times New Roman" w:hAnsi="Arial Narrow" w:cs="Arial"/>
          <w:lang w:bidi="en-US"/>
        </w:rPr>
        <w:tab/>
      </w:r>
      <w:r w:rsidRPr="00935873">
        <w:rPr>
          <w:rFonts w:ascii="Arial Narrow" w:eastAsia="Times New Roman" w:hAnsi="Arial Narrow" w:cs="Arial"/>
          <w:lang w:bidi="en-US"/>
        </w:rPr>
        <w:tab/>
      </w:r>
    </w:p>
    <w:p w14:paraId="26399744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lang w:bidi="en-US"/>
        </w:rPr>
      </w:pPr>
    </w:p>
    <w:p w14:paraId="0A6CD9A2" w14:textId="77777777" w:rsidR="00935873" w:rsidRPr="00935873" w:rsidRDefault="00935873" w:rsidP="00935873">
      <w:pPr>
        <w:spacing w:after="0" w:line="240" w:lineRule="auto"/>
        <w:jc w:val="both"/>
        <w:rPr>
          <w:rFonts w:ascii="Arial Narrow" w:eastAsia="Times New Roman" w:hAnsi="Arial Narrow" w:cs="Arial"/>
          <w:i/>
          <w:lang w:bidi="en-US"/>
        </w:rPr>
      </w:pPr>
      <w:r w:rsidRPr="00935873">
        <w:rPr>
          <w:rFonts w:ascii="Arial Narrow" w:eastAsia="Times New Roman" w:hAnsi="Arial Narrow" w:cs="Arial"/>
          <w:i/>
          <w:lang w:bidi="en-US"/>
        </w:rPr>
        <w:t>NAPOMENA: Naručitelj  će prihvatiti samo onu izvornu garanciju banke koja u cijelosti sadržava tekst ovog obrasca</w:t>
      </w:r>
    </w:p>
    <w:p w14:paraId="7B1577D5" w14:textId="36B97C69" w:rsidR="00DE7061" w:rsidRPr="00736A07" w:rsidRDefault="00DE7061" w:rsidP="00935873">
      <w:pPr>
        <w:spacing w:after="0" w:line="240" w:lineRule="auto"/>
        <w:jc w:val="both"/>
        <w:rPr>
          <w:rFonts w:ascii="Arial Narrow" w:hAnsi="Arial Narrow"/>
          <w:b/>
        </w:rPr>
      </w:pPr>
    </w:p>
    <w:sectPr w:rsidR="00DE7061" w:rsidRPr="00736A07" w:rsidSect="00D60261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158FB" w14:textId="77777777" w:rsidR="009337ED" w:rsidRDefault="009337ED" w:rsidP="00530125">
      <w:pPr>
        <w:spacing w:after="0" w:line="240" w:lineRule="auto"/>
      </w:pPr>
      <w:r>
        <w:separator/>
      </w:r>
    </w:p>
  </w:endnote>
  <w:endnote w:type="continuationSeparator" w:id="0">
    <w:p w14:paraId="65B6BC4B" w14:textId="77777777" w:rsidR="009337ED" w:rsidRDefault="009337ED" w:rsidP="0053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ID Font+ 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ID Font+ F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CID Font+ F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C9302" w14:textId="77777777" w:rsidR="005655E3" w:rsidRPr="00F710AB" w:rsidRDefault="005655E3" w:rsidP="00F710AB">
    <w:pPr>
      <w:pStyle w:val="Fuzeile"/>
      <w:ind w:firstLine="708"/>
      <w:jc w:val="center"/>
      <w:rPr>
        <w:i/>
        <w:sz w:val="16"/>
      </w:rPr>
    </w:pPr>
    <w:r w:rsidRPr="00F710AB">
      <w:rPr>
        <w:i/>
        <w:noProof/>
        <w:sz w:val="16"/>
        <w:lang w:val="de-AT" w:eastAsia="de-A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A38E32" wp14:editId="3A92F100">
              <wp:simplePos x="0" y="0"/>
              <wp:positionH relativeFrom="page">
                <wp:align>left</wp:align>
              </wp:positionH>
              <wp:positionV relativeFrom="paragraph">
                <wp:posOffset>-275590</wp:posOffset>
              </wp:positionV>
              <wp:extent cx="7553325" cy="0"/>
              <wp:effectExtent l="0" t="0" r="28575" b="19050"/>
              <wp:wrapNone/>
              <wp:docPr id="15" name="Ravni povez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3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28C439CD" id="Ravni poveznik 1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-21.7pt" to="594.75pt,-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" strokecolor="black [3200]" strokeweight=".5pt">
              <v:stroke joinstyle="miter"/>
              <w10:wrap anchorx="page"/>
            </v:line>
          </w:pict>
        </mc:Fallback>
      </mc:AlternateContent>
    </w:r>
    <w:r w:rsidRPr="00F710AB">
      <w:rPr>
        <w:i/>
        <w:sz w:val="16"/>
      </w:rPr>
      <w:t>Projekt je sufinancirala Europska unija iz Europskog fonda za regionalni razvoj.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4BBC0" w14:textId="53E43DB5" w:rsidR="005655E3" w:rsidRPr="00F710AB" w:rsidRDefault="00123E7C" w:rsidP="00F710AB">
    <w:pPr>
      <w:pStyle w:val="Fuzeile"/>
      <w:ind w:firstLine="708"/>
      <w:jc w:val="center"/>
      <w:rPr>
        <w:i/>
        <w:sz w:val="16"/>
      </w:rPr>
    </w:pPr>
    <w:r>
      <w:rPr>
        <w:noProof/>
        <w:lang w:val="de-AT" w:eastAsia="de-AT"/>
      </w:rPr>
      <w:drawing>
        <wp:anchor distT="0" distB="0" distL="114300" distR="114300" simplePos="0" relativeHeight="251667456" behindDoc="0" locked="0" layoutInCell="1" allowOverlap="1" wp14:anchorId="76203386" wp14:editId="4C6595AA">
          <wp:simplePos x="0" y="0"/>
          <wp:positionH relativeFrom="page">
            <wp:posOffset>1186180</wp:posOffset>
          </wp:positionH>
          <wp:positionV relativeFrom="paragraph">
            <wp:posOffset>-9687560</wp:posOffset>
          </wp:positionV>
          <wp:extent cx="5800725" cy="1154430"/>
          <wp:effectExtent l="0" t="0" r="9525" b="7620"/>
          <wp:wrapSquare wrapText="bothSides"/>
          <wp:docPr id="1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0725" cy="1154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55E3"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96308" w14:textId="77777777" w:rsidR="009337ED" w:rsidRDefault="009337ED" w:rsidP="00530125">
      <w:pPr>
        <w:spacing w:after="0" w:line="240" w:lineRule="auto"/>
      </w:pPr>
      <w:r>
        <w:separator/>
      </w:r>
    </w:p>
  </w:footnote>
  <w:footnote w:type="continuationSeparator" w:id="0">
    <w:p w14:paraId="4899FC29" w14:textId="77777777" w:rsidR="009337ED" w:rsidRDefault="009337ED" w:rsidP="00530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C4BD1" w14:textId="17235868" w:rsidR="005655E3" w:rsidRPr="00BC4630" w:rsidRDefault="00BC4630" w:rsidP="00BC4630">
    <w:pPr>
      <w:pStyle w:val="Kopfzeile"/>
    </w:pPr>
    <w:r>
      <w:rPr>
        <w:noProof/>
        <w:lang w:val="de-AT" w:eastAsia="de-AT"/>
      </w:rPr>
      <w:drawing>
        <wp:anchor distT="0" distB="0" distL="114300" distR="114300" simplePos="0" relativeHeight="251665408" behindDoc="0" locked="0" layoutInCell="1" allowOverlap="1" wp14:anchorId="42034A8C" wp14:editId="52B9D46A">
          <wp:simplePos x="0" y="0"/>
          <wp:positionH relativeFrom="page">
            <wp:posOffset>1033780</wp:posOffset>
          </wp:positionH>
          <wp:positionV relativeFrom="paragraph">
            <wp:posOffset>-172085</wp:posOffset>
          </wp:positionV>
          <wp:extent cx="5800725" cy="1154430"/>
          <wp:effectExtent l="0" t="0" r="9525" b="7620"/>
          <wp:wrapSquare wrapText="bothSides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00725" cy="1154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5B947" w14:textId="082F614B" w:rsidR="005655E3" w:rsidRDefault="005655E3" w:rsidP="00437525">
    <w:pPr>
      <w:pStyle w:val="Kopfzeile"/>
      <w:tabs>
        <w:tab w:val="clear" w:pos="4536"/>
      </w:tabs>
    </w:pPr>
    <w:r w:rsidRPr="00AA3B05">
      <w:rPr>
        <w:noProof/>
        <w:lang w:eastAsia="hr-HR"/>
      </w:rP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E28EB"/>
    <w:multiLevelType w:val="hybridMultilevel"/>
    <w:tmpl w:val="0FF204C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21602"/>
    <w:multiLevelType w:val="hybridMultilevel"/>
    <w:tmpl w:val="54DAA8C4"/>
    <w:lvl w:ilvl="0" w:tplc="90800C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E3F6092"/>
    <w:multiLevelType w:val="hybridMultilevel"/>
    <w:tmpl w:val="2A0C6E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5FD0"/>
    <w:multiLevelType w:val="hybridMultilevel"/>
    <w:tmpl w:val="08888AE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B1B07"/>
    <w:multiLevelType w:val="hybridMultilevel"/>
    <w:tmpl w:val="06E29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B53C7"/>
    <w:multiLevelType w:val="hybridMultilevel"/>
    <w:tmpl w:val="ACE8BB56"/>
    <w:lvl w:ilvl="0" w:tplc="DFA2057C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102DB"/>
    <w:multiLevelType w:val="hybridMultilevel"/>
    <w:tmpl w:val="22D21B1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9498B"/>
    <w:multiLevelType w:val="hybridMultilevel"/>
    <w:tmpl w:val="FDB00A7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661FC"/>
    <w:multiLevelType w:val="hybridMultilevel"/>
    <w:tmpl w:val="AF4C8A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213341"/>
    <w:multiLevelType w:val="hybridMultilevel"/>
    <w:tmpl w:val="F75C425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25"/>
    <w:rsid w:val="00006BEF"/>
    <w:rsid w:val="000325C7"/>
    <w:rsid w:val="0003565C"/>
    <w:rsid w:val="00037C4F"/>
    <w:rsid w:val="0007426F"/>
    <w:rsid w:val="0008197A"/>
    <w:rsid w:val="00091E76"/>
    <w:rsid w:val="00093415"/>
    <w:rsid w:val="000E7213"/>
    <w:rsid w:val="000F787C"/>
    <w:rsid w:val="001059C6"/>
    <w:rsid w:val="00110B9D"/>
    <w:rsid w:val="00113816"/>
    <w:rsid w:val="00115EDE"/>
    <w:rsid w:val="00123E7C"/>
    <w:rsid w:val="00196B50"/>
    <w:rsid w:val="001A4B67"/>
    <w:rsid w:val="001C685A"/>
    <w:rsid w:val="001D29DB"/>
    <w:rsid w:val="001D42D1"/>
    <w:rsid w:val="001D5044"/>
    <w:rsid w:val="00261681"/>
    <w:rsid w:val="00277FDE"/>
    <w:rsid w:val="00282775"/>
    <w:rsid w:val="002973E1"/>
    <w:rsid w:val="002C1A25"/>
    <w:rsid w:val="002D259C"/>
    <w:rsid w:val="002D3494"/>
    <w:rsid w:val="002F4F49"/>
    <w:rsid w:val="002F6041"/>
    <w:rsid w:val="00303032"/>
    <w:rsid w:val="00325E20"/>
    <w:rsid w:val="00343EE5"/>
    <w:rsid w:val="00381C7A"/>
    <w:rsid w:val="00386C6F"/>
    <w:rsid w:val="00387DF6"/>
    <w:rsid w:val="003B067E"/>
    <w:rsid w:val="003E3A97"/>
    <w:rsid w:val="003F3CFA"/>
    <w:rsid w:val="00407419"/>
    <w:rsid w:val="00437525"/>
    <w:rsid w:val="004450E1"/>
    <w:rsid w:val="00456C44"/>
    <w:rsid w:val="00465B58"/>
    <w:rsid w:val="00474248"/>
    <w:rsid w:val="004763C2"/>
    <w:rsid w:val="00480CE8"/>
    <w:rsid w:val="004B13AE"/>
    <w:rsid w:val="004D5A03"/>
    <w:rsid w:val="004F5610"/>
    <w:rsid w:val="0050491F"/>
    <w:rsid w:val="00516B9A"/>
    <w:rsid w:val="00530125"/>
    <w:rsid w:val="005318A6"/>
    <w:rsid w:val="0053742B"/>
    <w:rsid w:val="00556201"/>
    <w:rsid w:val="005655E3"/>
    <w:rsid w:val="00584ED9"/>
    <w:rsid w:val="005924DA"/>
    <w:rsid w:val="00593972"/>
    <w:rsid w:val="005B309D"/>
    <w:rsid w:val="005D3415"/>
    <w:rsid w:val="005D499F"/>
    <w:rsid w:val="005E4305"/>
    <w:rsid w:val="005F6A00"/>
    <w:rsid w:val="00611AD1"/>
    <w:rsid w:val="00644C52"/>
    <w:rsid w:val="006457BF"/>
    <w:rsid w:val="00692E8A"/>
    <w:rsid w:val="006B0ADE"/>
    <w:rsid w:val="006B60B6"/>
    <w:rsid w:val="006C5C66"/>
    <w:rsid w:val="006E751D"/>
    <w:rsid w:val="00704331"/>
    <w:rsid w:val="00731DE1"/>
    <w:rsid w:val="00731F2B"/>
    <w:rsid w:val="00733F68"/>
    <w:rsid w:val="00736A07"/>
    <w:rsid w:val="00746305"/>
    <w:rsid w:val="00787EEC"/>
    <w:rsid w:val="00791502"/>
    <w:rsid w:val="007A75B2"/>
    <w:rsid w:val="007B1E58"/>
    <w:rsid w:val="007C5E86"/>
    <w:rsid w:val="007D42B4"/>
    <w:rsid w:val="007E1C49"/>
    <w:rsid w:val="007E6321"/>
    <w:rsid w:val="008026E9"/>
    <w:rsid w:val="008261DB"/>
    <w:rsid w:val="00850BF4"/>
    <w:rsid w:val="00861DC5"/>
    <w:rsid w:val="00884B49"/>
    <w:rsid w:val="00904B1B"/>
    <w:rsid w:val="009140D8"/>
    <w:rsid w:val="0093049F"/>
    <w:rsid w:val="009337ED"/>
    <w:rsid w:val="00935873"/>
    <w:rsid w:val="00941E93"/>
    <w:rsid w:val="009634AD"/>
    <w:rsid w:val="00974E51"/>
    <w:rsid w:val="00976773"/>
    <w:rsid w:val="009A0BF2"/>
    <w:rsid w:val="009B2C76"/>
    <w:rsid w:val="009E2A3E"/>
    <w:rsid w:val="009F7B38"/>
    <w:rsid w:val="00A13D3C"/>
    <w:rsid w:val="00A26B26"/>
    <w:rsid w:val="00A33842"/>
    <w:rsid w:val="00A37AD6"/>
    <w:rsid w:val="00A44630"/>
    <w:rsid w:val="00A52E7E"/>
    <w:rsid w:val="00A55566"/>
    <w:rsid w:val="00A71934"/>
    <w:rsid w:val="00A746CE"/>
    <w:rsid w:val="00AA3B05"/>
    <w:rsid w:val="00AB79B1"/>
    <w:rsid w:val="00AE70A8"/>
    <w:rsid w:val="00AF7D50"/>
    <w:rsid w:val="00B12240"/>
    <w:rsid w:val="00B257D6"/>
    <w:rsid w:val="00B40242"/>
    <w:rsid w:val="00B429C2"/>
    <w:rsid w:val="00B4678D"/>
    <w:rsid w:val="00B57784"/>
    <w:rsid w:val="00B65996"/>
    <w:rsid w:val="00B75E76"/>
    <w:rsid w:val="00B852F2"/>
    <w:rsid w:val="00BA1884"/>
    <w:rsid w:val="00BA7AEB"/>
    <w:rsid w:val="00BC4630"/>
    <w:rsid w:val="00BE6047"/>
    <w:rsid w:val="00C0700E"/>
    <w:rsid w:val="00C123B7"/>
    <w:rsid w:val="00C57C93"/>
    <w:rsid w:val="00C70A75"/>
    <w:rsid w:val="00C77D0A"/>
    <w:rsid w:val="00C871B7"/>
    <w:rsid w:val="00CA02EA"/>
    <w:rsid w:val="00CD4882"/>
    <w:rsid w:val="00CD7E65"/>
    <w:rsid w:val="00D0089B"/>
    <w:rsid w:val="00D03494"/>
    <w:rsid w:val="00D3504E"/>
    <w:rsid w:val="00D45A5E"/>
    <w:rsid w:val="00D45E14"/>
    <w:rsid w:val="00D60261"/>
    <w:rsid w:val="00D60C44"/>
    <w:rsid w:val="00D76DA1"/>
    <w:rsid w:val="00DA49CD"/>
    <w:rsid w:val="00DE1484"/>
    <w:rsid w:val="00DE7061"/>
    <w:rsid w:val="00DF03DC"/>
    <w:rsid w:val="00DF5CDA"/>
    <w:rsid w:val="00E1379F"/>
    <w:rsid w:val="00E2111E"/>
    <w:rsid w:val="00E26215"/>
    <w:rsid w:val="00E37BA2"/>
    <w:rsid w:val="00E73B8C"/>
    <w:rsid w:val="00EA57C1"/>
    <w:rsid w:val="00EB1206"/>
    <w:rsid w:val="00EC2FCC"/>
    <w:rsid w:val="00EE20FF"/>
    <w:rsid w:val="00F111B5"/>
    <w:rsid w:val="00F143DA"/>
    <w:rsid w:val="00F26C0C"/>
    <w:rsid w:val="00F40F38"/>
    <w:rsid w:val="00F42F42"/>
    <w:rsid w:val="00F442F0"/>
    <w:rsid w:val="00F46CC5"/>
    <w:rsid w:val="00F569D4"/>
    <w:rsid w:val="00F710AB"/>
    <w:rsid w:val="00F71A98"/>
    <w:rsid w:val="00FA46AD"/>
    <w:rsid w:val="00FB5B81"/>
    <w:rsid w:val="00FE5B23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6FF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125"/>
  </w:style>
  <w:style w:type="paragraph" w:styleId="Fuzeile">
    <w:name w:val="footer"/>
    <w:basedOn w:val="Standard"/>
    <w:link w:val="Fu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125"/>
  </w:style>
  <w:style w:type="paragraph" w:styleId="Listenabsatz">
    <w:name w:val="List Paragraph"/>
    <w:basedOn w:val="Standard"/>
    <w:uiPriority w:val="99"/>
    <w:qFormat/>
    <w:rsid w:val="00C123B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65996"/>
    <w:rPr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65996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5996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6599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Absatz-Standardschriftart"/>
    <w:uiPriority w:val="99"/>
    <w:unhideWhenUsed/>
    <w:rsid w:val="00A746CE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4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4E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4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4E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79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55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1DE1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973E1"/>
    <w:pPr>
      <w:keepNext/>
      <w:keepLines/>
      <w:spacing w:before="360" w:after="12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44C52"/>
    <w:pPr>
      <w:keepNext/>
      <w:keepLines/>
      <w:spacing w:before="240" w:after="240"/>
      <w:ind w:left="709"/>
      <w:outlineLvl w:val="1"/>
    </w:pPr>
    <w:rPr>
      <w:rFonts w:ascii="Arial Narrow" w:eastAsiaTheme="majorEastAsia" w:hAnsi="Arial Narrow" w:cstheme="majorBidi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0125"/>
  </w:style>
  <w:style w:type="paragraph" w:styleId="Fuzeile">
    <w:name w:val="footer"/>
    <w:basedOn w:val="Standard"/>
    <w:link w:val="FuzeileZchn"/>
    <w:uiPriority w:val="99"/>
    <w:unhideWhenUsed/>
    <w:rsid w:val="00530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0125"/>
  </w:style>
  <w:style w:type="paragraph" w:styleId="Listenabsatz">
    <w:name w:val="List Paragraph"/>
    <w:basedOn w:val="Standard"/>
    <w:uiPriority w:val="99"/>
    <w:qFormat/>
    <w:rsid w:val="00C123B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65996"/>
    <w:rPr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qFormat/>
    <w:rsid w:val="00B65996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59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65996"/>
    <w:rPr>
      <w:i/>
      <w:iCs/>
      <w:color w:val="5B9BD5" w:themeColor="accent1"/>
    </w:rPr>
  </w:style>
  <w:style w:type="paragraph" w:styleId="KeinLeerraum">
    <w:name w:val="No Spacing"/>
    <w:uiPriority w:val="1"/>
    <w:qFormat/>
    <w:rsid w:val="00B65996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973E1"/>
    <w:rPr>
      <w:rFonts w:ascii="Arial Narrow" w:eastAsiaTheme="majorEastAsia" w:hAnsi="Arial Narrow" w:cstheme="majorBidi"/>
      <w:sz w:val="32"/>
      <w:szCs w:val="32"/>
    </w:rPr>
  </w:style>
  <w:style w:type="character" w:styleId="SchwacheHervorhebung">
    <w:name w:val="Subtle Emphasis"/>
    <w:basedOn w:val="Absatz-Standardschriftart"/>
    <w:uiPriority w:val="19"/>
    <w:qFormat/>
    <w:rsid w:val="00B65996"/>
    <w:rPr>
      <w:i/>
      <w:iCs/>
      <w:color w:val="404040" w:themeColor="text1" w:themeTint="BF"/>
    </w:rPr>
  </w:style>
  <w:style w:type="character" w:styleId="Hyperlink">
    <w:name w:val="Hyperlink"/>
    <w:basedOn w:val="Absatz-Standardschriftart"/>
    <w:uiPriority w:val="99"/>
    <w:unhideWhenUsed/>
    <w:rsid w:val="00A746CE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44C52"/>
    <w:rPr>
      <w:rFonts w:ascii="Arial Narrow" w:eastAsiaTheme="majorEastAsia" w:hAnsi="Arial Narrow" w:cstheme="majorBidi"/>
      <w:sz w:val="26"/>
      <w:szCs w:val="26"/>
    </w:rPr>
  </w:style>
  <w:style w:type="paragraph" w:customStyle="1" w:styleId="Default">
    <w:name w:val="Default"/>
    <w:rsid w:val="004B13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4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74E5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74E5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4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4E5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4E51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E13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E1379F"/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55E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55E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55E3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31DE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9FF5A-B785-4ED0-880E-850F8A936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HT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Celar Drazen</cp:lastModifiedBy>
  <cp:revision>20</cp:revision>
  <cp:lastPrinted>2016-02-05T06:40:00Z</cp:lastPrinted>
  <dcterms:created xsi:type="dcterms:W3CDTF">2018-07-26T22:48:00Z</dcterms:created>
  <dcterms:modified xsi:type="dcterms:W3CDTF">2021-03-17T15:50:00Z</dcterms:modified>
</cp:coreProperties>
</file>