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10C" w:rsidDel="0047789B" w:rsidRDefault="00D1210C" w:rsidP="00D1210C">
      <w:pPr>
        <w:spacing w:after="0" w:line="240" w:lineRule="auto"/>
        <w:jc w:val="both"/>
        <w:rPr>
          <w:del w:id="0" w:author="Drazen Celar" w:date="2021-02-14T10:08:00Z"/>
          <w:rFonts w:ascii="Arial" w:eastAsia="Times New Roman" w:hAnsi="Arial" w:cs="Arial"/>
          <w:sz w:val="24"/>
          <w:szCs w:val="24"/>
          <w:lang w:eastAsia="hr-HR"/>
        </w:rPr>
      </w:pPr>
      <w:del w:id="1" w:author="Drazen Celar" w:date="2021-02-14T10:07:00Z">
        <w:r w:rsidRPr="00517C0D" w:rsidDel="0047789B">
          <w:rPr>
            <w:rFonts w:ascii="Arial" w:eastAsia="Times New Roman" w:hAnsi="Arial" w:cs="Arial"/>
            <w:sz w:val="24"/>
            <w:szCs w:val="24"/>
            <w:highlight w:val="yellow"/>
            <w:lang w:eastAsia="hr-HR"/>
          </w:rPr>
          <w:delText>__________________ (</w:delText>
        </w:r>
        <w:r w:rsidDel="0047789B">
          <w:rPr>
            <w:rFonts w:ascii="Arial" w:eastAsia="Times New Roman" w:hAnsi="Arial" w:cs="Arial"/>
            <w:sz w:val="24"/>
            <w:szCs w:val="24"/>
            <w:lang w:eastAsia="hr-HR"/>
          </w:rPr>
          <w:delText>naziv), sjedište, OIB</w:delText>
        </w:r>
      </w:del>
      <w:ins w:id="2" w:author="Drazen Celar" w:date="2021-02-14T10:07:00Z">
        <w:r w:rsidR="0047789B">
          <w:rPr>
            <w:rFonts w:ascii="Arial" w:eastAsia="Times New Roman" w:hAnsi="Arial" w:cs="Arial"/>
            <w:sz w:val="24"/>
            <w:szCs w:val="24"/>
            <w:lang w:eastAsia="hr-HR"/>
          </w:rPr>
          <w:t>Kostwein-proizvodnja strojeva d.o.o., Podravska 37, Varaždin</w:t>
        </w:r>
      </w:ins>
      <w:r>
        <w:rPr>
          <w:rFonts w:ascii="Arial" w:eastAsia="Times New Roman" w:hAnsi="Arial" w:cs="Arial"/>
          <w:sz w:val="24"/>
          <w:szCs w:val="24"/>
          <w:lang w:eastAsia="hr-HR"/>
        </w:rPr>
        <w:t>:</w:t>
      </w:r>
      <w:r w:rsidRPr="003F410D">
        <w:rPr>
          <w:rFonts w:ascii="Arial" w:eastAsia="Times New Roman" w:hAnsi="Arial" w:cs="Arial"/>
          <w:sz w:val="24"/>
          <w:szCs w:val="24"/>
          <w:lang w:eastAsia="hr-HR"/>
        </w:rPr>
        <w:t>,</w:t>
      </w:r>
      <w:del w:id="3" w:author="Drazen Celar" w:date="2021-02-14T10:07:00Z">
        <w:r w:rsidRPr="003F410D" w:rsidDel="0047789B">
          <w:rPr>
            <w:rFonts w:ascii="Arial" w:eastAsia="Times New Roman" w:hAnsi="Arial" w:cs="Arial"/>
            <w:sz w:val="24"/>
            <w:szCs w:val="24"/>
            <w:lang w:eastAsia="hr-HR"/>
          </w:rPr>
          <w:delText xml:space="preserve"> </w:delText>
        </w:r>
        <w:r w:rsidDel="0047789B">
          <w:rPr>
            <w:rFonts w:ascii="Arial" w:eastAsia="Times New Roman" w:hAnsi="Arial" w:cs="Arial"/>
            <w:sz w:val="24"/>
            <w:szCs w:val="24"/>
            <w:lang w:eastAsia="hr-HR"/>
          </w:rPr>
          <w:delText xml:space="preserve">       </w:delText>
        </w:r>
      </w:del>
      <w:r w:rsidRPr="003F410D">
        <w:rPr>
          <w:rFonts w:ascii="Arial" w:eastAsia="Times New Roman" w:hAnsi="Arial" w:cs="Arial"/>
          <w:sz w:val="24"/>
          <w:szCs w:val="24"/>
          <w:lang w:eastAsia="hr-HR"/>
        </w:rPr>
        <w:t xml:space="preserve">kojeg zastupa </w:t>
      </w:r>
      <w:del w:id="4" w:author="Drazen Celar" w:date="2021-02-14T10:07:00Z">
        <w:r w:rsidRPr="00517C0D" w:rsidDel="0047789B">
          <w:rPr>
            <w:rFonts w:ascii="Arial" w:eastAsia="Times New Roman" w:hAnsi="Arial" w:cs="Arial"/>
            <w:sz w:val="24"/>
            <w:szCs w:val="24"/>
            <w:highlight w:val="yellow"/>
            <w:lang w:eastAsia="hr-HR"/>
          </w:rPr>
          <w:delText>___________</w:delText>
        </w:r>
        <w:r w:rsidRPr="003F410D" w:rsidDel="0047789B">
          <w:rPr>
            <w:rFonts w:ascii="Arial" w:eastAsia="Times New Roman" w:hAnsi="Arial" w:cs="Arial"/>
            <w:sz w:val="24"/>
            <w:szCs w:val="24"/>
            <w:lang w:eastAsia="hr-HR"/>
          </w:rPr>
          <w:delText xml:space="preserve"> </w:delText>
        </w:r>
      </w:del>
      <w:ins w:id="5" w:author="Drazen Celar" w:date="2021-02-14T10:07:00Z">
        <w:r w:rsidR="0047789B">
          <w:rPr>
            <w:rFonts w:ascii="Arial" w:eastAsia="Times New Roman" w:hAnsi="Arial" w:cs="Arial"/>
            <w:sz w:val="24"/>
            <w:szCs w:val="24"/>
            <w:lang w:eastAsia="hr-HR"/>
          </w:rPr>
          <w:t xml:space="preserve">Ulrike Schrott-Kostwein i </w:t>
        </w:r>
      </w:ins>
      <w:ins w:id="6" w:author="Drazen Celar" w:date="2021-02-14T10:08:00Z">
        <w:r w:rsidR="0047789B">
          <w:rPr>
            <w:rFonts w:ascii="Arial" w:eastAsia="Times New Roman" w:hAnsi="Arial" w:cs="Arial"/>
            <w:sz w:val="24"/>
            <w:szCs w:val="24"/>
            <w:lang w:eastAsia="hr-HR"/>
          </w:rPr>
          <w:t>Tomsilav Gluhak</w:t>
        </w:r>
      </w:ins>
    </w:p>
    <w:p w:rsidR="00D1210C" w:rsidRPr="003F410D" w:rsidRDefault="0047789B" w:rsidP="00D1210C">
      <w:pPr>
        <w:spacing w:after="0" w:line="240" w:lineRule="auto"/>
        <w:jc w:val="both"/>
        <w:rPr>
          <w:rFonts w:ascii="Arial" w:eastAsia="Times New Roman" w:hAnsi="Arial" w:cs="Arial"/>
          <w:sz w:val="24"/>
          <w:szCs w:val="24"/>
          <w:lang w:eastAsia="hr-HR"/>
        </w:rPr>
      </w:pPr>
      <w:ins w:id="7" w:author="Drazen Celar" w:date="2021-02-14T10:08:00Z">
        <w:r>
          <w:rPr>
            <w:rFonts w:ascii="Arial" w:eastAsia="Times New Roman" w:hAnsi="Arial" w:cs="Arial"/>
            <w:sz w:val="24"/>
            <w:szCs w:val="24"/>
            <w:lang w:eastAsia="hr-HR"/>
          </w:rPr>
          <w:t xml:space="preserve"> </w:t>
        </w:r>
      </w:ins>
      <w:r w:rsidR="00D1210C" w:rsidRPr="003F410D">
        <w:rPr>
          <w:rFonts w:ascii="Arial" w:eastAsia="Times New Roman" w:hAnsi="Arial" w:cs="Arial"/>
          <w:sz w:val="24"/>
          <w:szCs w:val="24"/>
          <w:lang w:eastAsia="hr-HR"/>
        </w:rPr>
        <w:t xml:space="preserve">(u daljnjem tekstu: Naručitelj), s jedne strane </w:t>
      </w:r>
    </w:p>
    <w:p w:rsidR="00D1210C" w:rsidRPr="003F410D" w:rsidRDefault="00D1210C" w:rsidP="00D1210C">
      <w:pPr>
        <w:spacing w:after="0" w:line="240" w:lineRule="auto"/>
        <w:jc w:val="both"/>
        <w:rPr>
          <w:rFonts w:ascii="Arial" w:eastAsia="Times New Roman" w:hAnsi="Arial" w:cs="Arial"/>
          <w:b/>
          <w:sz w:val="24"/>
          <w:szCs w:val="24"/>
          <w:lang w:eastAsia="hr-HR"/>
        </w:rPr>
      </w:pPr>
    </w:p>
    <w:p w:rsidR="00D1210C" w:rsidRPr="003F410D" w:rsidRDefault="00D1210C" w:rsidP="00D1210C">
      <w:pPr>
        <w:spacing w:after="0" w:line="240" w:lineRule="auto"/>
        <w:jc w:val="center"/>
        <w:rPr>
          <w:rFonts w:ascii="Arial" w:eastAsia="Times New Roman" w:hAnsi="Arial" w:cs="Arial"/>
          <w:sz w:val="24"/>
          <w:szCs w:val="24"/>
          <w:lang w:eastAsia="hr-HR"/>
        </w:rPr>
      </w:pPr>
      <w:r w:rsidRPr="003F410D">
        <w:rPr>
          <w:rFonts w:ascii="Arial" w:eastAsia="Times New Roman" w:hAnsi="Arial" w:cs="Arial"/>
          <w:sz w:val="24"/>
          <w:szCs w:val="24"/>
          <w:lang w:eastAsia="hr-HR"/>
        </w:rPr>
        <w:t>i</w:t>
      </w:r>
    </w:p>
    <w:p w:rsidR="00D1210C" w:rsidRPr="003F410D" w:rsidRDefault="00D1210C" w:rsidP="00D1210C">
      <w:pPr>
        <w:spacing w:after="0" w:line="240" w:lineRule="auto"/>
        <w:jc w:val="center"/>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517C0D">
        <w:rPr>
          <w:rFonts w:ascii="Arial" w:eastAsia="Times New Roman" w:hAnsi="Arial" w:cs="Arial"/>
          <w:sz w:val="24"/>
          <w:szCs w:val="24"/>
          <w:highlight w:val="yellow"/>
          <w:lang w:eastAsia="hr-HR"/>
        </w:rPr>
        <w:t>__________________</w:t>
      </w:r>
      <w:r w:rsidRPr="003F410D">
        <w:rPr>
          <w:rFonts w:ascii="Arial" w:eastAsia="Times New Roman" w:hAnsi="Arial" w:cs="Arial"/>
          <w:sz w:val="24"/>
          <w:szCs w:val="24"/>
          <w:lang w:eastAsia="hr-HR"/>
        </w:rPr>
        <w:t xml:space="preserve"> (naziv), sjedište, OIB:, kojeg zastupa </w:t>
      </w:r>
      <w:r w:rsidRPr="00517C0D">
        <w:rPr>
          <w:rFonts w:ascii="Arial" w:eastAsia="Times New Roman" w:hAnsi="Arial" w:cs="Arial"/>
          <w:sz w:val="24"/>
          <w:szCs w:val="24"/>
          <w:highlight w:val="yellow"/>
          <w:lang w:eastAsia="hr-HR"/>
        </w:rPr>
        <w:t>__________________________________,</w:t>
      </w:r>
      <w:r w:rsidRPr="003F410D">
        <w:rPr>
          <w:rFonts w:ascii="Arial" w:eastAsia="Times New Roman" w:hAnsi="Arial" w:cs="Arial"/>
          <w:sz w:val="24"/>
          <w:szCs w:val="24"/>
          <w:lang w:eastAsia="hr-HR"/>
        </w:rPr>
        <w:t xml:space="preserve"> (u daljnjem tekstu: Izvođač), s druge strane, </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Del="007D4412" w:rsidRDefault="00D1210C" w:rsidP="00D1210C">
      <w:pPr>
        <w:spacing w:after="0" w:line="240" w:lineRule="auto"/>
        <w:jc w:val="both"/>
        <w:rPr>
          <w:del w:id="8" w:author="Celar Drazen" w:date="2021-02-16T09:58:00Z"/>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na temelju </w:t>
      </w:r>
      <w:r w:rsidRPr="0035704F">
        <w:rPr>
          <w:rFonts w:ascii="Arial" w:eastAsia="Times New Roman" w:hAnsi="Arial" w:cs="Arial"/>
          <w:sz w:val="24"/>
          <w:szCs w:val="24"/>
          <w:lang w:eastAsia="hr-HR"/>
        </w:rPr>
        <w:t>Odluke o odabiru</w:t>
      </w:r>
      <w:r w:rsidRPr="003F410D">
        <w:rPr>
          <w:rFonts w:ascii="Arial" w:eastAsia="Times New Roman" w:hAnsi="Arial" w:cs="Arial"/>
          <w:sz w:val="24"/>
          <w:szCs w:val="24"/>
          <w:lang w:eastAsia="hr-HR"/>
        </w:rPr>
        <w:t xml:space="preserve"> broj: </w:t>
      </w:r>
      <w:r w:rsidRPr="00517C0D">
        <w:rPr>
          <w:rFonts w:ascii="Arial" w:eastAsia="Times New Roman" w:hAnsi="Arial" w:cs="Arial"/>
          <w:sz w:val="24"/>
          <w:szCs w:val="24"/>
          <w:highlight w:val="yellow"/>
          <w:lang w:eastAsia="hr-HR"/>
        </w:rPr>
        <w:t>_________</w:t>
      </w:r>
      <w:r w:rsidRPr="003F410D">
        <w:rPr>
          <w:rFonts w:ascii="Arial" w:eastAsia="Times New Roman" w:hAnsi="Arial" w:cs="Arial"/>
          <w:sz w:val="24"/>
          <w:szCs w:val="24"/>
          <w:lang w:eastAsia="hr-HR"/>
        </w:rPr>
        <w:t xml:space="preserve"> od </w:t>
      </w:r>
      <w:r w:rsidRPr="00517C0D">
        <w:rPr>
          <w:rFonts w:ascii="Arial" w:eastAsia="Times New Roman" w:hAnsi="Arial" w:cs="Arial"/>
          <w:sz w:val="24"/>
          <w:szCs w:val="24"/>
          <w:highlight w:val="yellow"/>
          <w:lang w:eastAsia="hr-HR"/>
        </w:rPr>
        <w:t>_________,</w:t>
      </w:r>
      <w:r>
        <w:rPr>
          <w:rFonts w:ascii="Arial" w:eastAsia="Times New Roman" w:hAnsi="Arial" w:cs="Arial"/>
          <w:sz w:val="24"/>
          <w:szCs w:val="24"/>
          <w:lang w:eastAsia="hr-HR"/>
        </w:rPr>
        <w:t xml:space="preserve"> donijete u postupku </w:t>
      </w:r>
      <w:r w:rsidRPr="003F410D">
        <w:rPr>
          <w:rFonts w:ascii="Arial" w:eastAsia="Times New Roman" w:hAnsi="Arial" w:cs="Arial"/>
          <w:sz w:val="24"/>
          <w:szCs w:val="24"/>
          <w:lang w:eastAsia="hr-HR"/>
        </w:rPr>
        <w:t xml:space="preserve">nadmetanja broj: </w:t>
      </w:r>
      <w:r w:rsidRPr="00517C0D">
        <w:rPr>
          <w:rFonts w:ascii="Arial" w:eastAsia="Times New Roman" w:hAnsi="Arial" w:cs="Arial"/>
          <w:sz w:val="24"/>
          <w:szCs w:val="24"/>
          <w:highlight w:val="yellow"/>
          <w:lang w:eastAsia="hr-HR"/>
        </w:rPr>
        <w:t>_______________,</w:t>
      </w:r>
      <w:r w:rsidRPr="003F410D">
        <w:rPr>
          <w:rFonts w:ascii="Arial" w:eastAsia="Times New Roman" w:hAnsi="Arial" w:cs="Arial"/>
          <w:sz w:val="24"/>
          <w:szCs w:val="24"/>
          <w:lang w:eastAsia="hr-HR"/>
        </w:rPr>
        <w:t xml:space="preserve"> za</w:t>
      </w:r>
      <w:del w:id="9" w:author="Celar Drazen" w:date="2021-02-16T09:58:00Z">
        <w:r w:rsidDel="007D4412">
          <w:rPr>
            <w:rFonts w:ascii="Arial" w:eastAsia="Times New Roman" w:hAnsi="Arial" w:cs="Arial"/>
            <w:sz w:val="24"/>
            <w:szCs w:val="24"/>
            <w:lang w:eastAsia="hr-HR"/>
          </w:rPr>
          <w:delText xml:space="preserve"> izgradnju</w:delText>
        </w:r>
      </w:del>
      <w:r>
        <w:rPr>
          <w:rFonts w:ascii="Arial" w:eastAsia="Times New Roman" w:hAnsi="Arial" w:cs="Arial"/>
          <w:sz w:val="24"/>
          <w:szCs w:val="24"/>
          <w:lang w:eastAsia="hr-HR"/>
        </w:rPr>
        <w:t xml:space="preserve"> „</w:t>
      </w:r>
      <w:ins w:id="10" w:author="Celar Drazen" w:date="2021-02-16T09:58:00Z">
        <w:r w:rsidR="007D4412" w:rsidRPr="007D4412">
          <w:rPr>
            <w:rFonts w:ascii="Arial" w:eastAsia="Times New Roman" w:hAnsi="Arial" w:cs="Arial"/>
            <w:sz w:val="24"/>
            <w:szCs w:val="24"/>
            <w:lang w:eastAsia="hr-HR"/>
          </w:rPr>
          <w:t>Izgradnja fotonaponske elektrane Kostwein-proizvodnja strojeva za potrebe proizvodnog pogona i zamjene rasvjete u proizvodnom pogonu</w:t>
        </w:r>
      </w:ins>
      <w:del w:id="11" w:author="Celar Drazen" w:date="2021-02-16T09:58:00Z">
        <w:r w:rsidDel="007D4412">
          <w:rPr>
            <w:rFonts w:ascii="Arial" w:eastAsia="Times New Roman" w:hAnsi="Arial" w:cs="Arial"/>
            <w:sz w:val="24"/>
            <w:szCs w:val="24"/>
            <w:lang w:eastAsia="hr-HR"/>
          </w:rPr>
          <w:delText>Fotonaponske elektrane</w:delText>
        </w:r>
        <w:r w:rsidRPr="003F410D" w:rsidDel="007D4412">
          <w:rPr>
            <w:rFonts w:ascii="Arial" w:eastAsia="Times New Roman" w:hAnsi="Arial" w:cs="Arial"/>
            <w:sz w:val="24"/>
            <w:szCs w:val="24"/>
            <w:lang w:eastAsia="hr-HR"/>
          </w:rPr>
          <w:delText xml:space="preserve"> za vlastitu potrošnju</w:delText>
        </w:r>
      </w:del>
      <w:r w:rsidRPr="003F410D">
        <w:rPr>
          <w:rFonts w:ascii="Arial" w:eastAsia="Times New Roman" w:hAnsi="Arial" w:cs="Arial"/>
          <w:sz w:val="24"/>
          <w:szCs w:val="24"/>
          <w:lang w:eastAsia="hr-HR"/>
        </w:rPr>
        <w:t xml:space="preserve">“, </w:t>
      </w:r>
      <w:ins w:id="12" w:author="Celar Drazen" w:date="2021-02-16T09:58:00Z">
        <w:r w:rsidR="007D4412">
          <w:rPr>
            <w:rFonts w:ascii="Arial" w:eastAsia="Times New Roman" w:hAnsi="Arial" w:cs="Arial"/>
            <w:sz w:val="24"/>
            <w:szCs w:val="24"/>
            <w:lang w:eastAsia="hr-HR"/>
          </w:rPr>
          <w:t xml:space="preserve"> </w:t>
        </w:r>
      </w:ins>
    </w:p>
    <w:p w:rsidR="00D1210C" w:rsidRPr="003F410D" w:rsidDel="007D4412" w:rsidRDefault="00D1210C" w:rsidP="00D1210C">
      <w:pPr>
        <w:spacing w:after="0" w:line="240" w:lineRule="auto"/>
        <w:jc w:val="both"/>
        <w:rPr>
          <w:del w:id="13" w:author="Celar Drazen" w:date="2021-02-16T09:58:00Z"/>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sklopili su</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24ED0" w:rsidP="00D1210C">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PRIJEDLOG UGOVORA </w:t>
      </w:r>
    </w:p>
    <w:p w:rsidR="00D1210C" w:rsidRPr="003F410D" w:rsidRDefault="00D1210C" w:rsidP="00D1210C">
      <w:pPr>
        <w:spacing w:after="0" w:line="240" w:lineRule="auto"/>
        <w:ind w:left="2127" w:hanging="1843"/>
        <w:jc w:val="center"/>
        <w:rPr>
          <w:rFonts w:ascii="Arial" w:eastAsia="Times New Roman" w:hAnsi="Arial" w:cs="Arial"/>
          <w:b/>
          <w:sz w:val="24"/>
          <w:szCs w:val="24"/>
          <w:lang w:eastAsia="hr-HR"/>
        </w:rPr>
      </w:pPr>
      <w:r>
        <w:rPr>
          <w:rFonts w:ascii="Arial" w:eastAsia="Times New Roman" w:hAnsi="Arial" w:cs="Arial"/>
          <w:b/>
          <w:sz w:val="24"/>
          <w:szCs w:val="24"/>
          <w:lang w:eastAsia="hr-HR"/>
        </w:rPr>
        <w:t>o izgradnji fotonaponske elektrane</w:t>
      </w:r>
      <w:r w:rsidRPr="003F410D">
        <w:rPr>
          <w:rFonts w:ascii="Arial" w:eastAsia="Times New Roman" w:hAnsi="Arial" w:cs="Arial"/>
          <w:b/>
          <w:sz w:val="24"/>
          <w:szCs w:val="24"/>
          <w:lang w:eastAsia="hr-HR"/>
        </w:rPr>
        <w:t xml:space="preserve"> za vlastitu potrošnju </w:t>
      </w:r>
      <w:r w:rsidR="00D24ED0">
        <w:rPr>
          <w:rStyle w:val="Funotenzeichen"/>
          <w:rFonts w:ascii="Arial" w:eastAsia="Times New Roman" w:hAnsi="Arial" w:cs="Arial"/>
          <w:b/>
          <w:sz w:val="24"/>
          <w:szCs w:val="24"/>
          <w:lang w:eastAsia="hr-HR"/>
        </w:rPr>
        <w:footnoteReference w:id="1"/>
      </w:r>
    </w:p>
    <w:p w:rsidR="00D1210C" w:rsidRPr="003F410D" w:rsidRDefault="00D1210C" w:rsidP="00D1210C">
      <w:pPr>
        <w:spacing w:after="0" w:line="240" w:lineRule="auto"/>
        <w:ind w:left="2127" w:hanging="1843"/>
        <w:jc w:val="center"/>
        <w:rPr>
          <w:rFonts w:ascii="Arial" w:eastAsia="Times New Roman" w:hAnsi="Arial" w:cs="Arial"/>
          <w:sz w:val="24"/>
          <w:szCs w:val="24"/>
          <w:lang w:eastAsia="hr-HR"/>
        </w:rPr>
      </w:pPr>
    </w:p>
    <w:p w:rsidR="00D1210C" w:rsidRPr="003F410D" w:rsidRDefault="00D1210C" w:rsidP="00D1210C">
      <w:pPr>
        <w:spacing w:after="0" w:line="240" w:lineRule="auto"/>
        <w:ind w:left="2127" w:hanging="1843"/>
        <w:jc w:val="center"/>
        <w:rPr>
          <w:rFonts w:ascii="Arial" w:eastAsia="Times New Roman" w:hAnsi="Arial" w:cs="Arial"/>
          <w:sz w:val="24"/>
          <w:szCs w:val="24"/>
          <w:lang w:eastAsia="hr-HR"/>
        </w:rPr>
      </w:pPr>
    </w:p>
    <w:p w:rsidR="00D1210C" w:rsidRPr="003F410D" w:rsidRDefault="00D1210C" w:rsidP="00D1210C">
      <w:pPr>
        <w:spacing w:after="0" w:line="240" w:lineRule="auto"/>
        <w:rPr>
          <w:rFonts w:ascii="Arial" w:eastAsia="Times New Roman" w:hAnsi="Arial" w:cs="Arial"/>
          <w:b/>
          <w:sz w:val="24"/>
          <w:szCs w:val="24"/>
          <w:lang w:eastAsia="hr-HR"/>
        </w:rPr>
      </w:pPr>
      <w:r w:rsidRPr="003F410D">
        <w:rPr>
          <w:rFonts w:ascii="Arial" w:eastAsia="Times New Roman" w:hAnsi="Arial" w:cs="Arial"/>
          <w:b/>
          <w:sz w:val="24"/>
          <w:szCs w:val="24"/>
          <w:lang w:eastAsia="hr-HR"/>
        </w:rPr>
        <w:t>PREDMET UGOVORA</w:t>
      </w:r>
    </w:p>
    <w:p w:rsidR="00D1210C" w:rsidRPr="003F410D" w:rsidRDefault="00D1210C" w:rsidP="00D1210C">
      <w:pPr>
        <w:spacing w:after="0" w:line="240" w:lineRule="auto"/>
        <w:rPr>
          <w:rFonts w:ascii="Arial" w:eastAsia="Times New Roman" w:hAnsi="Arial" w:cs="Arial"/>
          <w:b/>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1.</w:t>
      </w:r>
    </w:p>
    <w:p w:rsidR="00D1210C" w:rsidRPr="003F410D" w:rsidRDefault="00D1210C" w:rsidP="00D1210C">
      <w:pPr>
        <w:spacing w:after="0" w:line="240" w:lineRule="auto"/>
        <w:jc w:val="center"/>
        <w:rPr>
          <w:rFonts w:ascii="Arial" w:eastAsia="Times New Roman" w:hAnsi="Arial" w:cs="Arial"/>
          <w:sz w:val="24"/>
          <w:szCs w:val="24"/>
          <w:lang w:eastAsia="hr-HR"/>
        </w:rPr>
      </w:pPr>
    </w:p>
    <w:p w:rsidR="00D1210C" w:rsidRDefault="00D1210C" w:rsidP="00D34CA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Ugovorne stranke suglasno utvrđuju da je predmet ovog ugovora </w:t>
      </w:r>
      <w:r w:rsidR="00D34CAC" w:rsidRPr="00D34CAC">
        <w:rPr>
          <w:rFonts w:ascii="Arial" w:eastAsia="Times New Roman" w:hAnsi="Arial" w:cs="Arial"/>
          <w:sz w:val="24"/>
          <w:szCs w:val="24"/>
          <w:lang w:eastAsia="hr-HR"/>
        </w:rPr>
        <w:t xml:space="preserve">nabava opreme, ugradnja učinkovitijeg LED sustava unutarnje rasvjete; i izgradnja, mjerenje kvalitete električne energije, ishođenje odobrenja za rad elektrane od strane HEP-a i puštanje u rad fotonaponske elektrane ukupne DC snage </w:t>
      </w:r>
      <w:r w:rsidR="00D34CAC" w:rsidRPr="0047789B">
        <w:rPr>
          <w:rFonts w:ascii="Arial" w:eastAsia="Times New Roman" w:hAnsi="Arial" w:cs="Arial"/>
          <w:sz w:val="24"/>
          <w:szCs w:val="24"/>
          <w:lang w:eastAsia="hr-HR"/>
        </w:rPr>
        <w:t xml:space="preserve">od </w:t>
      </w:r>
      <w:ins w:id="14" w:author="Drazen Celar" w:date="2021-02-14T10:08:00Z">
        <w:r w:rsidR="0047789B" w:rsidRPr="0047789B">
          <w:rPr>
            <w:rFonts w:ascii="Arial" w:eastAsia="Times New Roman" w:hAnsi="Arial" w:cs="Arial"/>
            <w:sz w:val="24"/>
            <w:szCs w:val="24"/>
            <w:lang w:eastAsia="hr-HR"/>
            <w:rPrChange w:id="15" w:author="Drazen Celar" w:date="2021-02-14T10:08:00Z">
              <w:rPr>
                <w:rFonts w:ascii="Arial" w:eastAsia="Times New Roman" w:hAnsi="Arial" w:cs="Arial"/>
                <w:sz w:val="24"/>
                <w:szCs w:val="24"/>
                <w:highlight w:val="yellow"/>
                <w:lang w:eastAsia="hr-HR"/>
              </w:rPr>
            </w:rPrChange>
          </w:rPr>
          <w:t xml:space="preserve">349,92 </w:t>
        </w:r>
      </w:ins>
      <w:del w:id="16" w:author="Drazen Celar" w:date="2021-02-14T10:08:00Z">
        <w:r w:rsidR="00D34CAC" w:rsidRPr="0047789B" w:rsidDel="0047789B">
          <w:rPr>
            <w:rFonts w:ascii="Arial" w:eastAsia="Times New Roman" w:hAnsi="Arial" w:cs="Arial"/>
            <w:sz w:val="24"/>
            <w:szCs w:val="24"/>
            <w:lang w:eastAsia="hr-HR"/>
            <w:rPrChange w:id="17" w:author="Drazen Celar" w:date="2021-02-14T10:08:00Z">
              <w:rPr>
                <w:rFonts w:ascii="Arial" w:eastAsia="Times New Roman" w:hAnsi="Arial" w:cs="Arial"/>
                <w:sz w:val="24"/>
                <w:szCs w:val="24"/>
                <w:highlight w:val="yellow"/>
                <w:lang w:eastAsia="hr-HR"/>
              </w:rPr>
            </w:rPrChange>
          </w:rPr>
          <w:delText>______</w:delText>
        </w:r>
      </w:del>
      <w:r w:rsidR="00D34CAC" w:rsidRPr="0047789B">
        <w:rPr>
          <w:rFonts w:ascii="Arial" w:eastAsia="Times New Roman" w:hAnsi="Arial" w:cs="Arial"/>
          <w:sz w:val="24"/>
          <w:szCs w:val="24"/>
          <w:lang w:eastAsia="hr-HR"/>
        </w:rPr>
        <w:t xml:space="preserve">kW i AC snage od </w:t>
      </w:r>
      <w:ins w:id="18" w:author="Drazen Celar" w:date="2021-02-14T10:08:00Z">
        <w:r w:rsidR="0047789B" w:rsidRPr="0047789B">
          <w:rPr>
            <w:rFonts w:ascii="Arial" w:eastAsia="Times New Roman" w:hAnsi="Arial" w:cs="Arial"/>
            <w:sz w:val="24"/>
            <w:szCs w:val="24"/>
            <w:lang w:eastAsia="hr-HR"/>
            <w:rPrChange w:id="19" w:author="Drazen Celar" w:date="2021-02-14T10:08:00Z">
              <w:rPr>
                <w:rFonts w:ascii="Arial" w:eastAsia="Times New Roman" w:hAnsi="Arial" w:cs="Arial"/>
                <w:sz w:val="24"/>
                <w:szCs w:val="24"/>
                <w:highlight w:val="yellow"/>
                <w:lang w:eastAsia="hr-HR"/>
              </w:rPr>
            </w:rPrChange>
          </w:rPr>
          <w:t xml:space="preserve">276 </w:t>
        </w:r>
      </w:ins>
      <w:del w:id="20" w:author="Drazen Celar" w:date="2021-02-14T10:08:00Z">
        <w:r w:rsidR="00D34CAC" w:rsidRPr="00D34CAC" w:rsidDel="0047789B">
          <w:rPr>
            <w:rFonts w:ascii="Arial" w:eastAsia="Times New Roman" w:hAnsi="Arial" w:cs="Arial"/>
            <w:sz w:val="24"/>
            <w:szCs w:val="24"/>
            <w:highlight w:val="yellow"/>
            <w:lang w:eastAsia="hr-HR"/>
          </w:rPr>
          <w:delText>______</w:delText>
        </w:r>
      </w:del>
      <w:r w:rsidR="00D34CAC" w:rsidRPr="00D34CAC">
        <w:rPr>
          <w:rFonts w:ascii="Arial" w:eastAsia="Times New Roman" w:hAnsi="Arial" w:cs="Arial"/>
          <w:sz w:val="24"/>
          <w:szCs w:val="24"/>
          <w:lang w:eastAsia="hr-HR"/>
        </w:rPr>
        <w:t>kW</w:t>
      </w:r>
      <w:r w:rsidR="00D34CAC">
        <w:rPr>
          <w:rFonts w:ascii="Arial" w:eastAsia="Times New Roman" w:hAnsi="Arial" w:cs="Arial"/>
          <w:sz w:val="24"/>
          <w:szCs w:val="24"/>
          <w:lang w:eastAsia="hr-HR"/>
        </w:rPr>
        <w:t>.</w:t>
      </w:r>
    </w:p>
    <w:p w:rsidR="00D34CAC" w:rsidRPr="003F410D" w:rsidRDefault="00D34CAC" w:rsidP="00D34CAC">
      <w:pPr>
        <w:spacing w:after="0" w:line="240" w:lineRule="auto"/>
        <w:jc w:val="both"/>
        <w:rPr>
          <w:rFonts w:ascii="Arial" w:eastAsia="Times New Roman" w:hAnsi="Arial" w:cs="Arial"/>
          <w:color w:val="FF0000"/>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2.</w:t>
      </w:r>
    </w:p>
    <w:p w:rsidR="00D1210C" w:rsidRPr="003F410D" w:rsidRDefault="00D1210C" w:rsidP="00D1210C">
      <w:pPr>
        <w:spacing w:after="0" w:line="240" w:lineRule="auto"/>
        <w:jc w:val="center"/>
        <w:rPr>
          <w:rFonts w:ascii="Arial" w:eastAsia="Times New Roman" w:hAnsi="Arial" w:cs="Arial"/>
          <w:b/>
          <w:color w:val="FF0000"/>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Ugovorne stranke suglasno </w:t>
      </w:r>
      <w:r>
        <w:rPr>
          <w:rFonts w:ascii="Arial" w:eastAsia="Times New Roman" w:hAnsi="Arial" w:cs="Arial"/>
          <w:sz w:val="24"/>
          <w:szCs w:val="24"/>
          <w:lang w:eastAsia="hr-HR"/>
        </w:rPr>
        <w:t>utvrđuju</w:t>
      </w:r>
      <w:r w:rsidRPr="003F410D">
        <w:rPr>
          <w:rFonts w:ascii="Arial" w:eastAsia="Times New Roman" w:hAnsi="Arial" w:cs="Arial"/>
          <w:sz w:val="24"/>
          <w:szCs w:val="24"/>
          <w:lang w:eastAsia="hr-HR"/>
        </w:rPr>
        <w:t xml:space="preserve"> da je</w:t>
      </w:r>
      <w:r w:rsidRPr="003F410D">
        <w:rPr>
          <w:rFonts w:ascii="Arial" w:eastAsia="Times New Roman" w:hAnsi="Arial" w:cs="Arial"/>
          <w:b/>
          <w:sz w:val="24"/>
          <w:szCs w:val="24"/>
          <w:lang w:eastAsia="hr-HR"/>
        </w:rPr>
        <w:t xml:space="preserve"> </w:t>
      </w:r>
      <w:r w:rsidRPr="003F410D">
        <w:rPr>
          <w:rFonts w:ascii="Arial" w:eastAsia="Times New Roman" w:hAnsi="Arial" w:cs="Arial"/>
          <w:sz w:val="24"/>
          <w:szCs w:val="24"/>
          <w:lang w:eastAsia="hr-HR"/>
        </w:rPr>
        <w:t>Naručitelj</w:t>
      </w:r>
      <w:r w:rsidRPr="003F410D">
        <w:rPr>
          <w:rFonts w:ascii="Arial" w:eastAsia="Times New Roman" w:hAnsi="Arial" w:cs="Arial"/>
          <w:b/>
          <w:sz w:val="24"/>
          <w:szCs w:val="24"/>
          <w:lang w:eastAsia="hr-HR"/>
        </w:rPr>
        <w:t xml:space="preserve"> </w:t>
      </w:r>
      <w:r w:rsidRPr="003F410D">
        <w:rPr>
          <w:rFonts w:ascii="Arial" w:eastAsia="Times New Roman" w:hAnsi="Arial" w:cs="Arial"/>
          <w:sz w:val="24"/>
          <w:szCs w:val="24"/>
          <w:lang w:eastAsia="hr-HR"/>
        </w:rPr>
        <w:t>vlasn</w:t>
      </w:r>
      <w:r>
        <w:rPr>
          <w:rFonts w:ascii="Arial" w:eastAsia="Times New Roman" w:hAnsi="Arial" w:cs="Arial"/>
          <w:sz w:val="24"/>
          <w:szCs w:val="24"/>
          <w:lang w:eastAsia="hr-HR"/>
        </w:rPr>
        <w:t>ik/zakoniti posjednik nekretnine označene</w:t>
      </w:r>
      <w:r w:rsidRPr="003F410D">
        <w:rPr>
          <w:rFonts w:ascii="Arial" w:eastAsia="Times New Roman" w:hAnsi="Arial" w:cs="Arial"/>
          <w:sz w:val="24"/>
          <w:szCs w:val="24"/>
          <w:lang w:eastAsia="hr-HR"/>
        </w:rPr>
        <w:t xml:space="preserve"> kao: </w:t>
      </w:r>
    </w:p>
    <w:p w:rsidR="00D1210C" w:rsidRPr="00517C0D" w:rsidRDefault="00D1210C" w:rsidP="00D1210C">
      <w:pPr>
        <w:numPr>
          <w:ilvl w:val="0"/>
          <w:numId w:val="7"/>
        </w:numPr>
        <w:spacing w:after="0" w:line="240" w:lineRule="auto"/>
        <w:jc w:val="both"/>
        <w:rPr>
          <w:rFonts w:ascii="Arial" w:eastAsia="Calibri" w:hAnsi="Arial" w:cs="Arial"/>
          <w:highlight w:val="yellow"/>
        </w:rPr>
      </w:pPr>
      <w:del w:id="21" w:author="Drazen Celar" w:date="2021-02-14T10:12:00Z">
        <w:r w:rsidRPr="00517C0D" w:rsidDel="0047789B">
          <w:rPr>
            <w:rFonts w:ascii="Arial" w:eastAsia="Calibri" w:hAnsi="Arial" w:cs="Arial"/>
            <w:highlight w:val="yellow"/>
          </w:rPr>
          <w:delText>____</w:delText>
        </w:r>
        <w:r w:rsidRPr="00517C0D" w:rsidDel="0047789B">
          <w:rPr>
            <w:rFonts w:ascii="Arial" w:eastAsia="Calibri" w:hAnsi="Arial" w:cs="Arial"/>
            <w:highlight w:val="yellow"/>
          </w:rPr>
          <w:tab/>
        </w:r>
        <w:r w:rsidRPr="00517C0D" w:rsidDel="0047789B">
          <w:rPr>
            <w:rFonts w:ascii="Arial" w:eastAsia="Calibri" w:hAnsi="Arial" w:cs="Arial"/>
            <w:highlight w:val="yellow"/>
          </w:rPr>
          <w:tab/>
        </w:r>
      </w:del>
      <w:ins w:id="22" w:author="Drazen Celar" w:date="2021-02-14T10:12:00Z">
        <w:r w:rsidR="0047789B">
          <w:rPr>
            <w:rFonts w:ascii="Arial" w:eastAsia="Calibri" w:hAnsi="Arial" w:cs="Arial"/>
            <w:highlight w:val="yellow"/>
          </w:rPr>
          <w:t xml:space="preserve">Poslovna zgrada </w:t>
        </w:r>
      </w:ins>
      <w:r w:rsidRPr="00517C0D">
        <w:rPr>
          <w:rFonts w:ascii="Arial" w:eastAsia="Calibri" w:hAnsi="Arial" w:cs="Arial"/>
          <w:highlight w:val="yellow"/>
        </w:rPr>
        <w:t xml:space="preserve">k.č.br. </w:t>
      </w:r>
      <w:ins w:id="23" w:author="Drazen Celar" w:date="2021-02-14T10:12:00Z">
        <w:r w:rsidR="0047789B">
          <w:rPr>
            <w:rFonts w:ascii="Arial" w:eastAsia="Calibri" w:hAnsi="Arial" w:cs="Arial"/>
            <w:highlight w:val="yellow"/>
          </w:rPr>
          <w:t>623</w:t>
        </w:r>
      </w:ins>
      <w:del w:id="24" w:author="Drazen Celar" w:date="2021-02-14T10:12:00Z">
        <w:r w:rsidRPr="00517C0D" w:rsidDel="0047789B">
          <w:rPr>
            <w:rFonts w:ascii="Arial" w:eastAsia="Calibri" w:hAnsi="Arial" w:cs="Arial"/>
            <w:highlight w:val="yellow"/>
          </w:rPr>
          <w:delText>_____</w:delText>
        </w:r>
      </w:del>
      <w:r w:rsidRPr="00517C0D">
        <w:rPr>
          <w:rFonts w:ascii="Arial" w:eastAsia="Calibri" w:hAnsi="Arial" w:cs="Arial"/>
          <w:highlight w:val="yellow"/>
        </w:rPr>
        <w:t xml:space="preserve"> k.o. </w:t>
      </w:r>
      <w:ins w:id="25" w:author="Drazen Celar" w:date="2021-02-14T10:12:00Z">
        <w:r w:rsidR="0047789B">
          <w:rPr>
            <w:rFonts w:ascii="Arial" w:eastAsia="Calibri" w:hAnsi="Arial" w:cs="Arial"/>
            <w:highlight w:val="yellow"/>
          </w:rPr>
          <w:t>Trnovec</w:t>
        </w:r>
      </w:ins>
      <w:del w:id="26" w:author="Drazen Celar" w:date="2021-02-14T10:12:00Z">
        <w:r w:rsidRPr="00517C0D" w:rsidDel="0047789B">
          <w:rPr>
            <w:rFonts w:ascii="Arial" w:eastAsia="Calibri" w:hAnsi="Arial" w:cs="Arial"/>
            <w:highlight w:val="yellow"/>
          </w:rPr>
          <w:delText>____</w:delText>
        </w:r>
      </w:del>
      <w:r w:rsidRPr="00517C0D">
        <w:rPr>
          <w:rFonts w:ascii="Arial" w:eastAsia="Calibri" w:hAnsi="Arial" w:cs="Arial"/>
          <w:highlight w:val="yellow"/>
        </w:rPr>
        <w:t>,</w:t>
      </w:r>
    </w:p>
    <w:p w:rsidR="00D1210C"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 na kojoj</w:t>
      </w:r>
      <w:r w:rsidRPr="003F410D">
        <w:rPr>
          <w:rFonts w:ascii="Arial" w:eastAsia="Times New Roman" w:hAnsi="Arial" w:cs="Arial"/>
          <w:sz w:val="24"/>
          <w:szCs w:val="24"/>
          <w:lang w:eastAsia="hr-HR"/>
        </w:rPr>
        <w:t xml:space="preserve"> će se </w:t>
      </w:r>
      <w:r>
        <w:rPr>
          <w:rFonts w:ascii="Arial" w:eastAsia="Times New Roman" w:hAnsi="Arial" w:cs="Arial"/>
          <w:sz w:val="24"/>
          <w:szCs w:val="24"/>
          <w:lang w:eastAsia="hr-HR"/>
        </w:rPr>
        <w:t xml:space="preserve">na </w:t>
      </w:r>
      <w:r w:rsidRPr="003F410D">
        <w:rPr>
          <w:rFonts w:ascii="Arial" w:eastAsia="Times New Roman" w:hAnsi="Arial" w:cs="Arial"/>
          <w:sz w:val="24"/>
          <w:szCs w:val="24"/>
          <w:lang w:eastAsia="hr-HR"/>
        </w:rPr>
        <w:t>objekt</w:t>
      </w:r>
      <w:r>
        <w:rPr>
          <w:rFonts w:ascii="Arial" w:eastAsia="Times New Roman" w:hAnsi="Arial" w:cs="Arial"/>
          <w:sz w:val="24"/>
          <w:szCs w:val="24"/>
          <w:lang w:eastAsia="hr-HR"/>
        </w:rPr>
        <w:t>u</w:t>
      </w:r>
      <w:r w:rsidRPr="003F410D">
        <w:rPr>
          <w:rFonts w:ascii="Arial" w:eastAsia="Times New Roman" w:hAnsi="Arial" w:cs="Arial"/>
          <w:sz w:val="24"/>
          <w:szCs w:val="24"/>
          <w:lang w:eastAsia="hr-HR"/>
        </w:rPr>
        <w:t xml:space="preserve"> (</w:t>
      </w:r>
      <w:r>
        <w:rPr>
          <w:rFonts w:ascii="Arial" w:eastAsia="Times New Roman" w:hAnsi="Arial" w:cs="Arial"/>
          <w:sz w:val="24"/>
          <w:szCs w:val="24"/>
          <w:lang w:eastAsia="hr-HR"/>
        </w:rPr>
        <w:t>krovu) izgraditi fotonaponska elektrana</w:t>
      </w:r>
      <w:r w:rsidRPr="003F410D">
        <w:rPr>
          <w:rFonts w:ascii="Arial" w:eastAsia="Times New Roman" w:hAnsi="Arial" w:cs="Arial"/>
          <w:sz w:val="24"/>
          <w:szCs w:val="24"/>
          <w:lang w:eastAsia="hr-HR"/>
        </w:rPr>
        <w:t xml:space="preserve">, ukupne </w:t>
      </w:r>
      <w:ins w:id="27" w:author="Drazen Celar" w:date="2021-02-14T10:12:00Z">
        <w:r w:rsidR="0047789B">
          <w:rPr>
            <w:rFonts w:ascii="Arial" w:eastAsia="Times New Roman" w:hAnsi="Arial" w:cs="Arial"/>
            <w:sz w:val="24"/>
            <w:szCs w:val="24"/>
            <w:lang w:eastAsia="hr-HR"/>
          </w:rPr>
          <w:t xml:space="preserve">AC </w:t>
        </w:r>
      </w:ins>
      <w:r w:rsidRPr="003F410D">
        <w:rPr>
          <w:rFonts w:ascii="Arial" w:eastAsia="Times New Roman" w:hAnsi="Arial" w:cs="Arial"/>
          <w:sz w:val="24"/>
          <w:szCs w:val="24"/>
          <w:lang w:eastAsia="hr-HR"/>
        </w:rPr>
        <w:t xml:space="preserve">snage </w:t>
      </w:r>
      <w:del w:id="28" w:author="Drazen Celar" w:date="2021-02-14T10:12:00Z">
        <w:r w:rsidRPr="00517C0D" w:rsidDel="0047789B">
          <w:rPr>
            <w:rFonts w:ascii="Arial" w:eastAsia="Times New Roman" w:hAnsi="Arial" w:cs="Arial"/>
            <w:sz w:val="24"/>
            <w:szCs w:val="24"/>
            <w:highlight w:val="yellow"/>
            <w:lang w:eastAsia="hr-HR"/>
          </w:rPr>
          <w:delText>_____</w:delText>
        </w:r>
        <w:r w:rsidRPr="00906770" w:rsidDel="0047789B">
          <w:rPr>
            <w:rFonts w:ascii="Arial" w:eastAsia="Times New Roman" w:hAnsi="Arial" w:cs="Arial"/>
            <w:sz w:val="24"/>
            <w:szCs w:val="24"/>
            <w:lang w:eastAsia="hr-HR"/>
          </w:rPr>
          <w:delText xml:space="preserve"> </w:delText>
        </w:r>
      </w:del>
      <w:ins w:id="29" w:author="Drazen Celar" w:date="2021-02-14T10:12:00Z">
        <w:r w:rsidR="0047789B">
          <w:rPr>
            <w:rFonts w:ascii="Arial" w:eastAsia="Times New Roman" w:hAnsi="Arial" w:cs="Arial"/>
            <w:sz w:val="24"/>
            <w:szCs w:val="24"/>
            <w:lang w:eastAsia="hr-HR"/>
          </w:rPr>
          <w:t>276</w:t>
        </w:r>
        <w:r w:rsidR="0047789B" w:rsidRPr="00906770">
          <w:rPr>
            <w:rFonts w:ascii="Arial" w:eastAsia="Times New Roman" w:hAnsi="Arial" w:cs="Arial"/>
            <w:sz w:val="24"/>
            <w:szCs w:val="24"/>
            <w:lang w:eastAsia="hr-HR"/>
          </w:rPr>
          <w:t xml:space="preserve"> </w:t>
        </w:r>
      </w:ins>
      <w:r w:rsidRPr="003F410D">
        <w:rPr>
          <w:rFonts w:ascii="Arial" w:eastAsia="Times New Roman" w:hAnsi="Arial" w:cs="Arial"/>
          <w:sz w:val="24"/>
          <w:szCs w:val="24"/>
          <w:lang w:eastAsia="hr-HR"/>
        </w:rPr>
        <w:t xml:space="preserve">kW., </w:t>
      </w:r>
    </w:p>
    <w:p w:rsidR="00D1210C" w:rsidRPr="003F410D" w:rsidRDefault="00D1210C" w:rsidP="00D1210C">
      <w:pPr>
        <w:spacing w:after="0" w:line="240" w:lineRule="auto"/>
        <w:rPr>
          <w:rFonts w:ascii="Arial" w:eastAsia="Times New Roman" w:hAnsi="Arial" w:cs="Arial"/>
          <w:color w:val="E36C0A"/>
          <w:sz w:val="24"/>
          <w:szCs w:val="24"/>
          <w:lang w:eastAsia="hr-HR"/>
        </w:rPr>
      </w:pPr>
    </w:p>
    <w:p w:rsidR="00D1210C" w:rsidRPr="003F410D" w:rsidRDefault="00D1210C" w:rsidP="00D1210C">
      <w:pPr>
        <w:spacing w:after="0" w:line="240" w:lineRule="auto"/>
        <w:rPr>
          <w:rFonts w:ascii="Arial" w:eastAsia="Times New Roman" w:hAnsi="Arial" w:cs="Arial"/>
          <w:color w:val="E36C0A"/>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3.</w:t>
      </w:r>
    </w:p>
    <w:p w:rsidR="00D1210C" w:rsidRPr="003F410D" w:rsidRDefault="00D1210C" w:rsidP="00D1210C">
      <w:pPr>
        <w:tabs>
          <w:tab w:val="left" w:pos="2410"/>
        </w:tabs>
        <w:spacing w:after="0" w:line="240" w:lineRule="auto"/>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Ovim ugovorom Naručitelj naručuje, a Izvođač preuzima izvršenje:</w:t>
      </w:r>
    </w:p>
    <w:p w:rsidR="00D1210C" w:rsidRPr="003F410D" w:rsidRDefault="00D1210C" w:rsidP="00D1210C">
      <w:pPr>
        <w:numPr>
          <w:ilvl w:val="0"/>
          <w:numId w:val="4"/>
        </w:num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lastRenderedPageBreak/>
        <w:t xml:space="preserve">dobave i  isporuke opreme za </w:t>
      </w:r>
      <w:r w:rsidRPr="00517C0D">
        <w:rPr>
          <w:rFonts w:ascii="Arial" w:eastAsia="Times New Roman" w:hAnsi="Arial" w:cs="Arial"/>
          <w:sz w:val="24"/>
          <w:szCs w:val="24"/>
          <w:highlight w:val="yellow"/>
          <w:lang w:eastAsia="hr-HR"/>
        </w:rPr>
        <w:t>__</w:t>
      </w:r>
      <w:r>
        <w:rPr>
          <w:rFonts w:ascii="Arial" w:eastAsia="Times New Roman" w:hAnsi="Arial" w:cs="Arial"/>
          <w:sz w:val="24"/>
          <w:szCs w:val="24"/>
          <w:lang w:eastAsia="hr-HR"/>
        </w:rPr>
        <w:t xml:space="preserve"> fotonaponsku elektranu</w:t>
      </w:r>
      <w:r w:rsidRPr="003F410D">
        <w:rPr>
          <w:rFonts w:ascii="Arial" w:eastAsia="Times New Roman" w:hAnsi="Arial" w:cs="Arial"/>
          <w:sz w:val="24"/>
          <w:szCs w:val="24"/>
          <w:lang w:eastAsia="hr-HR"/>
        </w:rPr>
        <w:t xml:space="preserve"> </w:t>
      </w:r>
      <w:r w:rsidRPr="00517C0D">
        <w:rPr>
          <w:rFonts w:ascii="Arial" w:eastAsia="Calibri" w:hAnsi="Arial" w:cs="Arial"/>
          <w:highlight w:val="yellow"/>
        </w:rPr>
        <w:t>____</w:t>
      </w:r>
      <w:r>
        <w:rPr>
          <w:rFonts w:ascii="Arial" w:eastAsia="Calibri" w:hAnsi="Arial" w:cs="Arial"/>
        </w:rPr>
        <w:t xml:space="preserve"> </w:t>
      </w:r>
      <w:r w:rsidRPr="00516FA6">
        <w:rPr>
          <w:rFonts w:ascii="Arial" w:eastAsia="Calibri" w:hAnsi="Arial" w:cs="Arial"/>
          <w:i/>
        </w:rPr>
        <w:t>(navesti koje)</w:t>
      </w:r>
      <w:r w:rsidRPr="003F410D">
        <w:rPr>
          <w:rFonts w:ascii="Arial" w:eastAsia="Times New Roman" w:hAnsi="Arial" w:cs="Arial"/>
          <w:i/>
          <w:sz w:val="24"/>
          <w:szCs w:val="24"/>
          <w:lang w:eastAsia="hr-HR"/>
        </w:rPr>
        <w:t>,</w:t>
      </w:r>
      <w:r w:rsidRPr="003F410D">
        <w:rPr>
          <w:rFonts w:ascii="Arial" w:eastAsia="Times New Roman" w:hAnsi="Arial" w:cs="Arial"/>
          <w:sz w:val="24"/>
          <w:szCs w:val="24"/>
          <w:lang w:eastAsia="hr-HR"/>
        </w:rPr>
        <w:t xml:space="preserve"> ukupne snage </w:t>
      </w:r>
      <w:r>
        <w:rPr>
          <w:rFonts w:ascii="Arial" w:eastAsia="Times New Roman" w:hAnsi="Arial" w:cs="Arial"/>
          <w:sz w:val="24"/>
          <w:szCs w:val="24"/>
          <w:lang w:eastAsia="hr-HR"/>
        </w:rPr>
        <w:t>_</w:t>
      </w:r>
      <w:r w:rsidRPr="00517C0D">
        <w:rPr>
          <w:rFonts w:ascii="Arial" w:eastAsia="Times New Roman" w:hAnsi="Arial" w:cs="Arial"/>
          <w:sz w:val="24"/>
          <w:szCs w:val="24"/>
          <w:highlight w:val="yellow"/>
          <w:lang w:eastAsia="hr-HR"/>
        </w:rPr>
        <w:t>_____</w:t>
      </w:r>
      <w:r w:rsidRPr="00906770">
        <w:rPr>
          <w:rFonts w:ascii="Arial" w:eastAsia="Times New Roman" w:hAnsi="Arial" w:cs="Arial"/>
          <w:sz w:val="24"/>
          <w:szCs w:val="24"/>
          <w:lang w:eastAsia="hr-HR"/>
        </w:rPr>
        <w:t xml:space="preserve"> </w:t>
      </w:r>
      <w:r w:rsidRPr="003F410D">
        <w:rPr>
          <w:rFonts w:ascii="Arial" w:eastAsia="Times New Roman" w:hAnsi="Arial" w:cs="Arial"/>
          <w:sz w:val="24"/>
          <w:szCs w:val="24"/>
          <w:lang w:eastAsia="hr-HR"/>
        </w:rPr>
        <w:t>kW,</w:t>
      </w:r>
    </w:p>
    <w:p w:rsidR="00D1210C" w:rsidRPr="003F410D" w:rsidRDefault="00D1210C" w:rsidP="00D1210C">
      <w:pPr>
        <w:numPr>
          <w:ilvl w:val="0"/>
          <w:numId w:val="4"/>
        </w:num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mjerenje kvalitete električne energije za </w:t>
      </w:r>
      <w:r w:rsidRPr="00517C0D">
        <w:rPr>
          <w:rFonts w:ascii="Arial" w:eastAsia="Times New Roman" w:hAnsi="Arial" w:cs="Arial"/>
          <w:sz w:val="24"/>
          <w:szCs w:val="24"/>
          <w:highlight w:val="yellow"/>
          <w:lang w:eastAsia="hr-HR"/>
        </w:rPr>
        <w:t>___</w:t>
      </w:r>
      <w:r w:rsidRPr="003F410D">
        <w:rPr>
          <w:rFonts w:ascii="Arial" w:eastAsia="Times New Roman" w:hAnsi="Arial" w:cs="Arial"/>
          <w:sz w:val="24"/>
          <w:szCs w:val="24"/>
          <w:lang w:eastAsia="hr-HR"/>
        </w:rPr>
        <w:t xml:space="preserve"> fotonapons</w:t>
      </w:r>
      <w:r>
        <w:rPr>
          <w:rFonts w:ascii="Arial" w:eastAsia="Times New Roman" w:hAnsi="Arial" w:cs="Arial"/>
          <w:sz w:val="24"/>
          <w:szCs w:val="24"/>
          <w:lang w:eastAsia="hr-HR"/>
        </w:rPr>
        <w:t>ku elektranu</w:t>
      </w:r>
      <w:r w:rsidRPr="003F410D">
        <w:rPr>
          <w:rFonts w:ascii="Arial" w:eastAsia="Times New Roman" w:hAnsi="Arial" w:cs="Arial"/>
          <w:sz w:val="24"/>
          <w:szCs w:val="24"/>
          <w:lang w:eastAsia="hr-HR"/>
        </w:rPr>
        <w:t xml:space="preserve"> </w:t>
      </w:r>
      <w:r w:rsidRPr="00517C0D">
        <w:rPr>
          <w:rFonts w:ascii="Arial" w:eastAsia="Calibri" w:hAnsi="Arial" w:cs="Arial"/>
          <w:highlight w:val="yellow"/>
        </w:rPr>
        <w:t>____</w:t>
      </w:r>
      <w:r w:rsidRPr="00945575">
        <w:rPr>
          <w:rFonts w:ascii="Arial" w:eastAsia="Calibri" w:hAnsi="Arial" w:cs="Arial"/>
        </w:rPr>
        <w:t xml:space="preserve"> </w:t>
      </w:r>
      <w:r w:rsidRPr="00945575">
        <w:rPr>
          <w:rFonts w:ascii="Arial" w:eastAsia="Calibri" w:hAnsi="Arial" w:cs="Arial"/>
          <w:i/>
        </w:rPr>
        <w:t>(navesti koj</w:t>
      </w:r>
      <w:r w:rsidR="002E0827">
        <w:rPr>
          <w:rFonts w:ascii="Arial" w:eastAsia="Calibri" w:hAnsi="Arial" w:cs="Arial"/>
          <w:i/>
        </w:rPr>
        <w:t>u</w:t>
      </w:r>
      <w:r w:rsidRPr="00945575">
        <w:rPr>
          <w:rFonts w:ascii="Arial" w:eastAsia="Calibri" w:hAnsi="Arial" w:cs="Arial"/>
          <w:i/>
        </w:rPr>
        <w:t>)</w:t>
      </w:r>
    </w:p>
    <w:p w:rsidR="00D1210C" w:rsidRPr="003F410D" w:rsidRDefault="00D1210C" w:rsidP="00D1210C">
      <w:pPr>
        <w:numPr>
          <w:ilvl w:val="0"/>
          <w:numId w:val="4"/>
        </w:num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ishođenje odobrenja za rad istih od strane HEP-ODS-a  d.o.o, </w:t>
      </w:r>
    </w:p>
    <w:p w:rsidR="00D1210C" w:rsidRPr="003F410D" w:rsidRDefault="00D1210C" w:rsidP="00D1210C">
      <w:pPr>
        <w:numPr>
          <w:ilvl w:val="0"/>
          <w:numId w:val="4"/>
        </w:numPr>
        <w:spacing w:after="0" w:line="240" w:lineRule="auto"/>
        <w:jc w:val="both"/>
        <w:rPr>
          <w:rFonts w:ascii="Arial" w:eastAsia="Calibri" w:hAnsi="Arial" w:cs="Arial"/>
        </w:rPr>
      </w:pPr>
      <w:r w:rsidRPr="003F410D">
        <w:rPr>
          <w:rFonts w:ascii="Arial" w:eastAsia="Times New Roman" w:hAnsi="Arial" w:cs="Arial"/>
          <w:sz w:val="24"/>
          <w:szCs w:val="24"/>
          <w:lang w:eastAsia="hr-HR"/>
        </w:rPr>
        <w:t xml:space="preserve">puštanje  u rad </w:t>
      </w:r>
      <w:r w:rsidRPr="00517C0D">
        <w:rPr>
          <w:rFonts w:ascii="Arial" w:eastAsia="Times New Roman" w:hAnsi="Arial" w:cs="Arial"/>
          <w:sz w:val="24"/>
          <w:szCs w:val="24"/>
          <w:highlight w:val="yellow"/>
          <w:lang w:eastAsia="hr-HR"/>
        </w:rPr>
        <w:t>____</w:t>
      </w:r>
      <w:r w:rsidRPr="003F410D">
        <w:rPr>
          <w:rFonts w:ascii="Arial" w:eastAsia="Times New Roman" w:hAnsi="Arial" w:cs="Arial"/>
          <w:sz w:val="24"/>
          <w:szCs w:val="24"/>
          <w:lang w:eastAsia="hr-HR"/>
        </w:rPr>
        <w:t>fo</w:t>
      </w:r>
      <w:r>
        <w:rPr>
          <w:rFonts w:ascii="Arial" w:eastAsia="Times New Roman" w:hAnsi="Arial" w:cs="Arial"/>
          <w:sz w:val="24"/>
          <w:szCs w:val="24"/>
          <w:lang w:eastAsia="hr-HR"/>
        </w:rPr>
        <w:t>tonaponske elektrane</w:t>
      </w:r>
      <w:r w:rsidRPr="003F410D">
        <w:rPr>
          <w:rFonts w:ascii="Arial" w:eastAsia="Times New Roman" w:hAnsi="Arial" w:cs="Arial"/>
          <w:sz w:val="24"/>
          <w:szCs w:val="24"/>
          <w:lang w:eastAsia="hr-HR"/>
        </w:rPr>
        <w:t xml:space="preserve"> </w:t>
      </w:r>
      <w:r w:rsidRPr="00517C0D">
        <w:rPr>
          <w:rFonts w:ascii="Arial" w:eastAsia="Times New Roman" w:hAnsi="Arial" w:cs="Arial"/>
          <w:sz w:val="24"/>
          <w:szCs w:val="24"/>
          <w:highlight w:val="yellow"/>
          <w:lang w:eastAsia="hr-HR"/>
        </w:rPr>
        <w:t>____</w:t>
      </w:r>
      <w:r w:rsidRPr="00945575">
        <w:rPr>
          <w:rFonts w:ascii="Arial" w:eastAsia="Calibri" w:hAnsi="Arial" w:cs="Arial"/>
          <w:i/>
        </w:rPr>
        <w:t>(navesti koje)</w:t>
      </w:r>
      <w:r w:rsidRPr="003F410D">
        <w:rPr>
          <w:rFonts w:ascii="Arial" w:eastAsia="Times New Roman" w:hAnsi="Arial" w:cs="Arial"/>
          <w:i/>
          <w:sz w:val="24"/>
          <w:szCs w:val="24"/>
          <w:lang w:eastAsia="hr-HR"/>
        </w:rPr>
        <w:t xml:space="preserve">, </w:t>
      </w:r>
      <w:r>
        <w:rPr>
          <w:rFonts w:ascii="Arial" w:eastAsia="Times New Roman" w:hAnsi="Arial" w:cs="Arial"/>
          <w:sz w:val="24"/>
          <w:szCs w:val="24"/>
          <w:lang w:eastAsia="hr-HR"/>
        </w:rPr>
        <w:t xml:space="preserve">ukupne snage </w:t>
      </w:r>
      <w:r w:rsidRPr="00517C0D">
        <w:rPr>
          <w:rFonts w:ascii="Arial" w:eastAsia="Times New Roman" w:hAnsi="Arial" w:cs="Arial"/>
          <w:sz w:val="24"/>
          <w:szCs w:val="24"/>
          <w:highlight w:val="yellow"/>
          <w:lang w:eastAsia="hr-HR"/>
        </w:rPr>
        <w:t>______</w:t>
      </w:r>
      <w:r w:rsidRPr="00906770">
        <w:rPr>
          <w:rFonts w:ascii="Arial" w:eastAsia="Times New Roman" w:hAnsi="Arial" w:cs="Arial"/>
          <w:sz w:val="24"/>
          <w:szCs w:val="24"/>
          <w:lang w:eastAsia="hr-HR"/>
        </w:rPr>
        <w:t xml:space="preserve"> </w:t>
      </w:r>
      <w:r w:rsidRPr="003F410D">
        <w:rPr>
          <w:rFonts w:ascii="Arial" w:eastAsia="Times New Roman" w:hAnsi="Arial" w:cs="Arial"/>
          <w:sz w:val="24"/>
          <w:szCs w:val="24"/>
          <w:lang w:eastAsia="hr-HR"/>
        </w:rPr>
        <w:t>kW.</w:t>
      </w:r>
      <w:r w:rsidRPr="003F410D">
        <w:rPr>
          <w:rFonts w:ascii="Arial" w:eastAsia="Calibri" w:hAnsi="Arial" w:cs="Arial"/>
        </w:rPr>
        <w:tab/>
      </w:r>
      <w:r w:rsidRPr="003F410D">
        <w:rPr>
          <w:rFonts w:ascii="Arial" w:eastAsia="Calibri" w:hAnsi="Arial" w:cs="Arial"/>
        </w:rPr>
        <w:tab/>
      </w:r>
    </w:p>
    <w:p w:rsidR="00D1210C" w:rsidRPr="003F410D" w:rsidRDefault="00D1210C" w:rsidP="00D1210C">
      <w:pPr>
        <w:spacing w:after="0" w:line="240" w:lineRule="auto"/>
        <w:ind w:left="720"/>
        <w:jc w:val="both"/>
        <w:rPr>
          <w:rFonts w:ascii="Arial" w:eastAsia="Times New Roman" w:hAnsi="Arial" w:cs="Arial"/>
          <w:sz w:val="24"/>
          <w:szCs w:val="24"/>
          <w:lang w:eastAsia="hr-HR"/>
        </w:rPr>
      </w:pPr>
    </w:p>
    <w:p w:rsidR="00D1210C" w:rsidRPr="003F410D" w:rsidRDefault="00D1210C" w:rsidP="00D1210C">
      <w:pPr>
        <w:spacing w:after="0" w:line="240" w:lineRule="auto"/>
        <w:ind w:left="720"/>
        <w:jc w:val="both"/>
        <w:rPr>
          <w:rFonts w:ascii="Arial" w:eastAsia="Times New Roman" w:hAnsi="Arial" w:cs="Arial"/>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4.</w:t>
      </w:r>
    </w:p>
    <w:p w:rsidR="00D1210C" w:rsidRPr="003F410D" w:rsidRDefault="00D1210C" w:rsidP="00D1210C">
      <w:pPr>
        <w:spacing w:after="0" w:line="240" w:lineRule="auto"/>
        <w:jc w:val="center"/>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Ugovorne str</w:t>
      </w:r>
      <w:r>
        <w:rPr>
          <w:rFonts w:ascii="Arial" w:eastAsia="Times New Roman" w:hAnsi="Arial" w:cs="Arial"/>
          <w:sz w:val="24"/>
          <w:szCs w:val="24"/>
          <w:lang w:eastAsia="hr-HR"/>
        </w:rPr>
        <w:t xml:space="preserve">anke suglasno utvrđuju da se </w:t>
      </w:r>
      <w:r w:rsidRPr="003F410D">
        <w:rPr>
          <w:rFonts w:ascii="Arial" w:eastAsia="Times New Roman" w:hAnsi="Arial" w:cs="Arial"/>
          <w:sz w:val="24"/>
          <w:szCs w:val="24"/>
          <w:lang w:eastAsia="hr-HR"/>
        </w:rPr>
        <w:t>izgradnj</w:t>
      </w:r>
      <w:r>
        <w:rPr>
          <w:rFonts w:ascii="Arial" w:eastAsia="Times New Roman" w:hAnsi="Arial" w:cs="Arial"/>
          <w:sz w:val="24"/>
          <w:szCs w:val="24"/>
          <w:lang w:eastAsia="hr-HR"/>
        </w:rPr>
        <w:t>a,</w:t>
      </w:r>
      <w:r w:rsidRPr="003F410D">
        <w:rPr>
          <w:rFonts w:ascii="Arial" w:eastAsia="Times New Roman" w:hAnsi="Arial" w:cs="Arial"/>
          <w:sz w:val="24"/>
          <w:szCs w:val="24"/>
          <w:lang w:eastAsia="hr-HR"/>
        </w:rPr>
        <w:t xml:space="preserve"> odnosno instaliranje fotonaponsk</w:t>
      </w:r>
      <w:r>
        <w:rPr>
          <w:rFonts w:ascii="Arial" w:eastAsia="Times New Roman" w:hAnsi="Arial" w:cs="Arial"/>
          <w:sz w:val="24"/>
          <w:szCs w:val="24"/>
          <w:lang w:eastAsia="hr-HR"/>
        </w:rPr>
        <w:t>e elektrane</w:t>
      </w:r>
      <w:r w:rsidRPr="003F410D">
        <w:rPr>
          <w:rFonts w:ascii="Arial" w:eastAsia="Times New Roman" w:hAnsi="Arial" w:cs="Arial"/>
          <w:sz w:val="24"/>
          <w:szCs w:val="24"/>
          <w:lang w:eastAsia="hr-HR"/>
        </w:rPr>
        <w:t xml:space="preserve"> </w:t>
      </w:r>
      <w:r w:rsidRPr="00517C0D">
        <w:rPr>
          <w:rFonts w:ascii="Arial" w:eastAsia="Calibri" w:hAnsi="Arial" w:cs="Arial"/>
          <w:highlight w:val="yellow"/>
        </w:rPr>
        <w:t>____</w:t>
      </w:r>
      <w:r w:rsidRPr="00945575">
        <w:rPr>
          <w:rFonts w:ascii="Arial" w:eastAsia="Calibri" w:hAnsi="Arial" w:cs="Arial"/>
          <w:i/>
        </w:rPr>
        <w:t>(navesti koje)</w:t>
      </w:r>
      <w:r w:rsidRPr="003F410D">
        <w:rPr>
          <w:rFonts w:ascii="Arial" w:eastAsia="Times New Roman" w:hAnsi="Arial" w:cs="Arial"/>
          <w:sz w:val="24"/>
          <w:szCs w:val="24"/>
          <w:lang w:eastAsia="hr-HR"/>
        </w:rPr>
        <w:t xml:space="preserve">, ukupne snage </w:t>
      </w:r>
      <w:r w:rsidRPr="00517C0D">
        <w:rPr>
          <w:rFonts w:ascii="Arial" w:eastAsia="Times New Roman" w:hAnsi="Arial" w:cs="Arial"/>
          <w:sz w:val="24"/>
          <w:szCs w:val="24"/>
          <w:highlight w:val="yellow"/>
          <w:lang w:eastAsia="hr-HR"/>
        </w:rPr>
        <w:t>_______</w:t>
      </w:r>
      <w:r>
        <w:rPr>
          <w:rFonts w:ascii="Arial" w:eastAsia="Times New Roman" w:hAnsi="Arial" w:cs="Arial"/>
          <w:sz w:val="24"/>
          <w:szCs w:val="24"/>
          <w:lang w:eastAsia="hr-HR"/>
        </w:rPr>
        <w:t>kW na krovnoj površini zgrade</w:t>
      </w:r>
      <w:r w:rsidRPr="003F410D">
        <w:rPr>
          <w:rFonts w:ascii="Arial" w:eastAsia="Times New Roman" w:hAnsi="Arial" w:cs="Arial"/>
          <w:sz w:val="24"/>
          <w:szCs w:val="24"/>
          <w:lang w:eastAsia="hr-HR"/>
        </w:rPr>
        <w:t>, sastoji od:</w:t>
      </w:r>
    </w:p>
    <w:p w:rsidR="00D1210C" w:rsidRPr="003F410D" w:rsidRDefault="00D1210C" w:rsidP="00D1210C">
      <w:pPr>
        <w:numPr>
          <w:ilvl w:val="0"/>
          <w:numId w:val="3"/>
        </w:num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nabave dijela potrebne opreme za montažu fotonaponske elektrane (fotonaponski  moduli, krovna podkonstrukcija, kablovi i konektori, raz</w:t>
      </w:r>
      <w:r>
        <w:rPr>
          <w:rFonts w:ascii="Arial" w:eastAsia="Times New Roman" w:hAnsi="Arial" w:cs="Arial"/>
          <w:sz w:val="24"/>
          <w:szCs w:val="24"/>
          <w:lang w:eastAsia="hr-HR"/>
        </w:rPr>
        <w:t>vodni i SPMO ormari)</w:t>
      </w:r>
      <w:r w:rsidRPr="003F410D">
        <w:rPr>
          <w:rFonts w:ascii="Arial" w:eastAsia="Times New Roman" w:hAnsi="Arial" w:cs="Arial"/>
          <w:sz w:val="24"/>
          <w:szCs w:val="24"/>
          <w:lang w:eastAsia="hr-HR"/>
        </w:rPr>
        <w:t>,</w:t>
      </w:r>
    </w:p>
    <w:p w:rsidR="00D1210C" w:rsidRPr="003F410D" w:rsidRDefault="00D1210C" w:rsidP="00D1210C">
      <w:pPr>
        <w:numPr>
          <w:ilvl w:val="0"/>
          <w:numId w:val="3"/>
        </w:num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dostav</w:t>
      </w:r>
      <w:r>
        <w:rPr>
          <w:rFonts w:ascii="Arial" w:eastAsia="Times New Roman" w:hAnsi="Arial" w:cs="Arial"/>
          <w:sz w:val="24"/>
          <w:szCs w:val="24"/>
          <w:lang w:eastAsia="hr-HR"/>
        </w:rPr>
        <w:t>e i</w:t>
      </w:r>
      <w:r w:rsidRPr="003F410D">
        <w:rPr>
          <w:rFonts w:ascii="Arial" w:eastAsia="Times New Roman" w:hAnsi="Arial" w:cs="Arial"/>
          <w:sz w:val="24"/>
          <w:szCs w:val="24"/>
          <w:lang w:eastAsia="hr-HR"/>
        </w:rPr>
        <w:t xml:space="preserve"> montaž</w:t>
      </w:r>
      <w:r>
        <w:rPr>
          <w:rFonts w:ascii="Arial" w:eastAsia="Times New Roman" w:hAnsi="Arial" w:cs="Arial"/>
          <w:sz w:val="24"/>
          <w:szCs w:val="24"/>
          <w:lang w:eastAsia="hr-HR"/>
        </w:rPr>
        <w:t>e</w:t>
      </w:r>
      <w:r w:rsidRPr="003F410D">
        <w:rPr>
          <w:rFonts w:ascii="Arial" w:eastAsia="Times New Roman" w:hAnsi="Arial" w:cs="Arial"/>
          <w:sz w:val="24"/>
          <w:szCs w:val="24"/>
          <w:lang w:eastAsia="hr-HR"/>
        </w:rPr>
        <w:t xml:space="preserve"> fotonaponske elektrane </w:t>
      </w:r>
      <w:r>
        <w:rPr>
          <w:rFonts w:ascii="Arial" w:eastAsia="Times New Roman" w:hAnsi="Arial" w:cs="Arial"/>
          <w:sz w:val="24"/>
          <w:szCs w:val="24"/>
          <w:lang w:eastAsia="hr-HR"/>
        </w:rPr>
        <w:t>te</w:t>
      </w:r>
      <w:r w:rsidRPr="003F410D">
        <w:rPr>
          <w:rFonts w:ascii="Arial" w:eastAsia="Times New Roman" w:hAnsi="Arial" w:cs="Arial"/>
          <w:sz w:val="24"/>
          <w:szCs w:val="24"/>
          <w:lang w:eastAsia="hr-HR"/>
        </w:rPr>
        <w:t xml:space="preserve"> priprem</w:t>
      </w:r>
      <w:r>
        <w:rPr>
          <w:rFonts w:ascii="Arial" w:eastAsia="Times New Roman" w:hAnsi="Arial" w:cs="Arial"/>
          <w:sz w:val="24"/>
          <w:szCs w:val="24"/>
          <w:lang w:eastAsia="hr-HR"/>
        </w:rPr>
        <w:t>e</w:t>
      </w:r>
      <w:r w:rsidRPr="003F410D">
        <w:rPr>
          <w:rFonts w:ascii="Arial" w:eastAsia="Times New Roman" w:hAnsi="Arial" w:cs="Arial"/>
          <w:sz w:val="24"/>
          <w:szCs w:val="24"/>
          <w:lang w:eastAsia="hr-HR"/>
        </w:rPr>
        <w:t xml:space="preserve"> za priključak na elektroenergetsku mrežu,</w:t>
      </w:r>
    </w:p>
    <w:p w:rsidR="00D1210C" w:rsidRPr="003F410D" w:rsidRDefault="00D1210C" w:rsidP="00D1210C">
      <w:pPr>
        <w:numPr>
          <w:ilvl w:val="0"/>
          <w:numId w:val="3"/>
        </w:num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testn</w:t>
      </w:r>
      <w:r>
        <w:rPr>
          <w:rFonts w:ascii="Arial" w:eastAsia="Times New Roman" w:hAnsi="Arial" w:cs="Arial"/>
          <w:sz w:val="24"/>
          <w:szCs w:val="24"/>
          <w:lang w:eastAsia="hr-HR"/>
        </w:rPr>
        <w:t>og</w:t>
      </w:r>
      <w:r w:rsidRPr="003F410D">
        <w:rPr>
          <w:rFonts w:ascii="Arial" w:eastAsia="Times New Roman" w:hAnsi="Arial" w:cs="Arial"/>
          <w:sz w:val="24"/>
          <w:szCs w:val="24"/>
          <w:lang w:eastAsia="hr-HR"/>
        </w:rPr>
        <w:t xml:space="preserve"> pogon</w:t>
      </w:r>
      <w:r>
        <w:rPr>
          <w:rFonts w:ascii="Arial" w:eastAsia="Times New Roman" w:hAnsi="Arial" w:cs="Arial"/>
          <w:sz w:val="24"/>
          <w:szCs w:val="24"/>
          <w:lang w:eastAsia="hr-HR"/>
        </w:rPr>
        <w:t>a</w:t>
      </w:r>
      <w:r w:rsidRPr="003F410D">
        <w:rPr>
          <w:rFonts w:ascii="Arial" w:eastAsia="Times New Roman" w:hAnsi="Arial" w:cs="Arial"/>
          <w:sz w:val="24"/>
          <w:szCs w:val="24"/>
          <w:lang w:eastAsia="hr-HR"/>
        </w:rPr>
        <w:t xml:space="preserve"> fotonaponske elektrane i puštanj</w:t>
      </w:r>
      <w:r>
        <w:rPr>
          <w:rFonts w:ascii="Arial" w:eastAsia="Times New Roman" w:hAnsi="Arial" w:cs="Arial"/>
          <w:sz w:val="24"/>
          <w:szCs w:val="24"/>
          <w:lang w:eastAsia="hr-HR"/>
        </w:rPr>
        <w:t>a</w:t>
      </w:r>
      <w:r w:rsidRPr="003F410D">
        <w:rPr>
          <w:rFonts w:ascii="Arial" w:eastAsia="Times New Roman" w:hAnsi="Arial" w:cs="Arial"/>
          <w:sz w:val="24"/>
          <w:szCs w:val="24"/>
          <w:lang w:eastAsia="hr-HR"/>
        </w:rPr>
        <w:t xml:space="preserve"> u rad.</w:t>
      </w:r>
    </w:p>
    <w:p w:rsidR="00D1210C" w:rsidRPr="003F410D" w:rsidRDefault="00D1210C" w:rsidP="00D1210C">
      <w:pPr>
        <w:spacing w:after="0" w:line="240" w:lineRule="auto"/>
        <w:jc w:val="both"/>
        <w:rPr>
          <w:rFonts w:ascii="Arial" w:eastAsia="Times New Roman" w:hAnsi="Arial" w:cs="Arial"/>
          <w:color w:val="FF0000"/>
          <w:sz w:val="24"/>
          <w:szCs w:val="24"/>
          <w:lang w:eastAsia="hr-HR"/>
        </w:rPr>
      </w:pPr>
    </w:p>
    <w:p w:rsidR="00D1210C" w:rsidRPr="003F410D" w:rsidRDefault="00D1210C" w:rsidP="00D1210C">
      <w:pPr>
        <w:spacing w:after="0" w:line="240" w:lineRule="auto"/>
        <w:jc w:val="both"/>
        <w:rPr>
          <w:rFonts w:ascii="Arial" w:eastAsia="Times New Roman" w:hAnsi="Arial" w:cs="Arial"/>
          <w:color w:val="FF0000"/>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sz w:val="24"/>
          <w:szCs w:val="24"/>
          <w:lang w:eastAsia="hr-HR"/>
        </w:rPr>
        <w:t>Članak 5.</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Izvođač se obvezuje izgraditi</w:t>
      </w:r>
      <w:r>
        <w:rPr>
          <w:rFonts w:ascii="Arial" w:eastAsia="Times New Roman" w:hAnsi="Arial" w:cs="Arial"/>
          <w:sz w:val="24"/>
          <w:szCs w:val="24"/>
          <w:lang w:eastAsia="hr-HR"/>
        </w:rPr>
        <w:t>,</w:t>
      </w:r>
      <w:r w:rsidRPr="003F410D">
        <w:rPr>
          <w:rFonts w:ascii="Arial" w:eastAsia="Times New Roman" w:hAnsi="Arial" w:cs="Arial"/>
          <w:sz w:val="24"/>
          <w:szCs w:val="24"/>
          <w:lang w:eastAsia="hr-HR"/>
        </w:rPr>
        <w:t xml:space="preserve"> odnosno instalirati i pustiti u rad </w:t>
      </w:r>
      <w:r>
        <w:rPr>
          <w:rFonts w:ascii="Arial" w:eastAsia="Times New Roman" w:hAnsi="Arial" w:cs="Arial"/>
          <w:sz w:val="24"/>
          <w:szCs w:val="24"/>
          <w:lang w:eastAsia="hr-HR"/>
        </w:rPr>
        <w:t>fotonaponsku elektranu</w:t>
      </w:r>
      <w:r w:rsidRPr="00517C0D">
        <w:rPr>
          <w:rFonts w:ascii="Arial" w:eastAsia="Calibri" w:hAnsi="Arial" w:cs="Arial"/>
          <w:i/>
          <w:highlight w:val="yellow"/>
        </w:rPr>
        <w:t>____</w:t>
      </w:r>
      <w:r w:rsidRPr="003F03E6">
        <w:rPr>
          <w:rFonts w:ascii="Arial" w:eastAsia="Calibri" w:hAnsi="Arial" w:cs="Arial"/>
          <w:i/>
        </w:rPr>
        <w:t>(navesti koje)</w:t>
      </w:r>
      <w:r w:rsidRPr="003F410D">
        <w:rPr>
          <w:rFonts w:ascii="Arial" w:eastAsia="Times New Roman" w:hAnsi="Arial" w:cs="Arial"/>
          <w:sz w:val="24"/>
          <w:szCs w:val="24"/>
          <w:lang w:eastAsia="hr-HR"/>
        </w:rPr>
        <w:t xml:space="preserve">, ukupne snage </w:t>
      </w:r>
      <w:r w:rsidRPr="00517C0D">
        <w:rPr>
          <w:rFonts w:ascii="Arial" w:eastAsia="Times New Roman" w:hAnsi="Arial" w:cs="Arial"/>
          <w:sz w:val="24"/>
          <w:szCs w:val="24"/>
          <w:highlight w:val="yellow"/>
          <w:lang w:eastAsia="hr-HR"/>
        </w:rPr>
        <w:t>______</w:t>
      </w:r>
      <w:r>
        <w:rPr>
          <w:rFonts w:ascii="Arial" w:eastAsia="Times New Roman" w:hAnsi="Arial" w:cs="Arial"/>
          <w:sz w:val="24"/>
          <w:szCs w:val="24"/>
          <w:lang w:eastAsia="hr-HR"/>
        </w:rPr>
        <w:t>kW, koja se sastoji</w:t>
      </w:r>
      <w:r w:rsidRPr="003F410D">
        <w:rPr>
          <w:rFonts w:ascii="Arial" w:eastAsia="Times New Roman" w:hAnsi="Arial" w:cs="Arial"/>
          <w:sz w:val="24"/>
          <w:szCs w:val="24"/>
          <w:lang w:eastAsia="hr-HR"/>
        </w:rPr>
        <w:t xml:space="preserve"> od s</w:t>
      </w:r>
      <w:r>
        <w:rPr>
          <w:rFonts w:ascii="Arial" w:eastAsia="Times New Roman" w:hAnsi="Arial" w:cs="Arial"/>
          <w:sz w:val="24"/>
          <w:szCs w:val="24"/>
          <w:lang w:eastAsia="hr-HR"/>
        </w:rPr>
        <w:t>ljedećih</w:t>
      </w:r>
      <w:r w:rsidRPr="003F410D">
        <w:rPr>
          <w:rFonts w:ascii="Arial" w:eastAsia="Times New Roman" w:hAnsi="Arial" w:cs="Arial"/>
          <w:sz w:val="24"/>
          <w:szCs w:val="24"/>
          <w:lang w:eastAsia="hr-HR"/>
        </w:rPr>
        <w:t xml:space="preserve"> glavnih komponenti:</w:t>
      </w:r>
    </w:p>
    <w:p w:rsidR="00D1210C" w:rsidRPr="003F410D" w:rsidRDefault="0071636B" w:rsidP="00D1210C">
      <w:pPr>
        <w:numPr>
          <w:ilvl w:val="0"/>
          <w:numId w:val="1"/>
        </w:numPr>
        <w:spacing w:after="0" w:line="240" w:lineRule="auto"/>
        <w:rPr>
          <w:rFonts w:ascii="Arial" w:eastAsia="Times New Roman" w:hAnsi="Arial" w:cs="Arial"/>
          <w:sz w:val="24"/>
          <w:szCs w:val="24"/>
          <w:lang w:eastAsia="hr-HR"/>
        </w:rPr>
      </w:pPr>
      <w:ins w:id="30" w:author="Celar Drazen" w:date="2021-03-17T16:54:00Z">
        <w:r>
          <w:rPr>
            <w:rFonts w:ascii="Arial" w:eastAsia="Times New Roman" w:hAnsi="Arial" w:cs="Arial"/>
            <w:sz w:val="24"/>
            <w:szCs w:val="24"/>
            <w:lang w:eastAsia="hr-HR"/>
          </w:rPr>
          <w:t>mono</w:t>
        </w:r>
      </w:ins>
      <w:del w:id="31" w:author="Celar Drazen" w:date="2021-03-17T16:54:00Z">
        <w:r w:rsidR="00D1210C" w:rsidRPr="003F410D" w:rsidDel="0071636B">
          <w:rPr>
            <w:rFonts w:ascii="Arial" w:eastAsia="Times New Roman" w:hAnsi="Arial" w:cs="Arial"/>
            <w:sz w:val="24"/>
            <w:szCs w:val="24"/>
            <w:lang w:eastAsia="hr-HR"/>
          </w:rPr>
          <w:delText>poli</w:delText>
        </w:r>
      </w:del>
      <w:r w:rsidR="00D1210C" w:rsidRPr="003F410D">
        <w:rPr>
          <w:rFonts w:ascii="Arial" w:eastAsia="Times New Roman" w:hAnsi="Arial" w:cs="Arial"/>
          <w:sz w:val="24"/>
          <w:szCs w:val="24"/>
          <w:lang w:eastAsia="hr-HR"/>
        </w:rPr>
        <w:t>kristalni fotonaponski moduli,</w:t>
      </w:r>
    </w:p>
    <w:p w:rsidR="00D1210C" w:rsidRPr="003F410D" w:rsidRDefault="00D1210C" w:rsidP="00D1210C">
      <w:pPr>
        <w:numPr>
          <w:ilvl w:val="0"/>
          <w:numId w:val="1"/>
        </w:numPr>
        <w:autoSpaceDE w:val="0"/>
        <w:autoSpaceDN w:val="0"/>
        <w:adjustRightInd w:val="0"/>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sustav za montažu na krovnu površinu,</w:t>
      </w:r>
    </w:p>
    <w:p w:rsidR="00D1210C" w:rsidRPr="003F410D" w:rsidRDefault="00D1210C" w:rsidP="00D1210C">
      <w:pPr>
        <w:numPr>
          <w:ilvl w:val="0"/>
          <w:numId w:val="1"/>
        </w:numPr>
        <w:autoSpaceDE w:val="0"/>
        <w:autoSpaceDN w:val="0"/>
        <w:adjustRightInd w:val="0"/>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inverteri,</w:t>
      </w:r>
    </w:p>
    <w:p w:rsidR="00D1210C" w:rsidRPr="003F410D" w:rsidRDefault="00D1210C" w:rsidP="00D1210C">
      <w:pPr>
        <w:numPr>
          <w:ilvl w:val="0"/>
          <w:numId w:val="1"/>
        </w:numPr>
        <w:autoSpaceDE w:val="0"/>
        <w:autoSpaceDN w:val="0"/>
        <w:adjustRightInd w:val="0"/>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sustav za udaljeno praćenje rada elektrane</w:t>
      </w:r>
    </w:p>
    <w:p w:rsidR="00724FF8" w:rsidRPr="00724FF8" w:rsidRDefault="00724FF8" w:rsidP="00D1210C">
      <w:pPr>
        <w:numPr>
          <w:ilvl w:val="0"/>
          <w:numId w:val="1"/>
        </w:numPr>
        <w:autoSpaceDE w:val="0"/>
        <w:autoSpaceDN w:val="0"/>
        <w:adjustRightInd w:val="0"/>
        <w:spacing w:after="0" w:line="240" w:lineRule="auto"/>
        <w:jc w:val="both"/>
        <w:rPr>
          <w:rFonts w:ascii="Arial" w:eastAsia="Times New Roman" w:hAnsi="Arial" w:cs="Arial"/>
          <w:b/>
          <w:bCs/>
          <w:noProof/>
          <w:sz w:val="24"/>
          <w:szCs w:val="24"/>
        </w:rPr>
      </w:pPr>
      <w:r w:rsidRPr="00724FF8">
        <w:rPr>
          <w:rFonts w:ascii="Arial" w:eastAsia="Times New Roman" w:hAnsi="Arial" w:cs="Arial"/>
          <w:sz w:val="24"/>
          <w:szCs w:val="24"/>
          <w:lang w:eastAsia="hr-HR"/>
        </w:rPr>
        <w:t>elektroenergetski razvod obuhvata zahvata projekta u industrijskom postrojenju</w:t>
      </w:r>
    </w:p>
    <w:p w:rsidR="00D1210C" w:rsidRPr="003F410D" w:rsidRDefault="00D1210C" w:rsidP="00D1210C">
      <w:pPr>
        <w:numPr>
          <w:ilvl w:val="0"/>
          <w:numId w:val="1"/>
        </w:numPr>
        <w:autoSpaceDE w:val="0"/>
        <w:autoSpaceDN w:val="0"/>
        <w:adjustRightInd w:val="0"/>
        <w:spacing w:after="0" w:line="240" w:lineRule="auto"/>
        <w:jc w:val="both"/>
        <w:rPr>
          <w:rFonts w:ascii="Arial" w:eastAsia="Times New Roman" w:hAnsi="Arial" w:cs="Arial"/>
          <w:b/>
          <w:bCs/>
          <w:noProof/>
          <w:sz w:val="24"/>
          <w:szCs w:val="24"/>
        </w:rPr>
      </w:pPr>
      <w:r w:rsidRPr="003F410D">
        <w:rPr>
          <w:rFonts w:ascii="Arial" w:eastAsia="Times New Roman" w:hAnsi="Arial" w:cs="Arial"/>
          <w:sz w:val="24"/>
          <w:szCs w:val="24"/>
          <w:lang w:eastAsia="hr-HR"/>
        </w:rPr>
        <w:t xml:space="preserve">ishođenje odobrenja rada iste od strane HEP-ODS d.o.o. </w:t>
      </w:r>
    </w:p>
    <w:p w:rsidR="00D1210C" w:rsidRPr="003F410D" w:rsidRDefault="00D1210C" w:rsidP="00D1210C">
      <w:pPr>
        <w:autoSpaceDE w:val="0"/>
        <w:autoSpaceDN w:val="0"/>
        <w:adjustRightInd w:val="0"/>
        <w:spacing w:after="0" w:line="240" w:lineRule="auto"/>
        <w:jc w:val="both"/>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
          <w:bCs/>
          <w:noProof/>
          <w:color w:val="FF0000"/>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
          <w:bCs/>
          <w:noProof/>
          <w:sz w:val="24"/>
          <w:szCs w:val="24"/>
        </w:rPr>
      </w:pPr>
      <w:r w:rsidRPr="003F410D">
        <w:rPr>
          <w:rFonts w:ascii="Arial" w:eastAsia="Times New Roman" w:hAnsi="Arial" w:cs="Arial"/>
          <w:b/>
          <w:bCs/>
          <w:noProof/>
          <w:sz w:val="24"/>
          <w:szCs w:val="24"/>
        </w:rPr>
        <w:t>CIJENA UGOVORA</w:t>
      </w: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sidRPr="003F410D">
        <w:rPr>
          <w:rFonts w:ascii="Arial" w:eastAsia="Times New Roman" w:hAnsi="Arial" w:cs="Arial"/>
          <w:b/>
          <w:bCs/>
          <w:noProof/>
          <w:sz w:val="24"/>
          <w:szCs w:val="24"/>
        </w:rPr>
        <w:t>Članak 6.</w:t>
      </w: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Za izvođenje radova iz Članka 1. ovog Ugovora ugovaraju se jedinične cijene prema</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troškovniku koji je sastavni dio ugovora, slijedom kojih se ugovara cijena radova u iznosu</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od:</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highlight w:val="yellow"/>
        </w:rPr>
        <w:t>_____</w:t>
      </w:r>
      <w:r w:rsidRPr="00A10915">
        <w:rPr>
          <w:rFonts w:ascii="Arial" w:eastAsia="Times New Roman" w:hAnsi="Arial" w:cs="Arial"/>
          <w:bCs/>
          <w:sz w:val="24"/>
          <w:szCs w:val="24"/>
        </w:rPr>
        <w:t xml:space="preserve">kuna+ PDV </w:t>
      </w:r>
      <w:r w:rsidRPr="005C356B">
        <w:rPr>
          <w:rFonts w:ascii="Arial" w:eastAsia="Times New Roman" w:hAnsi="Arial" w:cs="Arial"/>
          <w:bCs/>
          <w:sz w:val="24"/>
          <w:szCs w:val="24"/>
          <w:highlight w:val="yellow"/>
        </w:rPr>
        <w:t>_____</w:t>
      </w:r>
      <w:r w:rsidRPr="00A10915">
        <w:rPr>
          <w:rFonts w:ascii="Arial" w:eastAsia="Times New Roman" w:hAnsi="Arial" w:cs="Arial"/>
          <w:bCs/>
          <w:sz w:val="24"/>
          <w:szCs w:val="24"/>
        </w:rPr>
        <w:t xml:space="preserve"> kuna</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 xml:space="preserve">Sveukupno: </w:t>
      </w:r>
      <w:r w:rsidRPr="005C356B">
        <w:rPr>
          <w:rFonts w:ascii="Arial" w:eastAsia="Times New Roman" w:hAnsi="Arial" w:cs="Arial"/>
          <w:bCs/>
          <w:sz w:val="24"/>
          <w:szCs w:val="24"/>
          <w:highlight w:val="yellow"/>
        </w:rPr>
        <w:t>_____</w:t>
      </w:r>
      <w:r w:rsidRPr="00A10915">
        <w:rPr>
          <w:rFonts w:ascii="Arial" w:eastAsia="Times New Roman" w:hAnsi="Arial" w:cs="Arial"/>
          <w:bCs/>
          <w:sz w:val="24"/>
          <w:szCs w:val="24"/>
        </w:rPr>
        <w:t>. kuna</w:t>
      </w:r>
    </w:p>
    <w:p w:rsidR="00610AC9" w:rsidRDefault="00610AC9" w:rsidP="00A10915">
      <w:pPr>
        <w:autoSpaceDE w:val="0"/>
        <w:autoSpaceDN w:val="0"/>
        <w:adjustRightInd w:val="0"/>
        <w:spacing w:after="0" w:line="240" w:lineRule="auto"/>
        <w:jc w:val="both"/>
        <w:rPr>
          <w:rFonts w:ascii="Arial" w:eastAsia="Times New Roman" w:hAnsi="Arial" w:cs="Arial"/>
          <w:bCs/>
          <w:sz w:val="24"/>
          <w:szCs w:val="24"/>
        </w:rPr>
      </w:pP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Ovim Ugovorom Izvođač preuzima obvezu izvođenja radova koji su predmet Ugovora</w:t>
      </w: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u naprijed navedenom iznosu po jediničnim cijenama utvrđenim za pojedine vrste radova koji</w:t>
      </w:r>
      <w:r w:rsidR="00610AC9">
        <w:rPr>
          <w:rFonts w:ascii="Arial" w:eastAsia="Times New Roman" w:hAnsi="Arial" w:cs="Arial"/>
          <w:bCs/>
          <w:sz w:val="24"/>
          <w:szCs w:val="24"/>
        </w:rPr>
        <w:t xml:space="preserve"> </w:t>
      </w:r>
      <w:r w:rsidRPr="00A10915">
        <w:rPr>
          <w:rFonts w:ascii="Arial" w:eastAsia="Times New Roman" w:hAnsi="Arial" w:cs="Arial"/>
          <w:bCs/>
          <w:sz w:val="24"/>
          <w:szCs w:val="24"/>
        </w:rPr>
        <w:t xml:space="preserve">su navedeni i upisani u stavkama troškovnika, a konačan obračun vršit će </w:t>
      </w:r>
      <w:r w:rsidRPr="00A10915">
        <w:rPr>
          <w:rFonts w:ascii="Arial" w:eastAsia="Times New Roman" w:hAnsi="Arial" w:cs="Arial"/>
          <w:bCs/>
          <w:sz w:val="24"/>
          <w:szCs w:val="24"/>
        </w:rPr>
        <w:lastRenderedPageBreak/>
        <w:t>se na temelju</w:t>
      </w:r>
      <w:r w:rsidR="00610AC9">
        <w:rPr>
          <w:rFonts w:ascii="Arial" w:eastAsia="Times New Roman" w:hAnsi="Arial" w:cs="Arial"/>
          <w:bCs/>
          <w:sz w:val="24"/>
          <w:szCs w:val="24"/>
        </w:rPr>
        <w:t xml:space="preserve"> </w:t>
      </w:r>
      <w:r w:rsidRPr="00A10915">
        <w:rPr>
          <w:rFonts w:ascii="Arial" w:eastAsia="Times New Roman" w:hAnsi="Arial" w:cs="Arial"/>
          <w:bCs/>
          <w:sz w:val="24"/>
          <w:szCs w:val="24"/>
        </w:rPr>
        <w:t>stvarno izvedenih radova i količina ovjerenih od NADZORA NARUČITELJA, primjenom ugovorenih jediničnih cijena iz ponudbenog troškovnika.</w:t>
      </w:r>
    </w:p>
    <w:p w:rsidR="00610AC9" w:rsidRDefault="00610AC9" w:rsidP="00A10915">
      <w:pPr>
        <w:autoSpaceDE w:val="0"/>
        <w:autoSpaceDN w:val="0"/>
        <w:adjustRightInd w:val="0"/>
        <w:spacing w:after="0" w:line="240" w:lineRule="auto"/>
        <w:jc w:val="both"/>
        <w:rPr>
          <w:rFonts w:ascii="Arial" w:eastAsia="Times New Roman" w:hAnsi="Arial" w:cs="Arial"/>
          <w:bCs/>
          <w:sz w:val="24"/>
          <w:szCs w:val="24"/>
        </w:rPr>
      </w:pPr>
    </w:p>
    <w:p w:rsidR="00610AC9" w:rsidRDefault="00610AC9" w:rsidP="00A10915">
      <w:pPr>
        <w:autoSpaceDE w:val="0"/>
        <w:autoSpaceDN w:val="0"/>
        <w:adjustRightInd w:val="0"/>
        <w:spacing w:after="0" w:line="240" w:lineRule="auto"/>
        <w:jc w:val="both"/>
        <w:rPr>
          <w:rFonts w:ascii="Arial" w:eastAsia="Times New Roman" w:hAnsi="Arial" w:cs="Arial"/>
          <w:bCs/>
          <w:sz w:val="24"/>
          <w:szCs w:val="24"/>
        </w:rPr>
      </w:pPr>
    </w:p>
    <w:p w:rsidR="00667482" w:rsidRDefault="00667482" w:rsidP="00A10915">
      <w:pPr>
        <w:autoSpaceDE w:val="0"/>
        <w:autoSpaceDN w:val="0"/>
        <w:adjustRightInd w:val="0"/>
        <w:spacing w:after="0" w:line="240" w:lineRule="auto"/>
        <w:jc w:val="both"/>
        <w:rPr>
          <w:rFonts w:ascii="Arial" w:eastAsia="Times New Roman" w:hAnsi="Arial" w:cs="Arial"/>
          <w:bCs/>
          <w:sz w:val="24"/>
          <w:szCs w:val="24"/>
        </w:rPr>
      </w:pPr>
    </w:p>
    <w:p w:rsidR="00A10915" w:rsidRPr="00A10915" w:rsidRDefault="00A10915" w:rsidP="00A1091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Ugovorne strane suglasno ugovaraju nepromjenjivost jediničnih cijena navedenih i</w:t>
      </w:r>
    </w:p>
    <w:p w:rsidR="00D1210C" w:rsidRPr="00EC09F5" w:rsidRDefault="00A10915" w:rsidP="00EC09F5">
      <w:pPr>
        <w:autoSpaceDE w:val="0"/>
        <w:autoSpaceDN w:val="0"/>
        <w:adjustRightInd w:val="0"/>
        <w:spacing w:after="0" w:line="240" w:lineRule="auto"/>
        <w:jc w:val="both"/>
        <w:rPr>
          <w:rFonts w:ascii="Arial" w:eastAsia="Times New Roman" w:hAnsi="Arial" w:cs="Arial"/>
          <w:bCs/>
          <w:sz w:val="24"/>
          <w:szCs w:val="24"/>
        </w:rPr>
      </w:pPr>
      <w:r w:rsidRPr="00A10915">
        <w:rPr>
          <w:rFonts w:ascii="Arial" w:eastAsia="Times New Roman" w:hAnsi="Arial" w:cs="Arial"/>
          <w:bCs/>
          <w:sz w:val="24"/>
          <w:szCs w:val="24"/>
        </w:rPr>
        <w:t>upisanih u troškovniku te su ugovorene jedinične cijene fiksne i nepromjenjive.</w:t>
      </w:r>
    </w:p>
    <w:p w:rsidR="00D1210C" w:rsidRDefault="00D1210C" w:rsidP="00D1210C">
      <w:pPr>
        <w:autoSpaceDE w:val="0"/>
        <w:autoSpaceDN w:val="0"/>
        <w:adjustRightInd w:val="0"/>
        <w:spacing w:after="0" w:line="240" w:lineRule="auto"/>
        <w:rPr>
          <w:rFonts w:ascii="Arial" w:eastAsia="Times New Roman" w:hAnsi="Arial" w:cs="Arial"/>
          <w:b/>
          <w:bCs/>
          <w:sz w:val="24"/>
          <w:szCs w:val="24"/>
        </w:rPr>
      </w:pPr>
    </w:p>
    <w:p w:rsidR="00D1210C" w:rsidRDefault="00D1210C" w:rsidP="00D1210C">
      <w:pPr>
        <w:autoSpaceDE w:val="0"/>
        <w:autoSpaceDN w:val="0"/>
        <w:adjustRightInd w:val="0"/>
        <w:spacing w:after="0" w:line="240" w:lineRule="auto"/>
        <w:rPr>
          <w:rFonts w:ascii="Arial" w:eastAsia="Times New Roman" w:hAnsi="Arial" w:cs="Arial"/>
          <w:b/>
          <w:bCs/>
          <w:sz w:val="24"/>
          <w:szCs w:val="24"/>
        </w:rPr>
      </w:pPr>
    </w:p>
    <w:p w:rsidR="00D1210C" w:rsidRPr="003F410D" w:rsidRDefault="00D1210C" w:rsidP="00D1210C">
      <w:pPr>
        <w:autoSpaceDE w:val="0"/>
        <w:autoSpaceDN w:val="0"/>
        <w:adjustRightInd w:val="0"/>
        <w:spacing w:after="0" w:line="240" w:lineRule="auto"/>
        <w:rPr>
          <w:rFonts w:ascii="Arial" w:eastAsia="Times New Roman" w:hAnsi="Arial" w:cs="Arial"/>
          <w:b/>
          <w:bCs/>
          <w:sz w:val="24"/>
          <w:szCs w:val="24"/>
        </w:rPr>
      </w:pPr>
      <w:r w:rsidRPr="003F410D">
        <w:rPr>
          <w:rFonts w:ascii="Arial" w:eastAsia="Times New Roman" w:hAnsi="Arial" w:cs="Arial"/>
          <w:b/>
          <w:bCs/>
          <w:sz w:val="24"/>
          <w:szCs w:val="24"/>
        </w:rPr>
        <w:t>NAČIN PLAĆANJA</w:t>
      </w:r>
    </w:p>
    <w:p w:rsidR="00D1210C" w:rsidRDefault="00D1210C" w:rsidP="00D1210C">
      <w:pPr>
        <w:autoSpaceDE w:val="0"/>
        <w:autoSpaceDN w:val="0"/>
        <w:adjustRightInd w:val="0"/>
        <w:spacing w:after="0" w:line="240" w:lineRule="auto"/>
        <w:jc w:val="center"/>
        <w:rPr>
          <w:rFonts w:ascii="Arial" w:eastAsia="Times New Roman" w:hAnsi="Arial" w:cs="Arial"/>
          <w:b/>
          <w:bCs/>
          <w:sz w:val="24"/>
          <w:szCs w:val="24"/>
        </w:rPr>
      </w:pPr>
    </w:p>
    <w:p w:rsidR="00D1210C" w:rsidRDefault="00D1210C" w:rsidP="000B0145">
      <w:pPr>
        <w:autoSpaceDE w:val="0"/>
        <w:autoSpaceDN w:val="0"/>
        <w:adjustRightInd w:val="0"/>
        <w:spacing w:after="0" w:line="240" w:lineRule="auto"/>
        <w:jc w:val="center"/>
        <w:rPr>
          <w:rFonts w:ascii="Arial" w:eastAsia="Times New Roman" w:hAnsi="Arial" w:cs="Arial"/>
          <w:bCs/>
          <w:sz w:val="24"/>
          <w:szCs w:val="24"/>
        </w:rPr>
      </w:pPr>
      <w:r>
        <w:rPr>
          <w:rFonts w:ascii="Arial" w:eastAsia="Times New Roman" w:hAnsi="Arial" w:cs="Arial"/>
          <w:b/>
          <w:bCs/>
          <w:sz w:val="24"/>
          <w:szCs w:val="24"/>
        </w:rPr>
        <w:t>Članak 7</w:t>
      </w:r>
      <w:r w:rsidRPr="00A5103A">
        <w:rPr>
          <w:rFonts w:ascii="Arial" w:eastAsia="Times New Roman" w:hAnsi="Arial" w:cs="Arial"/>
          <w:b/>
          <w:bCs/>
          <w:sz w:val="24"/>
          <w:szCs w:val="24"/>
        </w:rPr>
        <w:t>.</w:t>
      </w:r>
    </w:p>
    <w:p w:rsidR="00D1210C" w:rsidRDefault="00D1210C" w:rsidP="00D1210C">
      <w:pPr>
        <w:autoSpaceDE w:val="0"/>
        <w:autoSpaceDN w:val="0"/>
        <w:adjustRightInd w:val="0"/>
        <w:spacing w:after="0" w:line="240" w:lineRule="auto"/>
        <w:jc w:val="both"/>
        <w:rPr>
          <w:rFonts w:ascii="Arial" w:eastAsia="Times New Roman" w:hAnsi="Arial" w:cs="Arial"/>
          <w:bCs/>
          <w:sz w:val="24"/>
          <w:szCs w:val="24"/>
        </w:rPr>
      </w:pPr>
    </w:p>
    <w:p w:rsidR="00060CDE" w:rsidRPr="00060CDE" w:rsidRDefault="00060CDE" w:rsidP="00060CDE">
      <w:pPr>
        <w:autoSpaceDE w:val="0"/>
        <w:autoSpaceDN w:val="0"/>
        <w:adjustRightInd w:val="0"/>
        <w:spacing w:after="0" w:line="240" w:lineRule="auto"/>
        <w:jc w:val="both"/>
        <w:rPr>
          <w:rFonts w:ascii="Arial" w:eastAsia="Times New Roman" w:hAnsi="Arial" w:cs="Arial"/>
          <w:bCs/>
          <w:sz w:val="24"/>
          <w:szCs w:val="24"/>
        </w:rPr>
      </w:pPr>
      <w:r w:rsidRPr="00060CDE">
        <w:rPr>
          <w:rFonts w:ascii="Arial" w:eastAsia="Times New Roman" w:hAnsi="Arial" w:cs="Arial"/>
          <w:bCs/>
          <w:sz w:val="24"/>
          <w:szCs w:val="24"/>
        </w:rPr>
        <w:t>Izvođač će za izvedene radove ispostavljati mjesečne privremene situacije i okončanu situaciju. Nadzorni inženjer i Naručitelj su dužni ovjeriti pregledati i potvrditi ispravnost privremene situacije u roku 5 dana, a okončanu u roku 10 dana, od zaprimanja situacije. Naručitelj će Izvođaču platiti neosporen iznos za izvedene radove prema ovjerenim situacijama u roku do 30 dana od ovjere situacije od strane Naručitelja.</w:t>
      </w:r>
    </w:p>
    <w:p w:rsidR="00D1210C" w:rsidRDefault="00060CDE" w:rsidP="00D1210C">
      <w:pPr>
        <w:autoSpaceDE w:val="0"/>
        <w:autoSpaceDN w:val="0"/>
        <w:adjustRightInd w:val="0"/>
        <w:spacing w:after="0" w:line="240" w:lineRule="auto"/>
        <w:jc w:val="both"/>
        <w:rPr>
          <w:rFonts w:ascii="Arial" w:eastAsia="Times New Roman" w:hAnsi="Arial" w:cs="Arial"/>
          <w:bCs/>
          <w:sz w:val="24"/>
          <w:szCs w:val="24"/>
        </w:rPr>
      </w:pPr>
      <w:r w:rsidRPr="00060CDE">
        <w:rPr>
          <w:rFonts w:ascii="Arial" w:eastAsia="Times New Roman" w:hAnsi="Arial" w:cs="Arial"/>
          <w:bCs/>
          <w:sz w:val="24"/>
          <w:szCs w:val="24"/>
        </w:rPr>
        <w:t xml:space="preserve">Vrijednost osporenog dijela situacije treba biti raščišćena i plaćena prilikom podnošenja naredne situacije. </w:t>
      </w:r>
    </w:p>
    <w:p w:rsidR="00060CDE" w:rsidRDefault="00060CDE" w:rsidP="00D1210C">
      <w:pPr>
        <w:autoSpaceDE w:val="0"/>
        <w:autoSpaceDN w:val="0"/>
        <w:adjustRightInd w:val="0"/>
        <w:spacing w:after="0" w:line="240" w:lineRule="auto"/>
        <w:jc w:val="both"/>
        <w:rPr>
          <w:rFonts w:ascii="Arial" w:eastAsia="Times New Roman" w:hAnsi="Arial" w:cs="Arial"/>
          <w:bCs/>
          <w:sz w:val="24"/>
          <w:szCs w:val="24"/>
        </w:rPr>
      </w:pPr>
    </w:p>
    <w:p w:rsidR="00060CDE" w:rsidRPr="003F410D" w:rsidRDefault="00060CDE" w:rsidP="00D1210C">
      <w:pPr>
        <w:autoSpaceDE w:val="0"/>
        <w:autoSpaceDN w:val="0"/>
        <w:adjustRightInd w:val="0"/>
        <w:spacing w:after="0" w:line="240" w:lineRule="auto"/>
        <w:jc w:val="both"/>
        <w:rPr>
          <w:rFonts w:ascii="Arial" w:eastAsia="Times New Roman" w:hAnsi="Arial" w:cs="Arial"/>
          <w:color w:val="FF0000"/>
          <w:sz w:val="24"/>
          <w:szCs w:val="24"/>
          <w:lang w:eastAsia="hr-HR"/>
        </w:rPr>
      </w:pPr>
    </w:p>
    <w:p w:rsidR="00D1210C" w:rsidRPr="003F410D" w:rsidRDefault="00D1210C" w:rsidP="00D1210C">
      <w:pPr>
        <w:autoSpaceDE w:val="0"/>
        <w:autoSpaceDN w:val="0"/>
        <w:adjustRightInd w:val="0"/>
        <w:spacing w:after="0" w:line="240" w:lineRule="auto"/>
        <w:jc w:val="both"/>
        <w:rPr>
          <w:rFonts w:ascii="Arial" w:eastAsia="Times New Roman" w:hAnsi="Arial" w:cs="Arial"/>
          <w:b/>
          <w:sz w:val="24"/>
          <w:szCs w:val="24"/>
          <w:lang w:eastAsia="hr-HR"/>
        </w:rPr>
      </w:pPr>
      <w:r w:rsidRPr="003F410D">
        <w:rPr>
          <w:rFonts w:ascii="Arial" w:eastAsia="Times New Roman" w:hAnsi="Arial" w:cs="Arial"/>
          <w:b/>
          <w:sz w:val="24"/>
          <w:szCs w:val="24"/>
          <w:lang w:eastAsia="hr-HR"/>
        </w:rPr>
        <w:t>ROKOVI IZVRŠENJA</w:t>
      </w:r>
    </w:p>
    <w:p w:rsidR="00D1210C" w:rsidRPr="003F410D" w:rsidRDefault="00D1210C" w:rsidP="00D1210C">
      <w:pPr>
        <w:autoSpaceDE w:val="0"/>
        <w:autoSpaceDN w:val="0"/>
        <w:adjustRightInd w:val="0"/>
        <w:spacing w:after="0" w:line="240" w:lineRule="auto"/>
        <w:jc w:val="both"/>
        <w:rPr>
          <w:rFonts w:ascii="Arial" w:eastAsia="Times New Roman" w:hAnsi="Arial" w:cs="Arial"/>
          <w:b/>
          <w:sz w:val="24"/>
          <w:szCs w:val="24"/>
          <w:lang w:eastAsia="hr-HR"/>
        </w:rPr>
      </w:pPr>
    </w:p>
    <w:p w:rsidR="00D1210C" w:rsidRDefault="00D1210C" w:rsidP="00D1210C">
      <w:pPr>
        <w:tabs>
          <w:tab w:val="left" w:pos="4111"/>
        </w:tabs>
        <w:spacing w:after="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 xml:space="preserve">Članak </w:t>
      </w:r>
      <w:r w:rsidR="00A63BCB">
        <w:rPr>
          <w:rFonts w:ascii="Arial" w:eastAsia="Times New Roman" w:hAnsi="Arial" w:cs="Arial"/>
          <w:b/>
          <w:noProof/>
          <w:sz w:val="24"/>
          <w:szCs w:val="24"/>
          <w:lang w:eastAsia="hr-HR"/>
        </w:rPr>
        <w:t>8.</w:t>
      </w:r>
    </w:p>
    <w:p w:rsidR="00D1210C" w:rsidRPr="003F410D" w:rsidRDefault="00D1210C" w:rsidP="00D1210C">
      <w:pPr>
        <w:tabs>
          <w:tab w:val="left" w:pos="4111"/>
        </w:tabs>
        <w:spacing w:after="0" w:line="240" w:lineRule="auto"/>
        <w:jc w:val="center"/>
        <w:rPr>
          <w:rFonts w:ascii="Arial" w:eastAsia="Times New Roman" w:hAnsi="Arial" w:cs="Arial"/>
          <w:b/>
          <w:noProof/>
          <w:sz w:val="24"/>
          <w:szCs w:val="24"/>
          <w:lang w:eastAsia="hr-HR"/>
        </w:rPr>
      </w:pPr>
    </w:p>
    <w:p w:rsidR="00D1210C" w:rsidRPr="0061746E" w:rsidRDefault="00D1210C" w:rsidP="00D1210C">
      <w:pPr>
        <w:spacing w:after="0" w:line="240" w:lineRule="auto"/>
        <w:rPr>
          <w:rFonts w:ascii="Arial" w:eastAsia="Times New Roman" w:hAnsi="Arial" w:cs="Arial"/>
          <w:bCs/>
          <w:sz w:val="24"/>
          <w:szCs w:val="24"/>
        </w:rPr>
      </w:pPr>
      <w:r w:rsidRPr="0061746E">
        <w:rPr>
          <w:rFonts w:ascii="Arial" w:eastAsia="Times New Roman" w:hAnsi="Arial" w:cs="Arial"/>
          <w:bCs/>
          <w:sz w:val="24"/>
          <w:szCs w:val="24"/>
        </w:rPr>
        <w:t>Izvođač se obvezuje odmah po potpisu ovog ugovora naručiti i isporučiti predmetnu opremu i početi s izvođenjem radova.</w:t>
      </w:r>
    </w:p>
    <w:p w:rsidR="00D1210C" w:rsidRPr="0061746E" w:rsidRDefault="00D1210C" w:rsidP="00D1210C">
      <w:pPr>
        <w:spacing w:after="0" w:line="240" w:lineRule="auto"/>
        <w:rPr>
          <w:rFonts w:ascii="Arial" w:eastAsia="Times New Roman" w:hAnsi="Arial" w:cs="Arial"/>
          <w:bCs/>
          <w:sz w:val="24"/>
          <w:szCs w:val="24"/>
        </w:rPr>
      </w:pPr>
      <w:r w:rsidRPr="0061746E">
        <w:rPr>
          <w:rFonts w:ascii="Arial" w:eastAsia="Times New Roman" w:hAnsi="Arial" w:cs="Arial"/>
          <w:bCs/>
          <w:sz w:val="24"/>
          <w:szCs w:val="24"/>
        </w:rPr>
        <w:t xml:space="preserve">Izvođač se obvezuje radove na izgradnji i montiranju izvesti u roku </w:t>
      </w:r>
      <w:r w:rsidRPr="00517C0D">
        <w:rPr>
          <w:rFonts w:ascii="Arial" w:eastAsia="Times New Roman" w:hAnsi="Arial" w:cs="Arial"/>
          <w:bCs/>
          <w:sz w:val="24"/>
          <w:szCs w:val="24"/>
          <w:highlight w:val="yellow"/>
        </w:rPr>
        <w:t>______</w:t>
      </w:r>
      <w:r w:rsidRPr="0061746E">
        <w:rPr>
          <w:rFonts w:ascii="Arial" w:eastAsia="Times New Roman" w:hAnsi="Arial" w:cs="Arial"/>
          <w:bCs/>
          <w:sz w:val="24"/>
          <w:szCs w:val="24"/>
        </w:rPr>
        <w:t xml:space="preserve"> računajući od dana isporuke opreme na lokaciju.</w:t>
      </w:r>
    </w:p>
    <w:p w:rsidR="00D1210C" w:rsidRPr="002B62D8" w:rsidRDefault="00D1210C" w:rsidP="00D1210C">
      <w:pPr>
        <w:spacing w:after="0" w:line="240" w:lineRule="auto"/>
        <w:rPr>
          <w:rFonts w:ascii="Arial" w:eastAsia="Times New Roman" w:hAnsi="Arial" w:cs="Arial"/>
          <w:sz w:val="24"/>
          <w:szCs w:val="24"/>
          <w:lang w:eastAsia="hr-HR"/>
        </w:rPr>
      </w:pPr>
      <w:r w:rsidRPr="0061746E">
        <w:rPr>
          <w:rFonts w:ascii="Arial" w:eastAsia="Times New Roman" w:hAnsi="Arial" w:cs="Arial"/>
          <w:bCs/>
          <w:sz w:val="24"/>
          <w:szCs w:val="24"/>
        </w:rPr>
        <w:t xml:space="preserve">Izvođač se </w:t>
      </w:r>
      <w:r w:rsidRPr="002B62D8">
        <w:rPr>
          <w:rFonts w:ascii="Arial" w:eastAsia="Times New Roman" w:hAnsi="Arial" w:cs="Arial"/>
          <w:sz w:val="24"/>
          <w:szCs w:val="24"/>
          <w:lang w:eastAsia="hr-HR"/>
        </w:rPr>
        <w:t>obvezuje da će odmah nakon montaže izvršiti testiranje rada elektrane, započeti s postupkom ishođenja konačne suglasnosti od strane HEP-a za konačno puštanje elektrane u rad.</w:t>
      </w:r>
    </w:p>
    <w:p w:rsidR="00FB06AF" w:rsidRDefault="00FB06AF" w:rsidP="00FB06AF">
      <w:r w:rsidRPr="002B62D8">
        <w:rPr>
          <w:rFonts w:ascii="Arial" w:eastAsia="Times New Roman" w:hAnsi="Arial" w:cs="Arial"/>
          <w:sz w:val="24"/>
          <w:szCs w:val="24"/>
          <w:lang w:eastAsia="hr-HR"/>
        </w:rPr>
        <w:t>Ako Izvođač vlastitom krivnjom ne izvede radove u utvrđenom roku, Naručitelj će bez štete po svoja ostala prava iz Ugovora</w:t>
      </w:r>
      <w:r w:rsidRPr="00A63BCB">
        <w:rPr>
          <w:rFonts w:ascii="Arial" w:eastAsia="Times New Roman" w:hAnsi="Arial" w:cs="Arial"/>
          <w:bCs/>
          <w:sz w:val="24"/>
          <w:szCs w:val="24"/>
        </w:rPr>
        <w:t xml:space="preserve"> naplatiti ugovornu kaznu od 5‰ (pet promila) za svaki dan kašnjenja, a do najviše do 10% (</w:t>
      </w:r>
      <w:r w:rsidR="00D750D8">
        <w:rPr>
          <w:rFonts w:ascii="Arial" w:eastAsia="Times New Roman" w:hAnsi="Arial" w:cs="Arial"/>
          <w:bCs/>
          <w:sz w:val="24"/>
          <w:szCs w:val="24"/>
        </w:rPr>
        <w:t xml:space="preserve">deset </w:t>
      </w:r>
      <w:r w:rsidRPr="00A63BCB">
        <w:rPr>
          <w:rFonts w:ascii="Arial" w:eastAsia="Times New Roman" w:hAnsi="Arial" w:cs="Arial"/>
          <w:bCs/>
          <w:sz w:val="24"/>
          <w:szCs w:val="24"/>
        </w:rPr>
        <w:t>posto) od ugovorene cijene</w:t>
      </w:r>
      <w:r>
        <w:t>.</w:t>
      </w:r>
    </w:p>
    <w:p w:rsidR="005262C0" w:rsidRDefault="005262C0" w:rsidP="005262C0">
      <w:pPr>
        <w:spacing w:after="0" w:line="240" w:lineRule="auto"/>
        <w:rPr>
          <w:rFonts w:ascii="Arial" w:eastAsia="Times New Roman" w:hAnsi="Arial" w:cs="Arial"/>
          <w:b/>
          <w:bCs/>
          <w:sz w:val="24"/>
          <w:szCs w:val="24"/>
        </w:rPr>
      </w:pPr>
    </w:p>
    <w:p w:rsidR="005262C0" w:rsidRPr="00353F94" w:rsidRDefault="005262C0" w:rsidP="005262C0">
      <w:pPr>
        <w:spacing w:after="0" w:line="240" w:lineRule="auto"/>
        <w:rPr>
          <w:rFonts w:ascii="Arial" w:eastAsia="Times New Roman" w:hAnsi="Arial" w:cs="Arial"/>
          <w:b/>
          <w:bCs/>
          <w:sz w:val="24"/>
          <w:szCs w:val="24"/>
        </w:rPr>
      </w:pPr>
      <w:r w:rsidRPr="00353F94">
        <w:rPr>
          <w:rFonts w:ascii="Arial" w:eastAsia="Times New Roman" w:hAnsi="Arial" w:cs="Arial"/>
          <w:b/>
          <w:bCs/>
          <w:sz w:val="24"/>
          <w:szCs w:val="24"/>
        </w:rPr>
        <w:t>BANKOVNA JAMSTVA</w:t>
      </w:r>
    </w:p>
    <w:p w:rsidR="00667482" w:rsidRPr="003F410D" w:rsidRDefault="00667482" w:rsidP="00D1210C">
      <w:pPr>
        <w:spacing w:after="0" w:line="240" w:lineRule="auto"/>
        <w:rPr>
          <w:rFonts w:ascii="Arial" w:eastAsia="Times New Roman" w:hAnsi="Arial" w:cs="Arial"/>
          <w:noProof/>
          <w:sz w:val="24"/>
          <w:szCs w:val="24"/>
          <w:lang w:eastAsia="hr-HR"/>
        </w:rPr>
      </w:pPr>
    </w:p>
    <w:p w:rsidR="00D1210C" w:rsidRPr="003F410D" w:rsidRDefault="00D1210C" w:rsidP="00D1210C">
      <w:pPr>
        <w:spacing w:after="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 xml:space="preserve">Članak </w:t>
      </w:r>
      <w:r w:rsidR="00A63BCB">
        <w:rPr>
          <w:rFonts w:ascii="Arial" w:eastAsia="Times New Roman" w:hAnsi="Arial" w:cs="Arial"/>
          <w:b/>
          <w:noProof/>
          <w:sz w:val="24"/>
          <w:szCs w:val="24"/>
          <w:lang w:eastAsia="hr-HR"/>
        </w:rPr>
        <w:t>9.</w:t>
      </w:r>
    </w:p>
    <w:p w:rsidR="00D1210C" w:rsidRPr="003F410D" w:rsidRDefault="00D1210C" w:rsidP="00D1210C">
      <w:pPr>
        <w:spacing w:after="0" w:line="240" w:lineRule="auto"/>
        <w:rPr>
          <w:rFonts w:ascii="Arial" w:eastAsia="Times New Roman" w:hAnsi="Arial" w:cs="Arial"/>
          <w:noProof/>
          <w:sz w:val="24"/>
          <w:szCs w:val="24"/>
          <w:lang w:eastAsia="hr-HR"/>
        </w:rPr>
      </w:pPr>
    </w:p>
    <w:p w:rsidR="00D1210C" w:rsidRPr="00353F94" w:rsidRDefault="00D1210C" w:rsidP="00D1210C">
      <w:pPr>
        <w:spacing w:after="0" w:line="240" w:lineRule="auto"/>
        <w:rPr>
          <w:rFonts w:ascii="Arial" w:eastAsia="Times New Roman" w:hAnsi="Arial" w:cs="Arial"/>
          <w:bCs/>
          <w:sz w:val="24"/>
          <w:szCs w:val="24"/>
        </w:rPr>
      </w:pPr>
    </w:p>
    <w:p w:rsidR="00D1210C" w:rsidRPr="00353F94" w:rsidRDefault="00D1210C" w:rsidP="00D1210C">
      <w:pPr>
        <w:spacing w:after="0" w:line="240" w:lineRule="auto"/>
        <w:rPr>
          <w:rFonts w:ascii="Arial" w:eastAsia="Times New Roman" w:hAnsi="Arial" w:cs="Arial"/>
          <w:b/>
          <w:bCs/>
          <w:sz w:val="24"/>
          <w:szCs w:val="24"/>
        </w:rPr>
      </w:pPr>
      <w:r w:rsidRPr="00353F94">
        <w:rPr>
          <w:rFonts w:ascii="Arial" w:eastAsia="Times New Roman" w:hAnsi="Arial" w:cs="Arial"/>
          <w:b/>
          <w:bCs/>
          <w:sz w:val="24"/>
          <w:szCs w:val="24"/>
        </w:rPr>
        <w:t>JAMSTVO ZA UREDNO ISPUNJENJE UGOVORA ZA SLUČAJ POVREDE UGOVORNIH OBVEZA</w:t>
      </w:r>
    </w:p>
    <w:p w:rsidR="00D1210C" w:rsidRPr="00353F94" w:rsidRDefault="00D1210C" w:rsidP="00D1210C">
      <w:pPr>
        <w:spacing w:after="0" w:line="240" w:lineRule="auto"/>
        <w:rPr>
          <w:rFonts w:ascii="Arial" w:eastAsia="Times New Roman" w:hAnsi="Arial" w:cs="Arial"/>
          <w:bCs/>
          <w:sz w:val="24"/>
          <w:szCs w:val="24"/>
        </w:rPr>
      </w:pPr>
    </w:p>
    <w:p w:rsidR="00D1210C" w:rsidRPr="00353F94" w:rsidRDefault="00D1210C" w:rsidP="00D1210C">
      <w:pPr>
        <w:spacing w:after="0" w:line="240" w:lineRule="auto"/>
        <w:rPr>
          <w:rFonts w:ascii="Arial" w:eastAsia="Times New Roman" w:hAnsi="Arial" w:cs="Arial"/>
          <w:bCs/>
          <w:sz w:val="24"/>
          <w:szCs w:val="24"/>
        </w:rPr>
      </w:pPr>
      <w:r w:rsidRPr="00353F94">
        <w:rPr>
          <w:rFonts w:ascii="Arial" w:eastAsia="Times New Roman" w:hAnsi="Arial" w:cs="Arial"/>
          <w:bCs/>
          <w:sz w:val="24"/>
          <w:szCs w:val="24"/>
        </w:rPr>
        <w:t xml:space="preserve">Primopredaja izvedenih radova, odnosno puštanje u rad elektrane, obavit će se zapisnički. </w:t>
      </w:r>
    </w:p>
    <w:p w:rsidR="00D1210C" w:rsidRPr="00353F94" w:rsidRDefault="00D1210C" w:rsidP="00D1210C">
      <w:pPr>
        <w:spacing w:after="0" w:line="240" w:lineRule="auto"/>
        <w:rPr>
          <w:rFonts w:ascii="Arial" w:eastAsia="Times New Roman" w:hAnsi="Arial" w:cs="Arial"/>
          <w:bCs/>
          <w:sz w:val="24"/>
          <w:szCs w:val="24"/>
        </w:rPr>
      </w:pPr>
      <w:r w:rsidRPr="00353F94">
        <w:rPr>
          <w:rFonts w:ascii="Arial" w:eastAsia="Times New Roman" w:hAnsi="Arial" w:cs="Arial"/>
          <w:bCs/>
          <w:sz w:val="24"/>
          <w:szCs w:val="24"/>
        </w:rPr>
        <w:lastRenderedPageBreak/>
        <w:t xml:space="preserve">Izvođač će </w:t>
      </w:r>
      <w:r w:rsidR="000712E2">
        <w:rPr>
          <w:rFonts w:ascii="Arial" w:eastAsia="Times New Roman" w:hAnsi="Arial" w:cs="Arial"/>
          <w:bCs/>
          <w:sz w:val="24"/>
          <w:szCs w:val="24"/>
        </w:rPr>
        <w:t xml:space="preserve">u roku 15 (petnaest) dana od dana sklapanja ugovora </w:t>
      </w:r>
      <w:r w:rsidRPr="00353F94">
        <w:rPr>
          <w:rFonts w:ascii="Arial" w:eastAsia="Times New Roman" w:hAnsi="Arial" w:cs="Arial"/>
          <w:bCs/>
          <w:sz w:val="24"/>
          <w:szCs w:val="24"/>
        </w:rPr>
        <w:t>predati Naručitelju jamstvo za uredno ispunjenje ugovora za slučaj povrede ugovornih obveza u obliku bankarske garancije plativo na prvi poziv i bez ograničenja (osim važenja i iznosa prema ovom Ugovoru) ili troškova za Naručitelja prilikom pozivanja, s iznosom od 10% (deset posto) ukupne vrijednosti ugovorenih radova</w:t>
      </w:r>
      <w:r w:rsidR="000712E2">
        <w:rPr>
          <w:rFonts w:ascii="Arial" w:eastAsia="Times New Roman" w:hAnsi="Arial" w:cs="Arial"/>
          <w:bCs/>
          <w:sz w:val="24"/>
          <w:szCs w:val="24"/>
        </w:rPr>
        <w:t xml:space="preserve"> i </w:t>
      </w:r>
      <w:r w:rsidR="000712E2" w:rsidRPr="000712E2">
        <w:rPr>
          <w:rFonts w:ascii="Arial" w:eastAsia="Times New Roman" w:hAnsi="Arial" w:cs="Arial"/>
          <w:bCs/>
          <w:sz w:val="24"/>
          <w:szCs w:val="24"/>
        </w:rPr>
        <w:t>rokom važenja 2 godine od dana završetka radova</w:t>
      </w:r>
      <w:r w:rsidR="000712E2">
        <w:rPr>
          <w:rFonts w:ascii="Arial" w:eastAsia="Times New Roman" w:hAnsi="Arial" w:cs="Arial"/>
          <w:bCs/>
          <w:sz w:val="24"/>
          <w:szCs w:val="24"/>
        </w:rPr>
        <w:t>,</w:t>
      </w:r>
      <w:r w:rsidRPr="00353F94">
        <w:rPr>
          <w:rFonts w:ascii="Arial" w:eastAsia="Times New Roman" w:hAnsi="Arial" w:cs="Arial"/>
          <w:bCs/>
          <w:sz w:val="24"/>
          <w:szCs w:val="24"/>
        </w:rPr>
        <w:t xml:space="preserve"> čime Izvođač jamči za rokove, solidnost i kvalitetu svih Ugovorenih radova</w:t>
      </w:r>
      <w:r w:rsidR="000712E2">
        <w:rPr>
          <w:rFonts w:ascii="Arial" w:eastAsia="Times New Roman" w:hAnsi="Arial" w:cs="Arial"/>
          <w:bCs/>
          <w:sz w:val="24"/>
          <w:szCs w:val="24"/>
        </w:rPr>
        <w:t>.</w:t>
      </w:r>
    </w:p>
    <w:p w:rsidR="00D1210C" w:rsidRPr="00353F94" w:rsidRDefault="00D1210C" w:rsidP="00D1210C">
      <w:pPr>
        <w:spacing w:after="0" w:line="240" w:lineRule="auto"/>
        <w:rPr>
          <w:rFonts w:ascii="Arial" w:eastAsia="Times New Roman" w:hAnsi="Arial" w:cs="Arial"/>
          <w:bCs/>
          <w:sz w:val="24"/>
          <w:szCs w:val="24"/>
        </w:rPr>
      </w:pPr>
    </w:p>
    <w:p w:rsidR="00D1210C" w:rsidRPr="003F410D" w:rsidRDefault="006E342F" w:rsidP="00D1210C">
      <w:pPr>
        <w:autoSpaceDE w:val="0"/>
        <w:autoSpaceDN w:val="0"/>
        <w:adjustRightInd w:val="0"/>
        <w:spacing w:after="0" w:line="240" w:lineRule="auto"/>
        <w:rPr>
          <w:rFonts w:ascii="Arial" w:eastAsia="Times New Roman" w:hAnsi="Arial" w:cs="Arial"/>
          <w:b/>
          <w:bCs/>
          <w:noProof/>
          <w:sz w:val="24"/>
          <w:szCs w:val="24"/>
        </w:rPr>
      </w:pPr>
      <w:r>
        <w:rPr>
          <w:rFonts w:ascii="Arial" w:eastAsia="Times New Roman" w:hAnsi="Arial" w:cs="Arial"/>
          <w:b/>
          <w:bCs/>
          <w:noProof/>
          <w:sz w:val="24"/>
          <w:szCs w:val="24"/>
        </w:rPr>
        <w:t>GARANTNI ROK</w:t>
      </w:r>
      <w:del w:id="32" w:author="Celar Drazen" w:date="2021-03-17T16:56:00Z">
        <w:r w:rsidDel="0071636B">
          <w:rPr>
            <w:rFonts w:ascii="Arial" w:eastAsia="Times New Roman" w:hAnsi="Arial" w:cs="Arial"/>
            <w:b/>
            <w:bCs/>
            <w:noProof/>
            <w:sz w:val="24"/>
            <w:szCs w:val="24"/>
          </w:rPr>
          <w:delText xml:space="preserve">, </w:delText>
        </w:r>
        <w:r w:rsidR="00D1210C" w:rsidRPr="00353F94" w:rsidDel="0071636B">
          <w:rPr>
            <w:rFonts w:ascii="Arial" w:eastAsia="Times New Roman" w:hAnsi="Arial" w:cs="Arial"/>
            <w:b/>
            <w:bCs/>
            <w:noProof/>
            <w:sz w:val="24"/>
            <w:szCs w:val="24"/>
          </w:rPr>
          <w:delText xml:space="preserve">SAVJETODAVNE USLUGE, NADZOR I IZRADA IZVJEŠTAJA </w:delText>
        </w:r>
      </w:del>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Članak 1</w:t>
      </w:r>
      <w:r w:rsidR="00A63BCB">
        <w:rPr>
          <w:rFonts w:ascii="Arial" w:eastAsia="Times New Roman" w:hAnsi="Arial" w:cs="Arial"/>
          <w:b/>
          <w:bCs/>
          <w:noProof/>
          <w:sz w:val="24"/>
          <w:szCs w:val="24"/>
        </w:rPr>
        <w:t>0</w:t>
      </w:r>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center"/>
        <w:rPr>
          <w:rFonts w:ascii="Arial" w:eastAsia="Times New Roman" w:hAnsi="Arial" w:cs="Arial"/>
          <w:bCs/>
          <w:noProof/>
          <w:color w:val="FF0000"/>
          <w:sz w:val="24"/>
          <w:szCs w:val="24"/>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Izvođač se, osim izvođenja predmeta ovog Ugovora, a na</w:t>
      </w:r>
      <w:r>
        <w:rPr>
          <w:rFonts w:ascii="Arial" w:eastAsia="Times New Roman" w:hAnsi="Arial" w:cs="Arial"/>
          <w:sz w:val="24"/>
          <w:szCs w:val="24"/>
          <w:lang w:eastAsia="hr-HR"/>
        </w:rPr>
        <w:t>kon puštanja u rad fotonaponske elektrane</w:t>
      </w:r>
      <w:r w:rsidRPr="003F410D">
        <w:rPr>
          <w:rFonts w:ascii="Arial" w:eastAsia="Times New Roman" w:hAnsi="Arial" w:cs="Arial"/>
          <w:sz w:val="24"/>
          <w:szCs w:val="24"/>
          <w:lang w:eastAsia="hr-HR"/>
        </w:rPr>
        <w:t>,  obvezuje na</w:t>
      </w:r>
      <w:del w:id="33" w:author="Celar Drazen" w:date="2021-03-17T16:57:00Z">
        <w:r w:rsidRPr="003F410D" w:rsidDel="0071636B">
          <w:rPr>
            <w:rFonts w:ascii="Arial" w:eastAsia="Times New Roman" w:hAnsi="Arial" w:cs="Arial"/>
            <w:sz w:val="24"/>
            <w:szCs w:val="24"/>
            <w:lang w:eastAsia="hr-HR"/>
          </w:rPr>
          <w:delText xml:space="preserve"> dodatne usluge, i to</w:delText>
        </w:r>
        <w:r w:rsidR="00147013" w:rsidDel="0071636B">
          <w:rPr>
            <w:rFonts w:ascii="Arial" w:eastAsia="Times New Roman" w:hAnsi="Arial" w:cs="Arial"/>
            <w:sz w:val="24"/>
            <w:szCs w:val="24"/>
            <w:lang w:eastAsia="hr-HR"/>
          </w:rPr>
          <w:delText>:</w:delText>
        </w:r>
        <w:r w:rsidR="00147013" w:rsidRPr="00A63BCB" w:rsidDel="0071636B">
          <w:rPr>
            <w:rFonts w:ascii="Arial" w:eastAsia="Times New Roman" w:hAnsi="Arial" w:cs="Arial"/>
            <w:sz w:val="24"/>
            <w:szCs w:val="24"/>
            <w:lang w:eastAsia="hr-HR"/>
          </w:rPr>
          <w:delText xml:space="preserve"> održavanje, izradu godišnjih izvještaja o radu i nadzoru, prijedloge za unapređenje sustava,</w:delText>
        </w:r>
      </w:del>
      <w:r w:rsidR="00147013" w:rsidRPr="00A63BCB">
        <w:rPr>
          <w:rFonts w:ascii="Arial" w:eastAsia="Times New Roman" w:hAnsi="Arial" w:cs="Arial"/>
          <w:sz w:val="24"/>
          <w:szCs w:val="24"/>
          <w:lang w:eastAsia="hr-HR"/>
        </w:rPr>
        <w:t xml:space="preserve"> garanciju na sustav i garanciju proizvodnje</w:t>
      </w:r>
      <w:r w:rsidR="00147013" w:rsidRPr="003F410D" w:rsidDel="00147013">
        <w:rPr>
          <w:rFonts w:ascii="Arial" w:eastAsia="Times New Roman" w:hAnsi="Arial" w:cs="Arial"/>
          <w:sz w:val="24"/>
          <w:szCs w:val="24"/>
          <w:lang w:eastAsia="hr-HR"/>
        </w:rPr>
        <w:t xml:space="preserve"> </w:t>
      </w:r>
      <w:r w:rsidRPr="00A63BCB">
        <w:rPr>
          <w:rFonts w:ascii="Arial" w:eastAsia="Times New Roman" w:hAnsi="Arial" w:cs="Arial"/>
          <w:sz w:val="24"/>
          <w:szCs w:val="24"/>
          <w:lang w:eastAsia="hr-HR"/>
        </w:rPr>
        <w:t xml:space="preserve">u trajanju od ------------- mjeseci/godina. </w:t>
      </w:r>
      <w:r w:rsidRPr="003F410D">
        <w:rPr>
          <w:rFonts w:ascii="Arial" w:eastAsia="Times New Roman" w:hAnsi="Arial" w:cs="Arial"/>
          <w:sz w:val="24"/>
          <w:szCs w:val="24"/>
          <w:lang w:eastAsia="hr-HR"/>
        </w:rPr>
        <w:t xml:space="preserve"> </w:t>
      </w:r>
    </w:p>
    <w:p w:rsidR="00D1210C" w:rsidRPr="003F410D" w:rsidRDefault="00D1210C" w:rsidP="00D1210C">
      <w:pPr>
        <w:spacing w:after="0" w:line="240" w:lineRule="auto"/>
        <w:jc w:val="both"/>
        <w:rPr>
          <w:rFonts w:ascii="Arial" w:eastAsia="Times New Roman" w:hAnsi="Arial" w:cs="Arial"/>
          <w:color w:val="FF0000"/>
          <w:sz w:val="24"/>
          <w:szCs w:val="24"/>
          <w:lang w:eastAsia="hr-HR"/>
        </w:rPr>
      </w:pPr>
    </w:p>
    <w:p w:rsidR="00D1210C" w:rsidRPr="003F410D" w:rsidDel="0071636B" w:rsidRDefault="00D1210C" w:rsidP="00D1210C">
      <w:pPr>
        <w:spacing w:after="0" w:line="240" w:lineRule="auto"/>
        <w:jc w:val="both"/>
        <w:rPr>
          <w:del w:id="34" w:author="Celar Drazen" w:date="2021-03-17T16:58:00Z"/>
          <w:rFonts w:ascii="Arial" w:eastAsia="Times New Roman" w:hAnsi="Arial" w:cs="Arial"/>
          <w:sz w:val="24"/>
          <w:szCs w:val="24"/>
          <w:lang w:eastAsia="hr-HR"/>
        </w:rPr>
      </w:pPr>
      <w:del w:id="35" w:author="Celar Drazen" w:date="2021-03-17T16:58:00Z">
        <w:r w:rsidRPr="003F410D" w:rsidDel="0071636B">
          <w:rPr>
            <w:rFonts w:ascii="Arial" w:eastAsia="Times New Roman" w:hAnsi="Arial" w:cs="Arial"/>
            <w:sz w:val="24"/>
            <w:szCs w:val="24"/>
            <w:lang w:eastAsia="hr-HR"/>
          </w:rPr>
          <w:delText>Usluge iz prethodnog stavka uključuju:</w:delText>
        </w:r>
      </w:del>
    </w:p>
    <w:p w:rsidR="00D1210C" w:rsidRPr="003F410D" w:rsidDel="0071636B" w:rsidRDefault="00D1210C" w:rsidP="00D1210C">
      <w:pPr>
        <w:spacing w:after="0" w:line="240" w:lineRule="auto"/>
        <w:jc w:val="both"/>
        <w:rPr>
          <w:del w:id="36" w:author="Celar Drazen" w:date="2021-03-17T16:58:00Z"/>
          <w:rFonts w:ascii="Arial" w:eastAsia="Times New Roman" w:hAnsi="Arial" w:cs="Arial"/>
          <w:sz w:val="24"/>
          <w:szCs w:val="24"/>
          <w:lang w:eastAsia="hr-HR"/>
        </w:rPr>
      </w:pPr>
    </w:p>
    <w:p w:rsidR="00D1210C" w:rsidRPr="003F410D" w:rsidDel="0071636B" w:rsidRDefault="00D1210C" w:rsidP="00D1210C">
      <w:pPr>
        <w:numPr>
          <w:ilvl w:val="0"/>
          <w:numId w:val="5"/>
        </w:numPr>
        <w:spacing w:after="0" w:line="240" w:lineRule="auto"/>
        <w:ind w:left="714" w:hanging="357"/>
        <w:contextualSpacing/>
        <w:jc w:val="both"/>
        <w:rPr>
          <w:del w:id="37" w:author="Celar Drazen" w:date="2021-03-17T16:57:00Z"/>
          <w:rFonts w:ascii="Arial" w:eastAsia="Times New Roman" w:hAnsi="Arial" w:cs="Arial"/>
          <w:sz w:val="24"/>
          <w:szCs w:val="24"/>
          <w:lang w:eastAsia="hr-HR"/>
        </w:rPr>
      </w:pPr>
      <w:del w:id="38" w:author="Celar Drazen" w:date="2021-03-17T16:57:00Z">
        <w:r w:rsidRPr="003F410D" w:rsidDel="0071636B">
          <w:rPr>
            <w:rFonts w:ascii="Arial" w:eastAsia="Times New Roman" w:hAnsi="Arial" w:cs="Arial"/>
            <w:sz w:val="24"/>
            <w:szCs w:val="24"/>
            <w:lang w:eastAsia="hr-HR"/>
          </w:rPr>
          <w:delText>24×7×365 monitoring</w:delText>
        </w:r>
        <w:r w:rsidDel="0071636B">
          <w:rPr>
            <w:rFonts w:ascii="Arial" w:eastAsia="Times New Roman" w:hAnsi="Arial" w:cs="Arial"/>
            <w:sz w:val="24"/>
            <w:szCs w:val="24"/>
            <w:lang w:eastAsia="hr-HR"/>
          </w:rPr>
          <w:delText xml:space="preserve"> – udaljeni nadzor fotonaponskog</w:delText>
        </w:r>
        <w:r w:rsidRPr="003F410D" w:rsidDel="0071636B">
          <w:rPr>
            <w:rFonts w:ascii="Arial" w:eastAsia="Times New Roman" w:hAnsi="Arial" w:cs="Arial"/>
            <w:sz w:val="24"/>
            <w:szCs w:val="24"/>
            <w:lang w:eastAsia="hr-HR"/>
          </w:rPr>
          <w:delText xml:space="preserve"> sustava s automatiziranim dojavom grešaka u radu elektrane osiguravajući optimalni rad te brzu reakciju lokalne servisne službe u slučaju kvara, što uključuje i godišnje licence definirane stavkom: udaljeni nadzor, cloud server i mjesečne troškove podatkovne SIM kartice za onoliki broj godina koliko će ponuditelj ponuditi Savjetodavne usluge, nadzor i iz</w:delText>
        </w:r>
        <w:r w:rsidDel="0071636B">
          <w:rPr>
            <w:rFonts w:ascii="Arial" w:eastAsia="Times New Roman" w:hAnsi="Arial" w:cs="Arial"/>
            <w:sz w:val="24"/>
            <w:szCs w:val="24"/>
            <w:lang w:eastAsia="hr-HR"/>
          </w:rPr>
          <w:delText>radu izvještaja o radu elektrane</w:delText>
        </w:r>
        <w:r w:rsidRPr="003F410D" w:rsidDel="0071636B">
          <w:rPr>
            <w:rFonts w:ascii="Arial" w:eastAsia="Times New Roman" w:hAnsi="Arial" w:cs="Arial"/>
            <w:sz w:val="24"/>
            <w:szCs w:val="24"/>
            <w:lang w:eastAsia="hr-HR"/>
          </w:rPr>
          <w:delText>,</w:delText>
        </w:r>
      </w:del>
    </w:p>
    <w:p w:rsidR="00D1210C" w:rsidRPr="003F410D" w:rsidDel="0071636B" w:rsidRDefault="00D1210C" w:rsidP="00D1210C">
      <w:pPr>
        <w:numPr>
          <w:ilvl w:val="0"/>
          <w:numId w:val="5"/>
        </w:numPr>
        <w:spacing w:after="0" w:line="240" w:lineRule="auto"/>
        <w:jc w:val="both"/>
        <w:rPr>
          <w:del w:id="39" w:author="Celar Drazen" w:date="2021-03-17T16:57:00Z"/>
          <w:rFonts w:ascii="Arial" w:eastAsia="Times New Roman" w:hAnsi="Arial" w:cs="Arial"/>
          <w:sz w:val="24"/>
          <w:szCs w:val="24"/>
          <w:lang w:eastAsia="hr-HR"/>
        </w:rPr>
      </w:pPr>
      <w:del w:id="40" w:author="Celar Drazen" w:date="2021-03-17T16:57:00Z">
        <w:r w:rsidRPr="003F410D" w:rsidDel="0071636B">
          <w:rPr>
            <w:rFonts w:ascii="Arial" w:eastAsia="Times New Roman" w:hAnsi="Arial" w:cs="Arial"/>
            <w:sz w:val="24"/>
            <w:szCs w:val="24"/>
            <w:lang w:eastAsia="hr-HR"/>
          </w:rPr>
          <w:delText>Mjesečni/kvartalni/godišnji izvještaji rada elektrane i financijskih rezultata – izrada uniformnih izvještaja s analizom stvarne proizvodnje te efektivnog iskorištenja fotonaponske elektrane. Izvještaji se šalju putem maila mjesečno, kvartalno i godišnje.</w:delText>
        </w:r>
      </w:del>
    </w:p>
    <w:p w:rsidR="00D1210C" w:rsidRPr="003F410D" w:rsidDel="0071636B" w:rsidRDefault="00D1210C" w:rsidP="00D1210C">
      <w:pPr>
        <w:numPr>
          <w:ilvl w:val="0"/>
          <w:numId w:val="5"/>
        </w:numPr>
        <w:spacing w:after="0" w:line="240" w:lineRule="auto"/>
        <w:jc w:val="both"/>
        <w:rPr>
          <w:del w:id="41" w:author="Celar Drazen" w:date="2021-03-17T16:57:00Z"/>
          <w:rFonts w:ascii="Arial" w:eastAsia="Times New Roman" w:hAnsi="Arial" w:cs="Arial"/>
          <w:sz w:val="24"/>
          <w:szCs w:val="24"/>
          <w:lang w:eastAsia="hr-HR"/>
        </w:rPr>
      </w:pPr>
      <w:del w:id="42" w:author="Celar Drazen" w:date="2021-03-17T16:57:00Z">
        <w:r w:rsidRPr="003F410D" w:rsidDel="0071636B">
          <w:rPr>
            <w:rFonts w:ascii="Arial" w:eastAsia="Times New Roman" w:hAnsi="Arial" w:cs="Arial"/>
            <w:sz w:val="24"/>
            <w:szCs w:val="24"/>
            <w:lang w:eastAsia="hr-HR"/>
          </w:rPr>
          <w:delText>Godišnji pregled elektrane – godišnji pregled i obilazak elektrane te provjera svih hardverskih komponenti sustava. Pregled uključuje i provjeru parametara rada elektrane da su u skladu s energetskom suglasnošću (EES) i projektom.</w:delText>
        </w:r>
      </w:del>
    </w:p>
    <w:p w:rsidR="002E0827" w:rsidRPr="007A7897" w:rsidDel="0071636B" w:rsidRDefault="00D1210C" w:rsidP="007A7897">
      <w:pPr>
        <w:numPr>
          <w:ilvl w:val="0"/>
          <w:numId w:val="5"/>
        </w:numPr>
        <w:spacing w:after="0" w:line="240" w:lineRule="auto"/>
        <w:jc w:val="both"/>
        <w:rPr>
          <w:del w:id="43" w:author="Celar Drazen" w:date="2021-03-17T16:57:00Z"/>
          <w:rFonts w:ascii="Arial" w:eastAsia="Times New Roman" w:hAnsi="Arial" w:cs="Arial"/>
          <w:sz w:val="24"/>
          <w:szCs w:val="24"/>
          <w:lang w:eastAsia="hr-HR"/>
        </w:rPr>
      </w:pPr>
      <w:del w:id="44" w:author="Celar Drazen" w:date="2021-03-17T16:57:00Z">
        <w:r w:rsidRPr="003F410D" w:rsidDel="0071636B">
          <w:rPr>
            <w:rFonts w:ascii="Arial" w:eastAsia="Times New Roman" w:hAnsi="Arial" w:cs="Arial"/>
            <w:sz w:val="24"/>
            <w:szCs w:val="24"/>
            <w:lang w:eastAsia="hr-HR"/>
          </w:rPr>
          <w:delText>Godišnje ažuriranje softvera i firmvera svih komponenti fotonaponske elektrane na koje je primjenjivo.</w:delText>
        </w:r>
      </w:del>
    </w:p>
    <w:p w:rsidR="00D1210C" w:rsidRPr="003F410D" w:rsidDel="0071636B" w:rsidRDefault="00D1210C" w:rsidP="00D1210C">
      <w:pPr>
        <w:numPr>
          <w:ilvl w:val="0"/>
          <w:numId w:val="5"/>
        </w:numPr>
        <w:spacing w:after="0" w:line="240" w:lineRule="auto"/>
        <w:jc w:val="both"/>
        <w:rPr>
          <w:del w:id="45" w:author="Celar Drazen" w:date="2021-03-17T16:57:00Z"/>
          <w:rFonts w:ascii="Arial" w:eastAsia="Times New Roman" w:hAnsi="Arial" w:cs="Arial"/>
          <w:sz w:val="24"/>
          <w:szCs w:val="24"/>
          <w:lang w:eastAsia="hr-HR"/>
        </w:rPr>
      </w:pPr>
      <w:del w:id="46" w:author="Celar Drazen" w:date="2021-03-17T16:57:00Z">
        <w:r w:rsidRPr="003F410D" w:rsidDel="0071636B">
          <w:rPr>
            <w:rFonts w:ascii="Arial" w:eastAsia="Times New Roman" w:hAnsi="Arial" w:cs="Arial"/>
            <w:sz w:val="24"/>
            <w:szCs w:val="24"/>
            <w:lang w:eastAsia="hr-HR"/>
          </w:rPr>
          <w:delText>Savjetodavne i administrativne usluge – stručna pomoć prilikom sklapanja osiguranja za fotonaponski sustav s osiguravajućom kućom, aktivacija jamstva na komponente sustava, jamstva na radove i police osiguranja u slučaju kvara fotonaponske elektrane. Telefonska dostupnost za sva eventualna pitanja i nejasnoće svaki radni dan od 8h-16h.</w:delText>
        </w:r>
      </w:del>
    </w:p>
    <w:p w:rsidR="00394D38" w:rsidDel="0071636B" w:rsidRDefault="00147013" w:rsidP="00425800">
      <w:pPr>
        <w:numPr>
          <w:ilvl w:val="0"/>
          <w:numId w:val="5"/>
        </w:numPr>
        <w:spacing w:after="0" w:line="240" w:lineRule="auto"/>
        <w:contextualSpacing/>
        <w:jc w:val="both"/>
        <w:rPr>
          <w:del w:id="47" w:author="Celar Drazen" w:date="2021-03-17T16:58:00Z"/>
          <w:rFonts w:ascii="Arial" w:eastAsia="Calibri" w:hAnsi="Arial" w:cs="Arial"/>
          <w:sz w:val="24"/>
          <w:szCs w:val="24"/>
          <w:lang w:bidi="en-US"/>
        </w:rPr>
      </w:pPr>
      <w:del w:id="48" w:author="Celar Drazen" w:date="2021-03-17T16:58:00Z">
        <w:r w:rsidDel="0071636B">
          <w:rPr>
            <w:rFonts w:ascii="Arial" w:eastAsia="Calibri" w:hAnsi="Arial" w:cs="Arial"/>
            <w:sz w:val="24"/>
            <w:szCs w:val="24"/>
            <w:lang w:bidi="en-US"/>
          </w:rPr>
          <w:delText>Broj godina</w:delText>
        </w:r>
        <w:r w:rsidRPr="003F410D" w:rsidDel="0071636B">
          <w:rPr>
            <w:rFonts w:ascii="Arial" w:eastAsia="Calibri" w:hAnsi="Arial" w:cs="Arial"/>
            <w:sz w:val="24"/>
            <w:szCs w:val="24"/>
            <w:lang w:bidi="en-US"/>
          </w:rPr>
          <w:delText xml:space="preserve"> </w:delText>
        </w:r>
        <w:r w:rsidR="00D1210C" w:rsidRPr="003F410D" w:rsidDel="0071636B">
          <w:rPr>
            <w:rFonts w:ascii="Arial" w:eastAsia="Calibri" w:hAnsi="Arial" w:cs="Arial"/>
            <w:sz w:val="24"/>
            <w:szCs w:val="24"/>
            <w:lang w:bidi="en-US"/>
          </w:rPr>
          <w:delText xml:space="preserve">garantnog roka za svu opremu i radove za broj godina u kojem se ponuditelj obvezuje pružati uslugu. </w:delText>
        </w:r>
        <w:r w:rsidR="00425800" w:rsidRPr="00425800" w:rsidDel="0071636B">
          <w:rPr>
            <w:rFonts w:ascii="Arial" w:eastAsia="Calibri" w:hAnsi="Arial" w:cs="Arial"/>
            <w:sz w:val="24"/>
            <w:szCs w:val="24"/>
            <w:lang w:bidi="en-US"/>
          </w:rPr>
          <w:delText>Izuzetak su fotonaponski paneli za koje se traži 15-godišnja garancija i inverteri za koje se traži 10-godišnja garancija</w:delText>
        </w:r>
        <w:r w:rsidR="00D1210C" w:rsidRPr="003F410D" w:rsidDel="0071636B">
          <w:rPr>
            <w:rFonts w:ascii="Arial" w:eastAsia="Calibri" w:hAnsi="Arial" w:cs="Arial"/>
            <w:sz w:val="24"/>
            <w:szCs w:val="24"/>
            <w:lang w:bidi="en-US"/>
          </w:rPr>
          <w:delText xml:space="preserve">, sukladno t. </w:delText>
        </w:r>
        <w:r w:rsidR="00F76C86" w:rsidDel="0071636B">
          <w:rPr>
            <w:rFonts w:ascii="Arial" w:eastAsia="Calibri" w:hAnsi="Arial" w:cs="Arial"/>
            <w:sz w:val="24"/>
            <w:szCs w:val="24"/>
            <w:lang w:bidi="en-US"/>
          </w:rPr>
          <w:delText>10.3</w:delText>
        </w:r>
        <w:r w:rsidR="00D1210C" w:rsidDel="0071636B">
          <w:rPr>
            <w:rFonts w:ascii="Arial" w:eastAsia="Calibri" w:hAnsi="Arial" w:cs="Arial"/>
            <w:sz w:val="24"/>
            <w:szCs w:val="24"/>
            <w:lang w:bidi="en-US"/>
          </w:rPr>
          <w:delText xml:space="preserve">. </w:delText>
        </w:r>
        <w:r w:rsidR="00D1210C" w:rsidRPr="003F410D" w:rsidDel="0071636B">
          <w:rPr>
            <w:rFonts w:ascii="Arial" w:eastAsia="Calibri" w:hAnsi="Arial" w:cs="Arial"/>
            <w:sz w:val="24"/>
            <w:szCs w:val="24"/>
            <w:lang w:bidi="en-US"/>
          </w:rPr>
          <w:delText xml:space="preserve">dokumentacije o nabavi. </w:delText>
        </w:r>
      </w:del>
    </w:p>
    <w:p w:rsidR="00D1210C" w:rsidRPr="003F410D" w:rsidDel="0071636B" w:rsidRDefault="00147013" w:rsidP="00394D38">
      <w:pPr>
        <w:numPr>
          <w:ilvl w:val="0"/>
          <w:numId w:val="5"/>
        </w:numPr>
        <w:spacing w:after="0" w:line="240" w:lineRule="auto"/>
        <w:contextualSpacing/>
        <w:jc w:val="both"/>
        <w:rPr>
          <w:del w:id="49" w:author="Celar Drazen" w:date="2021-03-17T16:58:00Z"/>
          <w:rFonts w:ascii="Arial" w:eastAsia="Calibri" w:hAnsi="Arial" w:cs="Arial"/>
          <w:sz w:val="24"/>
          <w:szCs w:val="24"/>
          <w:lang w:bidi="en-US"/>
        </w:rPr>
      </w:pPr>
      <w:del w:id="50" w:author="Celar Drazen" w:date="2021-03-17T16:58:00Z">
        <w:r w:rsidDel="0071636B">
          <w:rPr>
            <w:rFonts w:ascii="Arial" w:eastAsia="Calibri" w:hAnsi="Arial" w:cs="Arial"/>
            <w:sz w:val="24"/>
            <w:szCs w:val="24"/>
            <w:lang w:bidi="en-US"/>
          </w:rPr>
          <w:delText xml:space="preserve">Broj </w:delText>
        </w:r>
        <w:r w:rsidR="00394D38" w:rsidRPr="00394D38" w:rsidDel="0071636B">
          <w:rPr>
            <w:rFonts w:ascii="Arial" w:eastAsia="Calibri" w:hAnsi="Arial" w:cs="Arial"/>
            <w:sz w:val="24"/>
            <w:szCs w:val="24"/>
            <w:lang w:bidi="en-US"/>
          </w:rPr>
          <w:delText xml:space="preserve">godina garancije godišnje proizvodnje sukladno članku </w:delText>
        </w:r>
        <w:r w:rsidR="0003575D" w:rsidDel="0071636B">
          <w:rPr>
            <w:rFonts w:ascii="Arial" w:eastAsia="Calibri" w:hAnsi="Arial" w:cs="Arial"/>
            <w:sz w:val="24"/>
            <w:szCs w:val="24"/>
            <w:lang w:bidi="en-US"/>
          </w:rPr>
          <w:delText>17</w:delText>
        </w:r>
        <w:r w:rsidR="00394D38" w:rsidRPr="00394D38" w:rsidDel="0071636B">
          <w:rPr>
            <w:rFonts w:ascii="Arial" w:eastAsia="Calibri" w:hAnsi="Arial" w:cs="Arial"/>
            <w:sz w:val="24"/>
            <w:szCs w:val="24"/>
            <w:lang w:bidi="en-US"/>
          </w:rPr>
          <w:delText>. prijedloga ugovora</w:delText>
        </w:r>
      </w:del>
    </w:p>
    <w:p w:rsidR="00D1210C" w:rsidRPr="003F410D" w:rsidRDefault="00D1210C" w:rsidP="00D1210C">
      <w:pPr>
        <w:spacing w:after="0" w:line="240" w:lineRule="auto"/>
        <w:contextualSpacing/>
        <w:jc w:val="both"/>
        <w:rPr>
          <w:rFonts w:ascii="Arial" w:eastAsia="Calibri" w:hAnsi="Arial" w:cs="Arial"/>
          <w:lang w:bidi="en-US"/>
        </w:rPr>
      </w:pPr>
    </w:p>
    <w:p w:rsidR="00D1210C" w:rsidRPr="003F410D" w:rsidRDefault="00D1210C" w:rsidP="00D1210C">
      <w:pPr>
        <w:spacing w:after="0" w:line="240" w:lineRule="auto"/>
        <w:contextualSpacing/>
        <w:jc w:val="both"/>
        <w:rPr>
          <w:rFonts w:ascii="Arial" w:eastAsia="Calibri" w:hAnsi="Arial" w:cs="Arial"/>
          <w:sz w:val="24"/>
          <w:szCs w:val="24"/>
          <w:lang w:bidi="en-US"/>
        </w:rPr>
      </w:pPr>
      <w:r w:rsidRPr="003F410D">
        <w:rPr>
          <w:rFonts w:ascii="Arial" w:eastAsia="Calibri" w:hAnsi="Arial" w:cs="Arial"/>
          <w:sz w:val="24"/>
          <w:szCs w:val="24"/>
          <w:lang w:bidi="en-US"/>
        </w:rPr>
        <w:t>Izvođač je dužan Naručitelju, u roku od 10 dana nakon završetka radova, predati</w:t>
      </w:r>
      <w:r w:rsidRPr="003F410D">
        <w:rPr>
          <w:rFonts w:ascii="Arial" w:eastAsia="Times New Roman" w:hAnsi="Arial" w:cs="Arial"/>
          <w:sz w:val="24"/>
          <w:szCs w:val="24"/>
          <w:lang w:eastAsia="hr-HR"/>
        </w:rPr>
        <w:t xml:space="preserve"> </w:t>
      </w:r>
      <w:r w:rsidRPr="003F410D">
        <w:rPr>
          <w:rFonts w:ascii="Arial" w:eastAsia="Calibri" w:hAnsi="Arial" w:cs="Arial"/>
          <w:sz w:val="24"/>
          <w:szCs w:val="24"/>
          <w:lang w:bidi="en-US"/>
        </w:rPr>
        <w:t xml:space="preserve">jamstvo u </w:t>
      </w:r>
      <w:ins w:id="51" w:author="Celar Drazen" w:date="2021-03-17T16:58:00Z">
        <w:r w:rsidR="0071636B" w:rsidRPr="0071636B">
          <w:rPr>
            <w:rFonts w:ascii="Arial" w:eastAsia="Calibri" w:hAnsi="Arial" w:cs="Arial"/>
            <w:sz w:val="24"/>
            <w:szCs w:val="24"/>
            <w:lang w:bidi="en-US"/>
          </w:rPr>
          <w:t>u roku od 10 (deset) dana po primopredaji radova u iznosu od 10% ukupne vrijednosti ugovora o nabavi bez PDV-a,u obliku bjanko zadužnice, ovjerene od strane javnog bilježnika, u izvorniku, i popunjene sukladno Pravilniku o obliku i sadržaju bjanko zadu</w:t>
        </w:r>
        <w:r w:rsidR="0071636B">
          <w:rPr>
            <w:rFonts w:ascii="Arial" w:eastAsia="Calibri" w:hAnsi="Arial" w:cs="Arial"/>
            <w:sz w:val="24"/>
            <w:szCs w:val="24"/>
            <w:lang w:bidi="en-US"/>
          </w:rPr>
          <w:t>žnice (NN br. 115/12, 82/17)</w:t>
        </w:r>
      </w:ins>
      <w:del w:id="52" w:author="Celar Drazen" w:date="2021-03-17T16:58:00Z">
        <w:r w:rsidRPr="003F410D" w:rsidDel="0071636B">
          <w:rPr>
            <w:rFonts w:ascii="Arial" w:eastAsia="Calibri" w:hAnsi="Arial" w:cs="Arial"/>
            <w:sz w:val="24"/>
            <w:szCs w:val="24"/>
            <w:lang w:bidi="en-US"/>
          </w:rPr>
          <w:delText>obliku bankarske garancije plativo na prvi poziv i bez ograničenja prijenosa prava primitka plaćanja po garanciji ili drugih ograničenja (osim važenja i iznosa prema ovom Ugovoru) ili troškova za Naručitelja prilikom pozivanja</w:delText>
        </w:r>
      </w:del>
      <w:del w:id="53" w:author="Celar Drazen" w:date="2021-03-17T16:59:00Z">
        <w:r w:rsidRPr="003F410D" w:rsidDel="0071636B">
          <w:rPr>
            <w:rFonts w:ascii="Arial" w:eastAsia="Calibri" w:hAnsi="Arial" w:cs="Arial"/>
            <w:sz w:val="24"/>
            <w:szCs w:val="24"/>
            <w:lang w:bidi="en-US"/>
          </w:rPr>
          <w:delText xml:space="preserve">, za period </w:delText>
        </w:r>
        <w:r w:rsidRPr="003F410D" w:rsidDel="0071636B">
          <w:rPr>
            <w:rFonts w:ascii="Arial" w:eastAsia="Calibri" w:hAnsi="Arial" w:cs="Arial"/>
            <w:sz w:val="24"/>
            <w:szCs w:val="24"/>
            <w:lang w:bidi="en-US"/>
          </w:rPr>
          <w:lastRenderedPageBreak/>
          <w:delText xml:space="preserve">pružanja dodatnih usluga, prema </w:delText>
        </w:r>
        <w:r w:rsidR="00BA0BF9" w:rsidDel="0071636B">
          <w:rPr>
            <w:rFonts w:ascii="Arial" w:eastAsia="Calibri" w:hAnsi="Arial" w:cs="Arial"/>
            <w:sz w:val="24"/>
            <w:szCs w:val="24"/>
            <w:lang w:bidi="en-US"/>
          </w:rPr>
          <w:delText>prilogu 2a</w:delText>
        </w:r>
        <w:r w:rsidR="00BA0BF9" w:rsidRPr="003F410D" w:rsidDel="0071636B">
          <w:rPr>
            <w:rFonts w:ascii="Arial" w:eastAsia="Calibri" w:hAnsi="Arial" w:cs="Arial"/>
            <w:sz w:val="24"/>
            <w:szCs w:val="24"/>
            <w:lang w:bidi="en-US"/>
          </w:rPr>
          <w:delText xml:space="preserve"> </w:delText>
        </w:r>
        <w:r w:rsidRPr="003F410D" w:rsidDel="0071636B">
          <w:rPr>
            <w:rFonts w:ascii="Arial" w:eastAsia="Calibri" w:hAnsi="Arial" w:cs="Arial"/>
            <w:sz w:val="24"/>
            <w:szCs w:val="24"/>
            <w:lang w:bidi="en-US"/>
          </w:rPr>
          <w:delText xml:space="preserve">u iznosu od </w:delText>
        </w:r>
        <w:r w:rsidR="003742B4" w:rsidDel="0071636B">
          <w:rPr>
            <w:rFonts w:cstheme="minorHAnsi"/>
            <w:highlight w:val="yellow"/>
          </w:rPr>
          <w:delText>______</w:delText>
        </w:r>
        <w:r w:rsidRPr="003F410D" w:rsidDel="0071636B">
          <w:rPr>
            <w:rFonts w:ascii="Arial" w:eastAsia="Calibri" w:hAnsi="Arial" w:cs="Arial"/>
            <w:sz w:val="24"/>
            <w:szCs w:val="24"/>
            <w:lang w:bidi="en-US"/>
          </w:rPr>
          <w:delText>* broj godina dodatnih usluga</w:delText>
        </w:r>
      </w:del>
      <w:r w:rsidRPr="003F410D">
        <w:rPr>
          <w:rFonts w:ascii="Arial" w:eastAsia="Calibri" w:hAnsi="Arial" w:cs="Arial"/>
          <w:sz w:val="24"/>
          <w:szCs w:val="24"/>
          <w:lang w:bidi="en-US"/>
        </w:rPr>
        <w:t xml:space="preserve">. </w:t>
      </w:r>
    </w:p>
    <w:p w:rsidR="00D1210C" w:rsidRDefault="00D1210C" w:rsidP="00D1210C">
      <w:pPr>
        <w:spacing w:after="0" w:line="240" w:lineRule="auto"/>
        <w:contextualSpacing/>
        <w:jc w:val="both"/>
        <w:rPr>
          <w:rFonts w:ascii="Arial" w:eastAsia="Calibri" w:hAnsi="Arial" w:cs="Arial"/>
          <w:lang w:bidi="en-US"/>
        </w:rPr>
      </w:pPr>
    </w:p>
    <w:p w:rsidR="00D1210C" w:rsidRPr="003F410D" w:rsidRDefault="00D1210C" w:rsidP="00D1210C">
      <w:pPr>
        <w:spacing w:after="0" w:line="240" w:lineRule="auto"/>
        <w:contextualSpacing/>
        <w:jc w:val="both"/>
        <w:rPr>
          <w:rFonts w:ascii="Arial" w:eastAsia="Calibri" w:hAnsi="Arial" w:cs="Arial"/>
          <w:lang w:bidi="en-US"/>
        </w:rPr>
      </w:pPr>
    </w:p>
    <w:p w:rsidR="00D1210C" w:rsidRDefault="00D1210C" w:rsidP="00D1210C">
      <w:pPr>
        <w:spacing w:after="0" w:line="240" w:lineRule="auto"/>
        <w:jc w:val="both"/>
        <w:rPr>
          <w:rFonts w:ascii="Arial" w:eastAsia="Times New Roman" w:hAnsi="Arial" w:cs="Arial"/>
          <w:sz w:val="24"/>
          <w:szCs w:val="24"/>
          <w:lang w:eastAsia="hr-HR"/>
        </w:rPr>
      </w:pPr>
    </w:p>
    <w:p w:rsidR="00D1210C" w:rsidRDefault="00D1210C" w:rsidP="00D1210C">
      <w:pPr>
        <w:spacing w:after="0" w:line="240" w:lineRule="auto"/>
        <w:rPr>
          <w:rFonts w:ascii="Arial" w:eastAsia="Times New Roman" w:hAnsi="Arial" w:cs="Arial"/>
          <w:b/>
          <w:noProof/>
          <w:sz w:val="24"/>
          <w:szCs w:val="24"/>
          <w:lang w:eastAsia="hr-HR"/>
        </w:rPr>
      </w:pPr>
    </w:p>
    <w:p w:rsidR="00D1210C" w:rsidRDefault="00D1210C" w:rsidP="00D1210C">
      <w:pPr>
        <w:spacing w:after="0" w:line="240" w:lineRule="auto"/>
        <w:jc w:val="center"/>
        <w:rPr>
          <w:rFonts w:ascii="Arial" w:eastAsia="Times New Roman" w:hAnsi="Arial" w:cs="Arial"/>
          <w:b/>
          <w:noProof/>
          <w:sz w:val="24"/>
          <w:szCs w:val="24"/>
          <w:lang w:eastAsia="hr-HR"/>
        </w:rPr>
      </w:pPr>
    </w:p>
    <w:p w:rsidR="001E2B49" w:rsidRDefault="001E2B49" w:rsidP="00D1210C">
      <w:pPr>
        <w:spacing w:after="0" w:line="240" w:lineRule="auto"/>
        <w:jc w:val="center"/>
        <w:rPr>
          <w:rFonts w:ascii="Arial" w:eastAsia="Times New Roman" w:hAnsi="Arial" w:cs="Arial"/>
          <w:b/>
          <w:noProof/>
          <w:sz w:val="24"/>
          <w:szCs w:val="24"/>
          <w:lang w:eastAsia="hr-HR"/>
        </w:rPr>
      </w:pPr>
    </w:p>
    <w:p w:rsidR="00D1210C" w:rsidRPr="003F410D" w:rsidRDefault="00D1210C" w:rsidP="00D1210C">
      <w:pPr>
        <w:spacing w:after="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Članak 1</w:t>
      </w:r>
      <w:r w:rsidR="0011752D">
        <w:rPr>
          <w:rFonts w:ascii="Arial" w:eastAsia="Times New Roman" w:hAnsi="Arial" w:cs="Arial"/>
          <w:b/>
          <w:noProof/>
          <w:sz w:val="24"/>
          <w:szCs w:val="24"/>
          <w:lang w:eastAsia="hr-HR"/>
        </w:rPr>
        <w:t>1</w:t>
      </w:r>
      <w:r w:rsidRPr="003F410D">
        <w:rPr>
          <w:rFonts w:ascii="Arial" w:eastAsia="Times New Roman" w:hAnsi="Arial" w:cs="Arial"/>
          <w:b/>
          <w:noProof/>
          <w:sz w:val="24"/>
          <w:szCs w:val="24"/>
          <w:lang w:eastAsia="hr-HR"/>
        </w:rPr>
        <w:t>.</w:t>
      </w:r>
    </w:p>
    <w:p w:rsidR="00D1210C" w:rsidRPr="003F410D" w:rsidRDefault="00D1210C" w:rsidP="00D1210C">
      <w:pPr>
        <w:spacing w:after="0" w:line="240" w:lineRule="auto"/>
        <w:jc w:val="center"/>
        <w:rPr>
          <w:rFonts w:ascii="Arial" w:eastAsia="Times New Roman" w:hAnsi="Arial" w:cs="Arial"/>
          <w:b/>
          <w:noProof/>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Ugovorena cijena iz članka 6. ovog ugovora obuhvaća i</w:t>
      </w:r>
      <w:r>
        <w:rPr>
          <w:rFonts w:ascii="Arial" w:eastAsia="Times New Roman" w:hAnsi="Arial" w:cs="Arial"/>
          <w:sz w:val="24"/>
          <w:szCs w:val="24"/>
          <w:lang w:eastAsia="hr-HR"/>
        </w:rPr>
        <w:t xml:space="preserve"> cijenu </w:t>
      </w:r>
      <w:del w:id="54" w:author="Celar Drazen" w:date="2021-03-17T17:00:00Z">
        <w:r w:rsidDel="0071636B">
          <w:rPr>
            <w:rFonts w:ascii="Arial" w:eastAsia="Times New Roman" w:hAnsi="Arial" w:cs="Arial"/>
            <w:sz w:val="24"/>
            <w:szCs w:val="24"/>
            <w:lang w:eastAsia="hr-HR"/>
          </w:rPr>
          <w:delText>davanja usluga</w:delText>
        </w:r>
      </w:del>
      <w:ins w:id="55" w:author="Celar Drazen" w:date="2021-03-17T17:00:00Z">
        <w:r w:rsidR="0071636B">
          <w:rPr>
            <w:rFonts w:ascii="Arial" w:eastAsia="Times New Roman" w:hAnsi="Arial" w:cs="Arial"/>
            <w:sz w:val="24"/>
            <w:szCs w:val="24"/>
            <w:lang w:eastAsia="hr-HR"/>
          </w:rPr>
          <w:t>dodatne garancije</w:t>
        </w:r>
      </w:ins>
      <w:r>
        <w:rPr>
          <w:rFonts w:ascii="Arial" w:eastAsia="Times New Roman" w:hAnsi="Arial" w:cs="Arial"/>
          <w:sz w:val="24"/>
          <w:szCs w:val="24"/>
          <w:lang w:eastAsia="hr-HR"/>
        </w:rPr>
        <w:t xml:space="preserve"> iz čl. 1</w:t>
      </w:r>
      <w:r w:rsidR="0011752D">
        <w:rPr>
          <w:rFonts w:ascii="Arial" w:eastAsia="Times New Roman" w:hAnsi="Arial" w:cs="Arial"/>
          <w:sz w:val="24"/>
          <w:szCs w:val="24"/>
          <w:lang w:eastAsia="hr-HR"/>
        </w:rPr>
        <w:t>0</w:t>
      </w:r>
      <w:r w:rsidRPr="003F410D">
        <w:rPr>
          <w:rFonts w:ascii="Arial" w:eastAsia="Times New Roman" w:hAnsi="Arial" w:cs="Arial"/>
          <w:sz w:val="24"/>
          <w:szCs w:val="24"/>
          <w:lang w:eastAsia="hr-HR"/>
        </w:rPr>
        <w:t xml:space="preserve">. u trajanju od </w:t>
      </w:r>
      <w:r w:rsidRPr="00517C0D">
        <w:rPr>
          <w:rFonts w:ascii="Arial" w:eastAsia="Calibri" w:hAnsi="Arial" w:cs="Arial"/>
          <w:sz w:val="24"/>
          <w:szCs w:val="24"/>
          <w:highlight w:val="yellow"/>
          <w:lang w:bidi="en-US"/>
        </w:rPr>
        <w:t>________</w:t>
      </w:r>
      <w:r w:rsidRPr="003F410D">
        <w:rPr>
          <w:rFonts w:ascii="Arial" w:eastAsia="Calibri" w:hAnsi="Arial" w:cs="Arial"/>
          <w:sz w:val="24"/>
          <w:szCs w:val="24"/>
          <w:lang w:bidi="en-US"/>
        </w:rPr>
        <w:t xml:space="preserve"> </w:t>
      </w:r>
      <w:r w:rsidRPr="003F410D">
        <w:rPr>
          <w:rFonts w:ascii="Arial" w:eastAsia="Times New Roman" w:hAnsi="Arial" w:cs="Arial"/>
          <w:sz w:val="24"/>
          <w:szCs w:val="24"/>
          <w:lang w:eastAsia="hr-HR"/>
        </w:rPr>
        <w:t xml:space="preserve"> godina. </w:t>
      </w:r>
    </w:p>
    <w:p w:rsidR="00D1210C" w:rsidRPr="003F410D" w:rsidRDefault="00D1210C" w:rsidP="00D1210C">
      <w:pPr>
        <w:spacing w:after="0" w:line="240" w:lineRule="auto"/>
        <w:jc w:val="both"/>
        <w:rPr>
          <w:rFonts w:ascii="Arial" w:eastAsia="Times New Roman" w:hAnsi="Arial" w:cs="Arial"/>
          <w:color w:val="FF0000"/>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Cijena održavanja i servisiranja elektrane te praćenja rada elektrane </w:t>
      </w:r>
      <w:del w:id="56" w:author="Celar Drazen" w:date="2021-03-17T17:00:00Z">
        <w:r w:rsidRPr="003F410D" w:rsidDel="0071636B">
          <w:rPr>
            <w:rFonts w:ascii="Arial" w:eastAsia="Times New Roman" w:hAnsi="Arial" w:cs="Arial"/>
            <w:sz w:val="24"/>
            <w:szCs w:val="24"/>
            <w:lang w:eastAsia="hr-HR"/>
          </w:rPr>
          <w:delText xml:space="preserve">nakon razdoblja od </w:delText>
        </w:r>
        <w:r w:rsidRPr="00517C0D" w:rsidDel="0071636B">
          <w:rPr>
            <w:rFonts w:ascii="Arial" w:eastAsia="Calibri" w:hAnsi="Arial" w:cs="Arial"/>
            <w:sz w:val="24"/>
            <w:szCs w:val="24"/>
            <w:highlight w:val="yellow"/>
            <w:lang w:bidi="en-US"/>
          </w:rPr>
          <w:delText>________</w:delText>
        </w:r>
        <w:r w:rsidRPr="003F410D" w:rsidDel="0071636B">
          <w:rPr>
            <w:rFonts w:ascii="Arial" w:eastAsia="Calibri" w:hAnsi="Arial" w:cs="Arial"/>
            <w:sz w:val="24"/>
            <w:szCs w:val="24"/>
            <w:lang w:bidi="en-US"/>
          </w:rPr>
          <w:delText xml:space="preserve"> </w:delText>
        </w:r>
        <w:r w:rsidRPr="003F410D" w:rsidDel="0071636B">
          <w:rPr>
            <w:rFonts w:ascii="Arial" w:eastAsia="Times New Roman" w:hAnsi="Arial" w:cs="Arial"/>
            <w:sz w:val="24"/>
            <w:szCs w:val="24"/>
            <w:lang w:eastAsia="hr-HR"/>
          </w:rPr>
          <w:delText xml:space="preserve">godina,  </w:delText>
        </w:r>
      </w:del>
      <w:r w:rsidRPr="003F410D">
        <w:rPr>
          <w:rFonts w:ascii="Arial" w:eastAsia="Times New Roman" w:hAnsi="Arial" w:cs="Arial"/>
          <w:sz w:val="24"/>
          <w:szCs w:val="24"/>
          <w:lang w:eastAsia="hr-HR"/>
        </w:rPr>
        <w:t>ugovorit će se posebnim ugovorom.</w:t>
      </w:r>
    </w:p>
    <w:p w:rsidR="00D1210C" w:rsidRDefault="00D1210C" w:rsidP="00D1210C">
      <w:pPr>
        <w:spacing w:after="0" w:line="240" w:lineRule="auto"/>
        <w:rPr>
          <w:rFonts w:ascii="Arial" w:eastAsia="Times New Roman" w:hAnsi="Arial" w:cs="Arial"/>
          <w:b/>
          <w:bCs/>
          <w:color w:val="FF0000"/>
          <w:sz w:val="24"/>
          <w:szCs w:val="24"/>
          <w:lang w:eastAsia="hr-HR"/>
        </w:rPr>
      </w:pPr>
    </w:p>
    <w:p w:rsidR="00D1210C" w:rsidRPr="003F410D" w:rsidRDefault="00D1210C" w:rsidP="00D1210C">
      <w:pPr>
        <w:spacing w:after="0" w:line="240" w:lineRule="auto"/>
        <w:rPr>
          <w:rFonts w:ascii="Arial" w:eastAsia="Times New Roman" w:hAnsi="Arial" w:cs="Arial"/>
          <w:b/>
          <w:bCs/>
          <w:color w:val="FF0000"/>
          <w:sz w:val="24"/>
          <w:szCs w:val="24"/>
          <w:lang w:eastAsia="hr-HR"/>
        </w:rPr>
      </w:pPr>
    </w:p>
    <w:p w:rsidR="00D1210C" w:rsidRPr="003F410D" w:rsidRDefault="00D1210C" w:rsidP="00D1210C">
      <w:pPr>
        <w:tabs>
          <w:tab w:val="left" w:pos="9356"/>
        </w:tabs>
        <w:spacing w:after="0" w:line="240" w:lineRule="auto"/>
        <w:ind w:right="282"/>
        <w:contextualSpacing/>
        <w:jc w:val="both"/>
        <w:rPr>
          <w:rFonts w:ascii="Arial" w:eastAsia="Times New Roman" w:hAnsi="Arial" w:cs="Arial"/>
          <w:b/>
          <w:sz w:val="24"/>
          <w:szCs w:val="24"/>
          <w:lang w:eastAsia="hr-HR" w:bidi="en-US"/>
        </w:rPr>
      </w:pPr>
      <w:r w:rsidRPr="003F410D">
        <w:rPr>
          <w:rFonts w:ascii="Arial" w:eastAsia="Times New Roman" w:hAnsi="Arial" w:cs="Arial"/>
          <w:b/>
          <w:sz w:val="24"/>
          <w:szCs w:val="24"/>
          <w:lang w:eastAsia="hr-HR" w:bidi="en-US"/>
        </w:rPr>
        <w:t>PODUGOVARANJE</w:t>
      </w:r>
    </w:p>
    <w:p w:rsidR="00D1210C" w:rsidRPr="003F410D" w:rsidRDefault="00D1210C" w:rsidP="00D1210C">
      <w:pPr>
        <w:tabs>
          <w:tab w:val="left" w:pos="9356"/>
        </w:tabs>
        <w:spacing w:after="0" w:line="240" w:lineRule="auto"/>
        <w:ind w:right="282"/>
        <w:contextualSpacing/>
        <w:jc w:val="both"/>
        <w:rPr>
          <w:rFonts w:ascii="Arial" w:eastAsia="Times New Roman" w:hAnsi="Arial" w:cs="Arial"/>
          <w:b/>
          <w:sz w:val="24"/>
          <w:szCs w:val="24"/>
          <w:lang w:eastAsia="hr-HR" w:bidi="en-US"/>
        </w:rPr>
      </w:pPr>
    </w:p>
    <w:p w:rsidR="00D1210C" w:rsidRPr="003F410D" w:rsidRDefault="00D1210C" w:rsidP="00D1210C">
      <w:pPr>
        <w:tabs>
          <w:tab w:val="left" w:pos="9356"/>
        </w:tabs>
        <w:spacing w:after="0" w:line="240" w:lineRule="auto"/>
        <w:ind w:right="282"/>
        <w:contextualSpacing/>
        <w:jc w:val="center"/>
        <w:rPr>
          <w:rFonts w:ascii="Arial" w:eastAsia="Times New Roman" w:hAnsi="Arial" w:cs="Arial"/>
          <w:b/>
          <w:sz w:val="24"/>
          <w:szCs w:val="24"/>
          <w:lang w:eastAsia="hr-HR" w:bidi="en-US"/>
        </w:rPr>
      </w:pPr>
      <w:r>
        <w:rPr>
          <w:rFonts w:ascii="Arial" w:eastAsia="Times New Roman" w:hAnsi="Arial" w:cs="Arial"/>
          <w:b/>
          <w:sz w:val="24"/>
          <w:szCs w:val="24"/>
          <w:lang w:eastAsia="hr-HR" w:bidi="en-US"/>
        </w:rPr>
        <w:t>Članak 1</w:t>
      </w:r>
      <w:r w:rsidR="00D62AFE">
        <w:rPr>
          <w:rFonts w:ascii="Arial" w:eastAsia="Times New Roman" w:hAnsi="Arial" w:cs="Arial"/>
          <w:b/>
          <w:sz w:val="24"/>
          <w:szCs w:val="24"/>
          <w:lang w:eastAsia="hr-HR" w:bidi="en-US"/>
        </w:rPr>
        <w:t>2</w:t>
      </w:r>
      <w:r w:rsidRPr="003F410D">
        <w:rPr>
          <w:rFonts w:ascii="Arial" w:eastAsia="Times New Roman" w:hAnsi="Arial" w:cs="Arial"/>
          <w:b/>
          <w:sz w:val="24"/>
          <w:szCs w:val="24"/>
          <w:lang w:eastAsia="hr-HR" w:bidi="en-US"/>
        </w:rPr>
        <w:t>.</w:t>
      </w:r>
    </w:p>
    <w:p w:rsidR="00D1210C" w:rsidRPr="003F410D" w:rsidRDefault="00D1210C" w:rsidP="00D1210C">
      <w:pPr>
        <w:tabs>
          <w:tab w:val="left" w:pos="9356"/>
        </w:tabs>
        <w:spacing w:after="0" w:line="240" w:lineRule="auto"/>
        <w:ind w:right="282"/>
        <w:contextualSpacing/>
        <w:jc w:val="both"/>
        <w:rPr>
          <w:rFonts w:ascii="Arial" w:eastAsia="Times New Roman" w:hAnsi="Arial" w:cs="Arial"/>
          <w:sz w:val="24"/>
          <w:szCs w:val="24"/>
          <w:lang w:eastAsia="hr-HR" w:bidi="en-US"/>
        </w:rPr>
      </w:pPr>
    </w:p>
    <w:p w:rsidR="00D1210C" w:rsidRPr="003F410D" w:rsidRDefault="00D1210C" w:rsidP="00D1210C">
      <w:pPr>
        <w:tabs>
          <w:tab w:val="left" w:pos="9356"/>
        </w:tabs>
        <w:spacing w:after="0" w:line="240" w:lineRule="auto"/>
        <w:ind w:right="282"/>
        <w:jc w:val="both"/>
        <w:rPr>
          <w:rFonts w:ascii="Arial" w:eastAsia="Times New Roman" w:hAnsi="Arial" w:cs="Arial"/>
          <w:sz w:val="24"/>
          <w:szCs w:val="24"/>
          <w:lang w:eastAsia="hr-HR" w:bidi="en-US"/>
        </w:rPr>
      </w:pPr>
      <w:r w:rsidRPr="003F410D">
        <w:rPr>
          <w:rFonts w:ascii="Arial" w:eastAsia="Times New Roman" w:hAnsi="Arial" w:cs="Arial"/>
          <w:sz w:val="24"/>
          <w:szCs w:val="24"/>
          <w:lang w:eastAsia="hr-HR" w:bidi="en-US"/>
        </w:rPr>
        <w:t xml:space="preserve">Ugovorne strane utvrđuju da je izvođač, prema Ponudi br. </w:t>
      </w:r>
      <w:r w:rsidRPr="00517C0D">
        <w:rPr>
          <w:rFonts w:ascii="Arial" w:eastAsia="Calibri" w:hAnsi="Arial" w:cs="Arial"/>
          <w:sz w:val="24"/>
          <w:szCs w:val="24"/>
          <w:highlight w:val="yellow"/>
          <w:lang w:bidi="en-US"/>
        </w:rPr>
        <w:t>________</w:t>
      </w:r>
      <w:r w:rsidRPr="003F410D">
        <w:rPr>
          <w:rFonts w:ascii="Arial" w:eastAsia="Calibri" w:hAnsi="Arial" w:cs="Arial"/>
          <w:sz w:val="24"/>
          <w:szCs w:val="24"/>
          <w:lang w:bidi="en-US"/>
        </w:rPr>
        <w:t xml:space="preserve"> </w:t>
      </w:r>
      <w:r w:rsidRPr="003F410D">
        <w:rPr>
          <w:rFonts w:ascii="Arial" w:eastAsia="Times New Roman" w:hAnsi="Arial" w:cs="Arial"/>
          <w:sz w:val="24"/>
          <w:szCs w:val="24"/>
          <w:lang w:eastAsia="hr-HR" w:bidi="en-US"/>
        </w:rPr>
        <w:t xml:space="preserve"> od </w:t>
      </w:r>
      <w:r w:rsidRPr="00517C0D">
        <w:rPr>
          <w:rFonts w:ascii="Arial" w:eastAsia="Calibri" w:hAnsi="Arial" w:cs="Arial"/>
          <w:sz w:val="24"/>
          <w:szCs w:val="24"/>
          <w:highlight w:val="yellow"/>
          <w:lang w:bidi="en-US"/>
        </w:rPr>
        <w:t>________</w:t>
      </w:r>
      <w:r w:rsidRPr="003F410D">
        <w:rPr>
          <w:rFonts w:ascii="Arial" w:eastAsia="Calibri" w:hAnsi="Arial" w:cs="Arial"/>
          <w:sz w:val="24"/>
          <w:szCs w:val="24"/>
          <w:lang w:bidi="en-US"/>
        </w:rPr>
        <w:t xml:space="preserve"> </w:t>
      </w:r>
      <w:r w:rsidRPr="003F410D">
        <w:rPr>
          <w:rFonts w:ascii="Arial" w:eastAsia="Times New Roman" w:hAnsi="Arial" w:cs="Arial"/>
          <w:sz w:val="24"/>
          <w:szCs w:val="24"/>
          <w:lang w:eastAsia="hr-HR" w:bidi="en-US"/>
        </w:rPr>
        <w:t xml:space="preserve">  dio Ugovora o građenju dao u podugovor podugovarateljima na sljedeći način: </w:t>
      </w:r>
    </w:p>
    <w:p w:rsidR="00D1210C" w:rsidRPr="003F410D" w:rsidRDefault="00D1210C" w:rsidP="00D1210C">
      <w:pPr>
        <w:spacing w:after="0" w:line="240" w:lineRule="auto"/>
        <w:ind w:right="282"/>
        <w:contextualSpacing/>
        <w:rPr>
          <w:rFonts w:ascii="Arial" w:eastAsia="Times New Roman" w:hAnsi="Arial" w:cs="Arial"/>
          <w:sz w:val="24"/>
          <w:szCs w:val="24"/>
          <w:lang w:eastAsia="hr-HR" w:bidi="en-US"/>
        </w:rPr>
      </w:pPr>
    </w:p>
    <w:p w:rsidR="00D1210C" w:rsidRPr="003F410D" w:rsidRDefault="00D1210C" w:rsidP="00D1210C">
      <w:pPr>
        <w:spacing w:after="0" w:line="240" w:lineRule="auto"/>
        <w:ind w:right="282"/>
        <w:contextualSpacing/>
        <w:rPr>
          <w:rFonts w:ascii="Arial" w:eastAsia="Times New Roman" w:hAnsi="Arial" w:cs="Arial"/>
          <w:sz w:val="24"/>
          <w:szCs w:val="24"/>
          <w:lang w:eastAsia="hr-HR" w:bidi="en-US"/>
        </w:rPr>
      </w:pPr>
    </w:p>
    <w:p w:rsidR="00D1210C" w:rsidRPr="00B172C0" w:rsidRDefault="00D1210C" w:rsidP="00D1210C">
      <w:pPr>
        <w:numPr>
          <w:ilvl w:val="0"/>
          <w:numId w:val="8"/>
        </w:numPr>
        <w:spacing w:after="0" w:line="240" w:lineRule="auto"/>
        <w:ind w:left="709" w:right="282" w:hanging="567"/>
        <w:rPr>
          <w:rFonts w:ascii="Arial" w:eastAsia="Times New Roman" w:hAnsi="Arial" w:cs="Arial"/>
          <w:sz w:val="24"/>
          <w:szCs w:val="24"/>
          <w:highlight w:val="yellow"/>
          <w:lang w:eastAsia="hr-HR" w:bidi="en-US"/>
        </w:rPr>
      </w:pPr>
      <w:r w:rsidRPr="00B172C0">
        <w:rPr>
          <w:rFonts w:ascii="Arial" w:eastAsia="Times New Roman" w:hAnsi="Arial" w:cs="Arial"/>
          <w:sz w:val="24"/>
          <w:szCs w:val="24"/>
          <w:highlight w:val="yellow"/>
          <w:lang w:eastAsia="hr-HR" w:bidi="en-US"/>
        </w:rPr>
        <w:t>___________________________________________________________</w:t>
      </w:r>
    </w:p>
    <w:p w:rsidR="00D1210C" w:rsidRPr="00B172C0" w:rsidRDefault="00D1210C" w:rsidP="00D1210C">
      <w:pPr>
        <w:spacing w:after="0" w:line="240" w:lineRule="auto"/>
        <w:ind w:left="1418" w:right="282" w:firstLine="709"/>
        <w:rPr>
          <w:rFonts w:ascii="Arial" w:eastAsia="Times New Roman" w:hAnsi="Arial" w:cs="Arial"/>
          <w:sz w:val="24"/>
          <w:szCs w:val="24"/>
          <w:highlight w:val="yellow"/>
          <w:lang w:eastAsia="hr-HR" w:bidi="en-US"/>
        </w:rPr>
      </w:pPr>
      <w:r w:rsidRPr="00B172C0">
        <w:rPr>
          <w:rFonts w:ascii="Arial" w:eastAsia="Times New Roman" w:hAnsi="Arial" w:cs="Arial"/>
          <w:sz w:val="16"/>
          <w:szCs w:val="16"/>
          <w:highlight w:val="yellow"/>
          <w:lang w:eastAsia="hr-HR" w:bidi="en-US"/>
        </w:rPr>
        <w:t>(ime, tvrtka, skraćena tvrtka, sjedište, zakonski zastupnik podugovaratelja)</w:t>
      </w:r>
    </w:p>
    <w:p w:rsidR="00D1210C" w:rsidRPr="00B172C0" w:rsidRDefault="00D1210C" w:rsidP="00D1210C">
      <w:pPr>
        <w:spacing w:after="0" w:line="240" w:lineRule="auto"/>
        <w:ind w:left="1080" w:right="282" w:hanging="938"/>
        <w:rPr>
          <w:rFonts w:ascii="Arial" w:eastAsia="Times New Roman" w:hAnsi="Arial" w:cs="Arial"/>
          <w:sz w:val="16"/>
          <w:szCs w:val="16"/>
          <w:highlight w:val="yellow"/>
          <w:lang w:eastAsia="hr-HR" w:bidi="en-US"/>
        </w:rPr>
      </w:pPr>
      <w:r w:rsidRPr="00B172C0">
        <w:rPr>
          <w:rFonts w:ascii="Arial" w:eastAsia="Times New Roman" w:hAnsi="Arial" w:cs="Arial"/>
          <w:sz w:val="24"/>
          <w:szCs w:val="24"/>
          <w:highlight w:val="yellow"/>
          <w:lang w:eastAsia="hr-HR" w:bidi="en-US"/>
        </w:rPr>
        <w:t>_______________________________________________________________</w:t>
      </w:r>
    </w:p>
    <w:p w:rsidR="00D1210C" w:rsidRPr="00B172C0" w:rsidRDefault="00D1210C" w:rsidP="00D1210C">
      <w:pPr>
        <w:spacing w:after="0" w:line="240" w:lineRule="auto"/>
        <w:ind w:left="1080" w:right="282"/>
        <w:rPr>
          <w:rFonts w:ascii="Arial" w:eastAsia="Times New Roman" w:hAnsi="Arial" w:cs="Arial"/>
          <w:sz w:val="24"/>
          <w:szCs w:val="24"/>
          <w:highlight w:val="yellow"/>
          <w:lang w:eastAsia="hr-HR" w:bidi="en-US"/>
        </w:rPr>
      </w:pPr>
      <w:r w:rsidRPr="00B172C0">
        <w:rPr>
          <w:rFonts w:ascii="Arial" w:eastAsia="Times New Roman" w:hAnsi="Arial" w:cs="Arial"/>
          <w:sz w:val="16"/>
          <w:szCs w:val="16"/>
          <w:highlight w:val="yellow"/>
          <w:lang w:eastAsia="hr-HR" w:bidi="en-US"/>
        </w:rPr>
        <w:t xml:space="preserve">                                                       (OIB i broj računa podugovaratelja)</w:t>
      </w:r>
    </w:p>
    <w:p w:rsidR="00D1210C" w:rsidRPr="00B172C0" w:rsidRDefault="00D1210C" w:rsidP="00D1210C">
      <w:pPr>
        <w:tabs>
          <w:tab w:val="left" w:pos="9356"/>
        </w:tabs>
        <w:spacing w:after="0" w:line="240" w:lineRule="auto"/>
        <w:ind w:left="1080" w:right="282" w:hanging="938"/>
        <w:rPr>
          <w:rFonts w:ascii="Arial" w:eastAsia="Times New Roman" w:hAnsi="Arial" w:cs="Arial"/>
          <w:sz w:val="24"/>
          <w:szCs w:val="24"/>
          <w:highlight w:val="yellow"/>
          <w:lang w:eastAsia="hr-HR" w:bidi="en-US"/>
        </w:rPr>
      </w:pPr>
      <w:r w:rsidRPr="00B172C0">
        <w:rPr>
          <w:rFonts w:ascii="Arial" w:eastAsia="Times New Roman" w:hAnsi="Arial" w:cs="Arial"/>
          <w:sz w:val="24"/>
          <w:szCs w:val="24"/>
          <w:highlight w:val="yellow"/>
          <w:lang w:eastAsia="hr-HR" w:bidi="en-US"/>
        </w:rPr>
        <w:t>________________________________________________________________</w:t>
      </w:r>
    </w:p>
    <w:p w:rsidR="00D1210C" w:rsidRPr="00B172C0" w:rsidRDefault="00D1210C" w:rsidP="00D1210C">
      <w:pPr>
        <w:spacing w:after="0" w:line="240" w:lineRule="auto"/>
        <w:ind w:right="282" w:firstLine="993"/>
        <w:rPr>
          <w:rFonts w:ascii="Arial" w:eastAsia="Times New Roman" w:hAnsi="Arial" w:cs="Arial"/>
          <w:sz w:val="24"/>
          <w:szCs w:val="24"/>
          <w:highlight w:val="yellow"/>
          <w:lang w:eastAsia="hr-HR" w:bidi="en-US"/>
        </w:rPr>
      </w:pPr>
      <w:r w:rsidRPr="00B172C0">
        <w:rPr>
          <w:rFonts w:ascii="Arial" w:eastAsia="Times New Roman" w:hAnsi="Arial" w:cs="Arial"/>
          <w:sz w:val="16"/>
          <w:szCs w:val="16"/>
          <w:highlight w:val="yellow"/>
          <w:lang w:eastAsia="hr-HR" w:bidi="en-US"/>
        </w:rPr>
        <w:tab/>
      </w:r>
      <w:r w:rsidRPr="00B172C0">
        <w:rPr>
          <w:rFonts w:ascii="Arial" w:eastAsia="Times New Roman" w:hAnsi="Arial" w:cs="Arial"/>
          <w:sz w:val="16"/>
          <w:szCs w:val="16"/>
          <w:highlight w:val="yellow"/>
          <w:lang w:eastAsia="hr-HR" w:bidi="en-US"/>
        </w:rPr>
        <w:tab/>
        <w:t xml:space="preserve"> (vrsta i količina radova koje će izvesti prema troškovniku)</w:t>
      </w:r>
    </w:p>
    <w:p w:rsidR="00D1210C" w:rsidRPr="00B172C0" w:rsidRDefault="00D1210C" w:rsidP="00D1210C">
      <w:pPr>
        <w:numPr>
          <w:ilvl w:val="0"/>
          <w:numId w:val="8"/>
        </w:numPr>
        <w:tabs>
          <w:tab w:val="left" w:pos="9356"/>
        </w:tabs>
        <w:spacing w:after="0" w:line="360" w:lineRule="auto"/>
        <w:ind w:left="709" w:right="282" w:hanging="567"/>
        <w:jc w:val="both"/>
        <w:rPr>
          <w:rFonts w:ascii="Arial" w:eastAsia="Times New Roman" w:hAnsi="Arial" w:cs="Arial"/>
          <w:i/>
          <w:sz w:val="24"/>
          <w:szCs w:val="24"/>
          <w:highlight w:val="yellow"/>
          <w:lang w:eastAsia="hr-HR" w:bidi="en-US"/>
        </w:rPr>
      </w:pPr>
      <w:r w:rsidRPr="00B172C0">
        <w:rPr>
          <w:rFonts w:ascii="Arial" w:eastAsia="Times New Roman" w:hAnsi="Arial" w:cs="Arial"/>
          <w:sz w:val="24"/>
          <w:szCs w:val="24"/>
          <w:highlight w:val="yellow"/>
          <w:lang w:eastAsia="hr-HR" w:bidi="en-US"/>
        </w:rPr>
        <w:t xml:space="preserve">___________________________________________________________, </w:t>
      </w:r>
      <w:r w:rsidRPr="00B172C0">
        <w:rPr>
          <w:rFonts w:ascii="Arial" w:eastAsia="Times New Roman" w:hAnsi="Arial" w:cs="Arial"/>
          <w:i/>
          <w:sz w:val="24"/>
          <w:szCs w:val="24"/>
          <w:highlight w:val="yellow"/>
          <w:lang w:eastAsia="hr-HR" w:bidi="en-US"/>
        </w:rPr>
        <w:t>etc</w:t>
      </w:r>
    </w:p>
    <w:p w:rsidR="0074245E" w:rsidRPr="003F410D" w:rsidRDefault="0074245E" w:rsidP="00D1210C">
      <w:pPr>
        <w:tabs>
          <w:tab w:val="left" w:pos="9356"/>
        </w:tabs>
        <w:spacing w:after="0" w:line="240" w:lineRule="auto"/>
        <w:ind w:right="565"/>
        <w:rPr>
          <w:rFonts w:ascii="Arial" w:eastAsia="Times New Roman" w:hAnsi="Arial" w:cs="Arial"/>
          <w:b/>
          <w:sz w:val="24"/>
          <w:szCs w:val="24"/>
          <w:lang w:eastAsia="hr-HR" w:bidi="en-US"/>
        </w:rPr>
      </w:pPr>
    </w:p>
    <w:p w:rsidR="00D1210C" w:rsidRPr="003F410D" w:rsidRDefault="00D1210C" w:rsidP="00D1210C">
      <w:pPr>
        <w:tabs>
          <w:tab w:val="left" w:pos="9356"/>
        </w:tabs>
        <w:spacing w:after="0" w:line="240" w:lineRule="auto"/>
        <w:ind w:right="565"/>
        <w:jc w:val="center"/>
        <w:rPr>
          <w:rFonts w:ascii="Arial" w:eastAsia="Times New Roman" w:hAnsi="Arial" w:cs="Arial"/>
          <w:b/>
          <w:sz w:val="24"/>
          <w:szCs w:val="24"/>
          <w:lang w:eastAsia="hr-HR" w:bidi="en-US"/>
        </w:rPr>
      </w:pPr>
      <w:r>
        <w:rPr>
          <w:rFonts w:ascii="Arial" w:eastAsia="Times New Roman" w:hAnsi="Arial" w:cs="Arial"/>
          <w:b/>
          <w:sz w:val="24"/>
          <w:szCs w:val="24"/>
          <w:lang w:eastAsia="hr-HR" w:bidi="en-US"/>
        </w:rPr>
        <w:t>Članak 1</w:t>
      </w:r>
      <w:r w:rsidR="00D62AFE">
        <w:rPr>
          <w:rFonts w:ascii="Arial" w:eastAsia="Times New Roman" w:hAnsi="Arial" w:cs="Arial"/>
          <w:b/>
          <w:sz w:val="24"/>
          <w:szCs w:val="24"/>
          <w:lang w:eastAsia="hr-HR" w:bidi="en-US"/>
        </w:rPr>
        <w:t>3</w:t>
      </w:r>
      <w:r w:rsidRPr="003F410D">
        <w:rPr>
          <w:rFonts w:ascii="Arial" w:eastAsia="Times New Roman" w:hAnsi="Arial" w:cs="Arial"/>
          <w:b/>
          <w:sz w:val="24"/>
          <w:szCs w:val="24"/>
          <w:lang w:eastAsia="hr-HR" w:bidi="en-US"/>
        </w:rPr>
        <w:t>.</w:t>
      </w:r>
    </w:p>
    <w:p w:rsidR="00D1210C" w:rsidRPr="003F410D" w:rsidRDefault="00D1210C" w:rsidP="00D1210C">
      <w:pPr>
        <w:tabs>
          <w:tab w:val="left" w:pos="9356"/>
        </w:tabs>
        <w:spacing w:after="0" w:line="240" w:lineRule="auto"/>
        <w:ind w:right="565"/>
        <w:jc w:val="both"/>
        <w:rPr>
          <w:rFonts w:ascii="Arial" w:eastAsia="Times New Roman" w:hAnsi="Arial" w:cs="Arial"/>
          <w:sz w:val="24"/>
          <w:szCs w:val="24"/>
          <w:lang w:eastAsia="hr-HR" w:bidi="en-US"/>
        </w:rPr>
      </w:pPr>
    </w:p>
    <w:p w:rsidR="00FC7DF1" w:rsidRDefault="00D1210C" w:rsidP="00FC7DF1">
      <w:pPr>
        <w:spacing w:after="0" w:line="240" w:lineRule="auto"/>
        <w:ind w:right="282"/>
        <w:jc w:val="both"/>
        <w:rPr>
          <w:ins w:id="57" w:author="Celar Drazen" w:date="2021-02-16T09:55:00Z"/>
          <w:rFonts w:ascii="Arial" w:eastAsia="Times New Roman" w:hAnsi="Arial" w:cs="Arial"/>
          <w:sz w:val="24"/>
          <w:szCs w:val="24"/>
          <w:lang w:eastAsia="hr-HR" w:bidi="en-US"/>
        </w:rPr>
      </w:pPr>
      <w:r w:rsidRPr="003F410D">
        <w:rPr>
          <w:rFonts w:ascii="Arial" w:eastAsia="Times New Roman" w:hAnsi="Arial" w:cs="Arial"/>
          <w:sz w:val="24"/>
          <w:szCs w:val="24"/>
          <w:lang w:eastAsia="hr-HR" w:bidi="en-US"/>
        </w:rPr>
        <w:t xml:space="preserve">Za radove koje će izvesti podugovaratelj, Naručitelj </w:t>
      </w:r>
      <w:del w:id="58" w:author="Celar Drazen" w:date="2021-02-16T09:54:00Z">
        <w:r w:rsidRPr="003F410D" w:rsidDel="00FC7DF1">
          <w:rPr>
            <w:rFonts w:ascii="Arial" w:eastAsia="Times New Roman" w:hAnsi="Arial" w:cs="Arial"/>
            <w:sz w:val="24"/>
            <w:szCs w:val="24"/>
            <w:lang w:eastAsia="hr-HR" w:bidi="en-US"/>
          </w:rPr>
          <w:delText xml:space="preserve">neposredno </w:delText>
        </w:r>
      </w:del>
      <w:r w:rsidRPr="003F410D">
        <w:rPr>
          <w:rFonts w:ascii="Arial" w:eastAsia="Times New Roman" w:hAnsi="Arial" w:cs="Arial"/>
          <w:sz w:val="24"/>
          <w:szCs w:val="24"/>
          <w:lang w:eastAsia="hr-HR" w:bidi="en-US"/>
        </w:rPr>
        <w:t xml:space="preserve">plaća </w:t>
      </w:r>
      <w:del w:id="59" w:author="Celar Drazen" w:date="2021-02-16T09:54:00Z">
        <w:r w:rsidRPr="003F410D" w:rsidDel="00FC7DF1">
          <w:rPr>
            <w:rFonts w:ascii="Arial" w:eastAsia="Times New Roman" w:hAnsi="Arial" w:cs="Arial"/>
            <w:sz w:val="24"/>
            <w:szCs w:val="24"/>
            <w:lang w:eastAsia="hr-HR" w:bidi="en-US"/>
          </w:rPr>
          <w:delText>pod</w:delText>
        </w:r>
      </w:del>
      <w:r w:rsidRPr="003F410D">
        <w:rPr>
          <w:rFonts w:ascii="Arial" w:eastAsia="Times New Roman" w:hAnsi="Arial" w:cs="Arial"/>
          <w:sz w:val="24"/>
          <w:szCs w:val="24"/>
          <w:lang w:eastAsia="hr-HR" w:bidi="en-US"/>
        </w:rPr>
        <w:t>ugovaratelju</w:t>
      </w:r>
      <w:ins w:id="60" w:author="Celar Drazen" w:date="2021-02-16T09:55:00Z">
        <w:r w:rsidR="00FC7DF1">
          <w:rPr>
            <w:rFonts w:ascii="Arial" w:eastAsia="Times New Roman" w:hAnsi="Arial" w:cs="Arial"/>
            <w:sz w:val="24"/>
            <w:szCs w:val="24"/>
            <w:lang w:eastAsia="hr-HR" w:bidi="en-US"/>
          </w:rPr>
          <w:t xml:space="preserve">, </w:t>
        </w:r>
      </w:ins>
      <w:del w:id="61" w:author="Celar Drazen" w:date="2021-02-16T09:55:00Z">
        <w:r w:rsidRPr="003F410D" w:rsidDel="00FC7DF1">
          <w:rPr>
            <w:rFonts w:ascii="Arial" w:eastAsia="Times New Roman" w:hAnsi="Arial" w:cs="Arial"/>
            <w:sz w:val="24"/>
            <w:szCs w:val="24"/>
            <w:lang w:eastAsia="hr-HR" w:bidi="en-US"/>
          </w:rPr>
          <w:delText xml:space="preserve">. </w:delText>
        </w:r>
      </w:del>
      <w:ins w:id="62" w:author="Celar Drazen" w:date="2021-02-16T09:55:00Z">
        <w:r w:rsidR="00FC7DF1">
          <w:rPr>
            <w:rFonts w:ascii="Arial" w:eastAsia="Times New Roman" w:hAnsi="Arial" w:cs="Arial"/>
            <w:sz w:val="24"/>
            <w:szCs w:val="24"/>
            <w:lang w:eastAsia="hr-HR" w:bidi="en-US"/>
          </w:rPr>
          <w:t>te naručitelj nema nikakve obaveze prema podugovarateljima.</w:t>
        </w:r>
      </w:ins>
    </w:p>
    <w:p w:rsidR="00FC7DF1" w:rsidRDefault="00FC7DF1" w:rsidP="00FC7DF1">
      <w:pPr>
        <w:spacing w:after="0" w:line="240" w:lineRule="auto"/>
        <w:ind w:right="282"/>
        <w:jc w:val="both"/>
        <w:rPr>
          <w:ins w:id="63" w:author="Celar Drazen" w:date="2021-02-16T09:55:00Z"/>
          <w:rFonts w:ascii="Arial" w:eastAsia="Times New Roman" w:hAnsi="Arial" w:cs="Arial"/>
          <w:sz w:val="24"/>
          <w:szCs w:val="24"/>
          <w:lang w:eastAsia="hr-HR" w:bidi="en-US"/>
        </w:rPr>
      </w:pPr>
    </w:p>
    <w:p w:rsidR="00FC7DF1" w:rsidRPr="003F410D" w:rsidRDefault="00FC7DF1" w:rsidP="00FC7DF1">
      <w:pPr>
        <w:spacing w:after="0" w:line="240" w:lineRule="auto"/>
        <w:ind w:right="282"/>
        <w:jc w:val="both"/>
        <w:rPr>
          <w:ins w:id="64" w:author="Celar Drazen" w:date="2021-02-16T09:55:00Z"/>
          <w:rFonts w:ascii="Arial" w:eastAsia="Times New Roman" w:hAnsi="Arial" w:cs="Arial"/>
          <w:sz w:val="24"/>
          <w:szCs w:val="24"/>
          <w:lang w:eastAsia="hr-HR" w:bidi="en-US"/>
        </w:rPr>
      </w:pPr>
      <w:ins w:id="65" w:author="Celar Drazen" w:date="2021-02-16T09:55:00Z">
        <w:r>
          <w:rPr>
            <w:rFonts w:ascii="Arial" w:eastAsia="Times New Roman" w:hAnsi="Arial" w:cs="Arial"/>
            <w:sz w:val="24"/>
            <w:szCs w:val="24"/>
            <w:lang w:eastAsia="hr-HR" w:bidi="en-US"/>
          </w:rPr>
          <w:t>Potpisom ovog ugovora Ugovaratelj daje izjavu da su podugovaratelji upoznati s ovim ugovorom.</w:t>
        </w:r>
      </w:ins>
    </w:p>
    <w:p w:rsidR="00D1210C" w:rsidRPr="003F410D" w:rsidRDefault="00D1210C" w:rsidP="00D1210C">
      <w:pPr>
        <w:spacing w:after="0" w:line="240" w:lineRule="auto"/>
        <w:ind w:right="282"/>
        <w:jc w:val="both"/>
        <w:rPr>
          <w:rFonts w:ascii="Arial" w:eastAsia="Times New Roman" w:hAnsi="Arial" w:cs="Arial"/>
          <w:sz w:val="24"/>
          <w:szCs w:val="24"/>
          <w:lang w:eastAsia="hr-HR" w:bidi="en-US"/>
        </w:rPr>
      </w:pPr>
    </w:p>
    <w:p w:rsidR="00D1210C" w:rsidRPr="003F410D" w:rsidRDefault="00D1210C" w:rsidP="00D1210C">
      <w:pPr>
        <w:spacing w:after="0" w:line="240" w:lineRule="auto"/>
        <w:ind w:right="282"/>
        <w:jc w:val="both"/>
        <w:rPr>
          <w:rFonts w:ascii="Arial" w:eastAsia="Times New Roman" w:hAnsi="Arial" w:cs="Arial"/>
          <w:sz w:val="24"/>
          <w:szCs w:val="24"/>
          <w:lang w:eastAsia="hr-HR" w:bidi="en-US"/>
        </w:rPr>
      </w:pPr>
    </w:p>
    <w:p w:rsidR="00D1210C" w:rsidRPr="003F410D" w:rsidRDefault="00D1210C" w:rsidP="00D1210C">
      <w:pPr>
        <w:spacing w:after="0" w:line="240" w:lineRule="auto"/>
        <w:ind w:right="282"/>
        <w:jc w:val="both"/>
        <w:rPr>
          <w:rFonts w:ascii="Arial" w:eastAsia="Times New Roman" w:hAnsi="Arial" w:cs="Arial"/>
          <w:sz w:val="24"/>
          <w:szCs w:val="24"/>
          <w:lang w:eastAsia="hr-HR" w:bidi="en-US"/>
        </w:rPr>
      </w:pPr>
      <w:r w:rsidRPr="003F410D">
        <w:rPr>
          <w:rFonts w:ascii="Arial" w:eastAsia="Times New Roman" w:hAnsi="Arial" w:cs="Arial"/>
          <w:sz w:val="24"/>
          <w:szCs w:val="24"/>
          <w:lang w:eastAsia="hr-HR" w:bidi="en-US"/>
        </w:rPr>
        <w:t>Davanje ugovora u podugovor u nijednom slučaju ne utječe na odgovornost Izvođača za izvršenje cjelokupnog predmeta ugovora o građenju.</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center"/>
        <w:rPr>
          <w:rFonts w:ascii="Arial" w:eastAsia="Times New Roman" w:hAnsi="Arial" w:cs="Arial"/>
          <w:b/>
          <w:sz w:val="24"/>
          <w:szCs w:val="24"/>
          <w:lang w:eastAsia="hr-HR"/>
        </w:rPr>
      </w:pPr>
      <w:r w:rsidRPr="003F410D">
        <w:rPr>
          <w:rFonts w:ascii="Arial" w:eastAsia="Times New Roman" w:hAnsi="Arial" w:cs="Arial"/>
          <w:b/>
          <w:noProof/>
          <w:sz w:val="24"/>
          <w:szCs w:val="24"/>
          <w:lang w:eastAsia="hr-HR"/>
        </w:rPr>
        <w:t xml:space="preserve">Članak </w:t>
      </w:r>
      <w:r>
        <w:rPr>
          <w:rFonts w:ascii="Arial" w:eastAsia="Times New Roman" w:hAnsi="Arial" w:cs="Arial"/>
          <w:b/>
          <w:sz w:val="24"/>
          <w:szCs w:val="24"/>
          <w:lang w:eastAsia="hr-HR"/>
        </w:rPr>
        <w:t xml:space="preserve"> 1</w:t>
      </w:r>
      <w:r w:rsidR="00D62AFE">
        <w:rPr>
          <w:rFonts w:ascii="Arial" w:eastAsia="Times New Roman" w:hAnsi="Arial" w:cs="Arial"/>
          <w:b/>
          <w:sz w:val="24"/>
          <w:szCs w:val="24"/>
          <w:lang w:eastAsia="hr-HR"/>
        </w:rPr>
        <w:t>4</w:t>
      </w:r>
      <w:r w:rsidRPr="003F410D">
        <w:rPr>
          <w:rFonts w:ascii="Arial" w:eastAsia="Times New Roman" w:hAnsi="Arial" w:cs="Arial"/>
          <w:b/>
          <w:sz w:val="24"/>
          <w:szCs w:val="24"/>
          <w:lang w:eastAsia="hr-HR"/>
        </w:rPr>
        <w:t>.</w:t>
      </w:r>
    </w:p>
    <w:p w:rsidR="00D1210C" w:rsidRPr="003F410D" w:rsidRDefault="00D1210C" w:rsidP="00D1210C">
      <w:pPr>
        <w:spacing w:after="0" w:line="240" w:lineRule="auto"/>
        <w:jc w:val="center"/>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lastRenderedPageBreak/>
        <w:t xml:space="preserve">Izvođač je u garantnom roku dužan započeti s otklanjanjem svih utvrđenih nedostataka u roku do </w:t>
      </w:r>
      <w:ins w:id="66" w:author="Celar Drazen" w:date="2021-03-17T17:01:00Z">
        <w:r w:rsidR="0071636B">
          <w:rPr>
            <w:rFonts w:ascii="Arial" w:eastAsia="Times New Roman" w:hAnsi="Arial" w:cs="Arial"/>
            <w:sz w:val="24"/>
            <w:szCs w:val="24"/>
            <w:lang w:eastAsia="hr-HR"/>
          </w:rPr>
          <w:t>3 (</w:t>
        </w:r>
      </w:ins>
      <w:del w:id="67" w:author="Celar Drazen" w:date="2021-03-17T17:01:00Z">
        <w:r w:rsidRPr="003F410D" w:rsidDel="0071636B">
          <w:rPr>
            <w:rFonts w:ascii="Arial" w:eastAsia="Times New Roman" w:hAnsi="Arial" w:cs="Arial"/>
            <w:sz w:val="24"/>
            <w:szCs w:val="24"/>
            <w:lang w:eastAsia="hr-HR"/>
          </w:rPr>
          <w:delText xml:space="preserve">pet </w:delText>
        </w:r>
      </w:del>
      <w:ins w:id="68" w:author="Celar Drazen" w:date="2021-03-17T17:01:00Z">
        <w:r w:rsidR="0071636B">
          <w:rPr>
            <w:rFonts w:ascii="Arial" w:eastAsia="Times New Roman" w:hAnsi="Arial" w:cs="Arial"/>
            <w:sz w:val="24"/>
            <w:szCs w:val="24"/>
            <w:lang w:eastAsia="hr-HR"/>
          </w:rPr>
          <w:t>tri</w:t>
        </w:r>
      </w:ins>
      <w:del w:id="69" w:author="Celar Drazen" w:date="2021-03-17T17:01:00Z">
        <w:r w:rsidRPr="003F410D" w:rsidDel="0071636B">
          <w:rPr>
            <w:rFonts w:ascii="Arial" w:eastAsia="Times New Roman" w:hAnsi="Arial" w:cs="Arial"/>
            <w:sz w:val="24"/>
            <w:szCs w:val="24"/>
            <w:lang w:eastAsia="hr-HR"/>
          </w:rPr>
          <w:delText>(5</w:delText>
        </w:r>
      </w:del>
      <w:r w:rsidRPr="003F410D">
        <w:rPr>
          <w:rFonts w:ascii="Arial" w:eastAsia="Times New Roman" w:hAnsi="Arial" w:cs="Arial"/>
          <w:sz w:val="24"/>
          <w:szCs w:val="24"/>
          <w:lang w:eastAsia="hr-HR"/>
        </w:rPr>
        <w:t>) radn</w:t>
      </w:r>
      <w:ins w:id="70" w:author="Celar Drazen" w:date="2021-03-17T17:02:00Z">
        <w:r w:rsidR="0071636B">
          <w:rPr>
            <w:rFonts w:ascii="Arial" w:eastAsia="Times New Roman" w:hAnsi="Arial" w:cs="Arial"/>
            <w:sz w:val="24"/>
            <w:szCs w:val="24"/>
            <w:lang w:eastAsia="hr-HR"/>
          </w:rPr>
          <w:t>a</w:t>
        </w:r>
      </w:ins>
      <w:del w:id="71" w:author="Celar Drazen" w:date="2021-03-17T17:02:00Z">
        <w:r w:rsidRPr="003F410D" w:rsidDel="0071636B">
          <w:rPr>
            <w:rFonts w:ascii="Arial" w:eastAsia="Times New Roman" w:hAnsi="Arial" w:cs="Arial"/>
            <w:sz w:val="24"/>
            <w:szCs w:val="24"/>
            <w:lang w:eastAsia="hr-HR"/>
          </w:rPr>
          <w:delText>ih</w:delText>
        </w:r>
      </w:del>
      <w:r w:rsidRPr="003F410D">
        <w:rPr>
          <w:rFonts w:ascii="Arial" w:eastAsia="Times New Roman" w:hAnsi="Arial" w:cs="Arial"/>
          <w:sz w:val="24"/>
          <w:szCs w:val="24"/>
          <w:lang w:eastAsia="hr-HR"/>
        </w:rPr>
        <w:t xml:space="preserve"> dana po obavijesti/pozivu Naručitelja. </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Ukoliko se nedostatak, zbog kojeg je proizvodni kapacitet elektrane smanjen, ne otkloni u roku </w:t>
      </w:r>
      <w:ins w:id="72" w:author="Celar Drazen" w:date="2021-03-17T17:01:00Z">
        <w:r w:rsidR="0071636B">
          <w:rPr>
            <w:rFonts w:ascii="Arial" w:eastAsia="Times New Roman" w:hAnsi="Arial" w:cs="Arial"/>
            <w:sz w:val="24"/>
            <w:szCs w:val="24"/>
            <w:lang w:eastAsia="hr-HR"/>
          </w:rPr>
          <w:t>15 (petnaest)</w:t>
        </w:r>
      </w:ins>
      <w:del w:id="73" w:author="Celar Drazen" w:date="2021-03-17T17:01:00Z">
        <w:r w:rsidRPr="003F410D" w:rsidDel="0071636B">
          <w:rPr>
            <w:rFonts w:ascii="Arial" w:eastAsia="Times New Roman" w:hAnsi="Arial" w:cs="Arial"/>
            <w:sz w:val="24"/>
            <w:szCs w:val="24"/>
            <w:lang w:eastAsia="hr-HR"/>
          </w:rPr>
          <w:delText>30</w:delText>
        </w:r>
      </w:del>
      <w:r w:rsidRPr="003F410D">
        <w:rPr>
          <w:rFonts w:ascii="Arial" w:eastAsia="Times New Roman" w:hAnsi="Arial" w:cs="Arial"/>
          <w:sz w:val="24"/>
          <w:szCs w:val="24"/>
          <w:lang w:eastAsia="hr-HR"/>
        </w:rPr>
        <w:t xml:space="preserve"> kalendarskih dana, Izvođač će nadoknaditi Naručitelju troškove povećanog otkupa električne energije za period kada je elektrana bila van funkcije ili ograničenog kapaciteta. </w:t>
      </w:r>
    </w:p>
    <w:p w:rsidR="00765824" w:rsidRDefault="00765824"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Količina električne energije koju je Naručitelj zbog nedostataka elektrane morao dokupiti izračunati će se po formuli E= D*Epd* (1-Ep/Eu) (kWh) gdje je:</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 xml:space="preserve">D= broj dana kada je elektrana bila van funkcije </w:t>
      </w: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Epd= prosječna dnevna proizvodnja elektrane od početka rada do pojave nedostatka (kWh)</w:t>
      </w: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Ep= Proizvodni kapacitet elektrane (%)</w:t>
      </w: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Eu= Ukupni kapacitet elektrane (%)</w:t>
      </w:r>
    </w:p>
    <w:p w:rsidR="00D1210C" w:rsidRPr="003F410D" w:rsidRDefault="00D1210C" w:rsidP="00D1210C">
      <w:pPr>
        <w:spacing w:after="0" w:line="240" w:lineRule="auto"/>
        <w:jc w:val="both"/>
        <w:rPr>
          <w:rFonts w:ascii="Arial" w:eastAsia="Times New Roman" w:hAnsi="Arial" w:cs="Arial"/>
          <w:sz w:val="24"/>
          <w:szCs w:val="24"/>
          <w:lang w:eastAsia="hr-HR"/>
        </w:rPr>
      </w:pPr>
    </w:p>
    <w:p w:rsidR="00D1210C" w:rsidRPr="003F410D" w:rsidRDefault="00D1210C" w:rsidP="00D1210C">
      <w:pPr>
        <w:spacing w:after="0" w:line="240" w:lineRule="auto"/>
        <w:jc w:val="center"/>
        <w:rPr>
          <w:rFonts w:ascii="Arial" w:eastAsia="Calibri" w:hAnsi="Arial" w:cs="Arial"/>
          <w:b/>
          <w:bCs/>
          <w:sz w:val="24"/>
          <w:szCs w:val="24"/>
          <w:lang w:eastAsia="hr-HR"/>
        </w:rPr>
      </w:pPr>
      <w:r>
        <w:rPr>
          <w:rFonts w:ascii="Arial" w:eastAsia="Calibri" w:hAnsi="Arial" w:cs="Arial"/>
          <w:b/>
          <w:bCs/>
          <w:sz w:val="24"/>
          <w:szCs w:val="24"/>
          <w:lang w:eastAsia="hr-HR"/>
        </w:rPr>
        <w:t>Članak 1</w:t>
      </w:r>
      <w:r w:rsidR="00D62AFE">
        <w:rPr>
          <w:rFonts w:ascii="Arial" w:eastAsia="Calibri" w:hAnsi="Arial" w:cs="Arial"/>
          <w:b/>
          <w:bCs/>
          <w:sz w:val="24"/>
          <w:szCs w:val="24"/>
          <w:lang w:eastAsia="hr-HR"/>
        </w:rPr>
        <w:t>5</w:t>
      </w:r>
      <w:r w:rsidRPr="003F410D">
        <w:rPr>
          <w:rFonts w:ascii="Arial" w:eastAsia="Calibri" w:hAnsi="Arial" w:cs="Arial"/>
          <w:b/>
          <w:bCs/>
          <w:sz w:val="24"/>
          <w:szCs w:val="24"/>
          <w:lang w:eastAsia="hr-HR"/>
        </w:rPr>
        <w:t>.</w:t>
      </w:r>
    </w:p>
    <w:p w:rsidR="00D1210C" w:rsidRPr="003F410D" w:rsidRDefault="00D1210C" w:rsidP="00D1210C">
      <w:pPr>
        <w:spacing w:after="0" w:line="240" w:lineRule="auto"/>
        <w:jc w:val="center"/>
        <w:rPr>
          <w:rFonts w:ascii="Arial" w:eastAsia="Calibri" w:hAnsi="Arial" w:cs="Arial"/>
          <w:sz w:val="24"/>
          <w:szCs w:val="24"/>
          <w:lang w:eastAsia="hr-HR"/>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Garancija ne pokriva troškove popravka oštećenja na sustavu koja su nastala kao posljedica:</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nemara, lošeg ili nepravilnog korištenja i/ili održavanja sustava,</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štete nastale zbog upotrebe nečistog i/ili pogrešnih sredstava za čišćenje,</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štete nastale kao posljedica utjecaja okoline (padavine, smola drveća,..),</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štete nastale kao posljedica prirodnih pojava (oluja, tornado, udar groma, poplava, potres),</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nestručnog popravka ili servisiranja.</w:t>
      </w:r>
    </w:p>
    <w:p w:rsidR="00D1210C" w:rsidRPr="003F410D" w:rsidRDefault="00D1210C" w:rsidP="00D1210C">
      <w:pPr>
        <w:spacing w:after="0" w:line="240" w:lineRule="auto"/>
        <w:jc w:val="center"/>
        <w:rPr>
          <w:rFonts w:ascii="Arial" w:eastAsia="Calibri" w:hAnsi="Arial" w:cs="Arial"/>
          <w:b/>
          <w:bCs/>
          <w:sz w:val="24"/>
          <w:szCs w:val="24"/>
          <w:lang w:eastAsia="hr-HR"/>
        </w:rPr>
      </w:pPr>
    </w:p>
    <w:p w:rsidR="00D1210C" w:rsidRPr="003F410D" w:rsidRDefault="00D1210C" w:rsidP="00D1210C">
      <w:pPr>
        <w:spacing w:after="0" w:line="240" w:lineRule="auto"/>
        <w:jc w:val="center"/>
        <w:rPr>
          <w:rFonts w:ascii="Arial" w:eastAsia="Calibri" w:hAnsi="Arial" w:cs="Arial"/>
          <w:b/>
          <w:bCs/>
          <w:sz w:val="24"/>
          <w:szCs w:val="24"/>
          <w:lang w:eastAsia="hr-HR"/>
        </w:rPr>
      </w:pPr>
      <w:r>
        <w:rPr>
          <w:rFonts w:ascii="Arial" w:eastAsia="Calibri" w:hAnsi="Arial" w:cs="Arial"/>
          <w:b/>
          <w:bCs/>
          <w:sz w:val="24"/>
          <w:szCs w:val="24"/>
          <w:lang w:eastAsia="hr-HR"/>
        </w:rPr>
        <w:t>Članak 1</w:t>
      </w:r>
      <w:r w:rsidR="00D62AFE">
        <w:rPr>
          <w:rFonts w:ascii="Arial" w:eastAsia="Calibri" w:hAnsi="Arial" w:cs="Arial"/>
          <w:b/>
          <w:bCs/>
          <w:sz w:val="24"/>
          <w:szCs w:val="24"/>
          <w:lang w:eastAsia="hr-HR"/>
        </w:rPr>
        <w:t>6</w:t>
      </w:r>
      <w:r w:rsidRPr="003F410D">
        <w:rPr>
          <w:rFonts w:ascii="Arial" w:eastAsia="Calibri" w:hAnsi="Arial" w:cs="Arial"/>
          <w:b/>
          <w:bCs/>
          <w:sz w:val="24"/>
          <w:szCs w:val="24"/>
          <w:lang w:eastAsia="hr-HR"/>
        </w:rPr>
        <w:t>.</w:t>
      </w:r>
    </w:p>
    <w:p w:rsidR="00D1210C" w:rsidRPr="003F410D" w:rsidRDefault="00D1210C" w:rsidP="00D1210C">
      <w:pPr>
        <w:spacing w:after="0" w:line="240" w:lineRule="auto"/>
        <w:jc w:val="center"/>
        <w:rPr>
          <w:rFonts w:ascii="Arial" w:eastAsia="Calibri" w:hAnsi="Arial" w:cs="Arial"/>
          <w:bCs/>
          <w:sz w:val="24"/>
          <w:szCs w:val="24"/>
          <w:lang w:eastAsia="hr-HR"/>
        </w:rPr>
      </w:pPr>
    </w:p>
    <w:p w:rsidR="00D1210C" w:rsidRPr="003F410D" w:rsidRDefault="00D1210C" w:rsidP="00D1210C">
      <w:pPr>
        <w:spacing w:after="0" w:line="240" w:lineRule="auto"/>
        <w:rPr>
          <w:rFonts w:ascii="Arial" w:eastAsia="Times New Roman" w:hAnsi="Arial" w:cs="Arial"/>
          <w:sz w:val="24"/>
          <w:szCs w:val="24"/>
          <w:lang w:eastAsia="hr-HR"/>
        </w:rPr>
      </w:pPr>
      <w:r w:rsidRPr="003F410D">
        <w:rPr>
          <w:rFonts w:ascii="Arial" w:eastAsia="Times New Roman" w:hAnsi="Arial" w:cs="Arial"/>
          <w:sz w:val="24"/>
          <w:szCs w:val="24"/>
          <w:lang w:eastAsia="hr-HR"/>
        </w:rPr>
        <w:t>Prava iz garancije prestaju ako se :</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sustav popravlja, servisira ili demontira u cjelini ili djelomično kod firme koja nije izvoditelj sustava,</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ugrađuje dodatnu opremu bilo koje vrste koju ne ugrađuje izvoditelj,</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ugrađuju rezervni dijelovi i oprema koji nisu odobreni od izvoditelja,</w:t>
      </w:r>
    </w:p>
    <w:p w:rsidR="00D1210C" w:rsidRPr="003F410D" w:rsidRDefault="00D1210C" w:rsidP="00D1210C">
      <w:pPr>
        <w:numPr>
          <w:ilvl w:val="0"/>
          <w:numId w:val="1"/>
        </w:numPr>
        <w:spacing w:after="0" w:line="240" w:lineRule="auto"/>
        <w:contextualSpacing/>
        <w:rPr>
          <w:rFonts w:ascii="Arial" w:eastAsia="Times New Roman" w:hAnsi="Arial" w:cs="Arial"/>
          <w:sz w:val="24"/>
          <w:szCs w:val="24"/>
          <w:lang w:eastAsia="hr-HR"/>
        </w:rPr>
      </w:pPr>
      <w:r w:rsidRPr="003F410D">
        <w:rPr>
          <w:rFonts w:ascii="Arial" w:eastAsia="Times New Roman" w:hAnsi="Arial" w:cs="Arial"/>
          <w:sz w:val="24"/>
          <w:szCs w:val="24"/>
          <w:lang w:eastAsia="hr-HR"/>
        </w:rPr>
        <w:t>sustav prepravlja bez odobrenja izvoditelja.</w:t>
      </w:r>
    </w:p>
    <w:p w:rsidR="00D1210C" w:rsidRPr="003F410D" w:rsidRDefault="00D1210C" w:rsidP="00D1210C">
      <w:pPr>
        <w:spacing w:after="0" w:line="240" w:lineRule="auto"/>
        <w:contextualSpacing/>
        <w:rPr>
          <w:rFonts w:ascii="Arial" w:eastAsia="Times New Roman" w:hAnsi="Arial" w:cs="Arial"/>
          <w:sz w:val="24"/>
          <w:szCs w:val="24"/>
          <w:lang w:eastAsia="hr-HR"/>
        </w:rPr>
      </w:pPr>
    </w:p>
    <w:p w:rsidR="00D1210C" w:rsidRPr="003F410D" w:rsidRDefault="00D1210C" w:rsidP="00D1210C">
      <w:pPr>
        <w:spacing w:after="0" w:line="240" w:lineRule="auto"/>
        <w:jc w:val="both"/>
        <w:rPr>
          <w:rFonts w:ascii="Arial" w:eastAsia="Calibri" w:hAnsi="Arial" w:cs="Arial"/>
          <w:sz w:val="24"/>
          <w:szCs w:val="24"/>
          <w:lang w:eastAsia="hr-HR"/>
        </w:rPr>
      </w:pPr>
    </w:p>
    <w:p w:rsidR="00D1210C" w:rsidRPr="003F410D" w:rsidRDefault="00D1210C" w:rsidP="00D1210C">
      <w:pPr>
        <w:spacing w:after="0" w:line="240" w:lineRule="auto"/>
        <w:jc w:val="both"/>
        <w:rPr>
          <w:rFonts w:ascii="Arial" w:eastAsia="Calibri" w:hAnsi="Arial" w:cs="Arial"/>
          <w:sz w:val="24"/>
          <w:szCs w:val="24"/>
          <w:lang w:eastAsia="hr-HR"/>
        </w:rPr>
      </w:pPr>
      <w:r w:rsidRPr="003F410D">
        <w:rPr>
          <w:rFonts w:ascii="Arial" w:eastAsia="Calibri" w:hAnsi="Arial" w:cs="Arial"/>
          <w:sz w:val="24"/>
          <w:szCs w:val="24"/>
          <w:lang w:eastAsia="hr-HR"/>
        </w:rPr>
        <w:t xml:space="preserve">Pod garancijom se podrazumijeva obveza Izvođača da o svom trošku otkloni sve nedostatke koji su nastali uslijed nesolidno izvedenih radova ili loše kvalitete ugrađenih materijala od strane Izvođača.                                                           </w:t>
      </w:r>
    </w:p>
    <w:p w:rsidR="00D1210C" w:rsidRDefault="00D1210C" w:rsidP="00D1210C">
      <w:pPr>
        <w:autoSpaceDE w:val="0"/>
        <w:autoSpaceDN w:val="0"/>
        <w:adjustRightInd w:val="0"/>
        <w:spacing w:after="0" w:line="240" w:lineRule="auto"/>
        <w:rPr>
          <w:rFonts w:ascii="Arial" w:eastAsia="Times New Roman" w:hAnsi="Arial" w:cs="Arial"/>
          <w:b/>
          <w:bCs/>
          <w:noProof/>
          <w:sz w:val="24"/>
          <w:szCs w:val="24"/>
        </w:rPr>
      </w:pPr>
    </w:p>
    <w:p w:rsidR="00D1210C" w:rsidRDefault="00D1210C" w:rsidP="00D1210C">
      <w:pPr>
        <w:autoSpaceDE w:val="0"/>
        <w:autoSpaceDN w:val="0"/>
        <w:adjustRightInd w:val="0"/>
        <w:spacing w:after="0" w:line="240" w:lineRule="auto"/>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rPr>
          <w:rFonts w:ascii="Arial" w:eastAsia="Times New Roman" w:hAnsi="Arial" w:cs="Arial"/>
          <w:b/>
          <w:bCs/>
          <w:noProof/>
          <w:sz w:val="24"/>
          <w:szCs w:val="24"/>
        </w:rPr>
      </w:pPr>
      <w:r w:rsidRPr="003F410D">
        <w:rPr>
          <w:rFonts w:ascii="Arial" w:eastAsia="Times New Roman" w:hAnsi="Arial" w:cs="Arial"/>
          <w:b/>
          <w:bCs/>
          <w:noProof/>
          <w:sz w:val="24"/>
          <w:szCs w:val="24"/>
        </w:rPr>
        <w:t>ZAVRŠNE ODREDBE</w:t>
      </w:r>
    </w:p>
    <w:p w:rsidR="00D1210C" w:rsidRPr="003F410D" w:rsidDel="0071636B" w:rsidRDefault="00D1210C" w:rsidP="00D1210C">
      <w:pPr>
        <w:autoSpaceDE w:val="0"/>
        <w:autoSpaceDN w:val="0"/>
        <w:adjustRightInd w:val="0"/>
        <w:spacing w:after="0" w:line="240" w:lineRule="auto"/>
        <w:jc w:val="center"/>
        <w:rPr>
          <w:del w:id="74" w:author="Celar Drazen" w:date="2021-03-17T17:03:00Z"/>
          <w:rFonts w:ascii="Arial" w:eastAsia="Times New Roman" w:hAnsi="Arial" w:cs="Arial"/>
          <w:b/>
          <w:bCs/>
          <w:noProof/>
          <w:sz w:val="24"/>
          <w:szCs w:val="24"/>
        </w:rPr>
      </w:pPr>
    </w:p>
    <w:p w:rsidR="00D1210C" w:rsidRPr="003F410D" w:rsidDel="0071636B" w:rsidRDefault="00D1210C" w:rsidP="0071636B">
      <w:pPr>
        <w:autoSpaceDE w:val="0"/>
        <w:autoSpaceDN w:val="0"/>
        <w:adjustRightInd w:val="0"/>
        <w:spacing w:after="0" w:line="240" w:lineRule="auto"/>
        <w:rPr>
          <w:del w:id="75" w:author="Celar Drazen" w:date="2021-03-17T17:03:00Z"/>
          <w:rFonts w:ascii="Arial" w:eastAsia="Times New Roman" w:hAnsi="Arial" w:cs="Arial"/>
          <w:b/>
          <w:bCs/>
          <w:noProof/>
          <w:sz w:val="24"/>
          <w:szCs w:val="24"/>
        </w:rPr>
        <w:pPrChange w:id="76" w:author="Celar Drazen" w:date="2021-03-17T17:03:00Z">
          <w:pPr>
            <w:autoSpaceDE w:val="0"/>
            <w:autoSpaceDN w:val="0"/>
            <w:adjustRightInd w:val="0"/>
            <w:spacing w:after="0" w:line="240" w:lineRule="auto"/>
            <w:jc w:val="center"/>
          </w:pPr>
        </w:pPrChange>
      </w:pPr>
      <w:del w:id="77" w:author="Celar Drazen" w:date="2021-03-17T17:03:00Z">
        <w:r w:rsidDel="0071636B">
          <w:rPr>
            <w:rFonts w:ascii="Arial" w:eastAsia="Times New Roman" w:hAnsi="Arial" w:cs="Arial"/>
            <w:b/>
            <w:bCs/>
            <w:noProof/>
            <w:sz w:val="24"/>
            <w:szCs w:val="24"/>
          </w:rPr>
          <w:delText xml:space="preserve">Članak </w:delText>
        </w:r>
        <w:r w:rsidR="00D62AFE" w:rsidDel="0071636B">
          <w:rPr>
            <w:rFonts w:ascii="Arial" w:eastAsia="Times New Roman" w:hAnsi="Arial" w:cs="Arial"/>
            <w:b/>
            <w:bCs/>
            <w:noProof/>
            <w:sz w:val="24"/>
            <w:szCs w:val="24"/>
          </w:rPr>
          <w:delText>17</w:delText>
        </w:r>
        <w:r w:rsidRPr="003F410D" w:rsidDel="0071636B">
          <w:rPr>
            <w:rFonts w:ascii="Arial" w:eastAsia="Times New Roman" w:hAnsi="Arial" w:cs="Arial"/>
            <w:b/>
            <w:bCs/>
            <w:noProof/>
            <w:sz w:val="24"/>
            <w:szCs w:val="24"/>
          </w:rPr>
          <w:delText>.</w:delText>
        </w:r>
      </w:del>
    </w:p>
    <w:p w:rsidR="00D1210C" w:rsidRPr="003F410D" w:rsidRDefault="00D1210C" w:rsidP="0071636B">
      <w:pPr>
        <w:autoSpaceDE w:val="0"/>
        <w:autoSpaceDN w:val="0"/>
        <w:adjustRightInd w:val="0"/>
        <w:spacing w:after="0" w:line="240" w:lineRule="auto"/>
        <w:rPr>
          <w:rFonts w:ascii="Arial" w:eastAsia="Times New Roman" w:hAnsi="Arial" w:cs="Arial"/>
          <w:bCs/>
          <w:noProof/>
          <w:sz w:val="24"/>
          <w:szCs w:val="24"/>
        </w:rPr>
        <w:pPrChange w:id="78" w:author="Celar Drazen" w:date="2021-03-17T17:03:00Z">
          <w:pPr>
            <w:autoSpaceDE w:val="0"/>
            <w:autoSpaceDN w:val="0"/>
            <w:adjustRightInd w:val="0"/>
            <w:spacing w:after="0" w:line="240" w:lineRule="auto"/>
            <w:jc w:val="center"/>
          </w:pPr>
        </w:pPrChange>
      </w:pPr>
    </w:p>
    <w:p w:rsidR="00D1210C" w:rsidDel="0071636B" w:rsidRDefault="00D1210C" w:rsidP="00D1210C">
      <w:pPr>
        <w:autoSpaceDE w:val="0"/>
        <w:autoSpaceDN w:val="0"/>
        <w:adjustRightInd w:val="0"/>
        <w:spacing w:after="0" w:line="240" w:lineRule="auto"/>
        <w:jc w:val="both"/>
        <w:rPr>
          <w:del w:id="79" w:author="Celar Drazen" w:date="2021-03-17T17:02:00Z"/>
          <w:rFonts w:ascii="Arial" w:eastAsia="Calibri" w:hAnsi="Arial" w:cs="Arial"/>
          <w:sz w:val="24"/>
          <w:szCs w:val="24"/>
          <w:lang w:eastAsia="hr-HR"/>
        </w:rPr>
      </w:pPr>
      <w:del w:id="80" w:author="Celar Drazen" w:date="2021-03-17T17:02:00Z">
        <w:r w:rsidRPr="00D64800" w:rsidDel="0071636B">
          <w:rPr>
            <w:rFonts w:ascii="Arial" w:eastAsia="Calibri" w:hAnsi="Arial" w:cs="Arial"/>
            <w:sz w:val="24"/>
            <w:szCs w:val="24"/>
            <w:lang w:eastAsia="hr-HR"/>
          </w:rPr>
          <w:delText xml:space="preserve">Izvođač jamči Naručitelju referentnu godišnju proizvodnju fotonaponske elektrane iz Članka 6. ovog ugovora u iznosu od </w:delText>
        </w:r>
        <w:r w:rsidRPr="00517C0D" w:rsidDel="0071636B">
          <w:rPr>
            <w:rFonts w:ascii="Arial" w:eastAsia="Calibri" w:hAnsi="Arial" w:cs="Arial"/>
            <w:sz w:val="24"/>
            <w:szCs w:val="24"/>
            <w:highlight w:val="yellow"/>
            <w:lang w:bidi="en-US"/>
          </w:rPr>
          <w:delText>________</w:delText>
        </w:r>
        <w:r w:rsidRPr="003F410D" w:rsidDel="0071636B">
          <w:rPr>
            <w:rFonts w:ascii="Arial" w:eastAsia="Calibri" w:hAnsi="Arial" w:cs="Arial"/>
            <w:sz w:val="24"/>
            <w:szCs w:val="24"/>
            <w:lang w:bidi="en-US"/>
          </w:rPr>
          <w:delText xml:space="preserve"> </w:delText>
        </w:r>
        <w:r w:rsidRPr="00D64800" w:rsidDel="0071636B">
          <w:rPr>
            <w:rFonts w:ascii="Arial" w:eastAsia="Calibri" w:hAnsi="Arial" w:cs="Arial"/>
            <w:sz w:val="24"/>
            <w:szCs w:val="24"/>
            <w:lang w:eastAsia="hr-HR"/>
          </w:rPr>
          <w:delText>kWh.</w:delText>
        </w:r>
        <w:r w:rsidR="00D23B9D" w:rsidDel="0071636B">
          <w:rPr>
            <w:rFonts w:ascii="Arial" w:eastAsia="Calibri" w:hAnsi="Arial" w:cs="Arial"/>
            <w:sz w:val="24"/>
            <w:szCs w:val="24"/>
            <w:lang w:eastAsia="hr-HR"/>
          </w:rPr>
          <w:delText xml:space="preserve"> Trajanje jamstva</w:delText>
        </w:r>
        <w:r w:rsidR="00D23B9D" w:rsidRPr="00D23B9D" w:rsidDel="0071636B">
          <w:rPr>
            <w:rFonts w:ascii="Arial" w:eastAsia="Calibri" w:hAnsi="Arial" w:cs="Arial"/>
            <w:sz w:val="24"/>
            <w:szCs w:val="24"/>
            <w:lang w:eastAsia="hr-HR"/>
          </w:rPr>
          <w:delText xml:space="preserve"> </w:delText>
        </w:r>
        <w:r w:rsidR="00D23B9D" w:rsidDel="0071636B">
          <w:rPr>
            <w:rFonts w:ascii="Arial" w:eastAsia="Calibri" w:hAnsi="Arial" w:cs="Arial"/>
            <w:sz w:val="24"/>
            <w:szCs w:val="24"/>
            <w:lang w:eastAsia="hr-HR"/>
          </w:rPr>
          <w:delText>referentne godišnje proizvodnje</w:delText>
        </w:r>
        <w:r w:rsidR="00D23B9D" w:rsidRPr="00D23B9D" w:rsidDel="0071636B">
          <w:rPr>
            <w:rFonts w:ascii="Arial" w:eastAsia="Calibri" w:hAnsi="Arial" w:cs="Arial"/>
            <w:sz w:val="24"/>
            <w:szCs w:val="24"/>
            <w:lang w:eastAsia="hr-HR"/>
          </w:rPr>
          <w:delText xml:space="preserve"> fotonaponske elektrane iz Članka 6. ovog ugovora</w:delText>
        </w:r>
        <w:r w:rsidR="00D23B9D" w:rsidDel="0071636B">
          <w:rPr>
            <w:rFonts w:ascii="Arial" w:eastAsia="Calibri" w:hAnsi="Arial" w:cs="Arial"/>
            <w:sz w:val="24"/>
            <w:szCs w:val="24"/>
            <w:lang w:eastAsia="hr-HR"/>
          </w:rPr>
          <w:delText xml:space="preserve"> iznosi </w:delText>
        </w:r>
        <w:r w:rsidR="00D23B9D" w:rsidDel="0071636B">
          <w:rPr>
            <w:rFonts w:ascii="Arial" w:eastAsia="Calibri" w:hAnsi="Arial" w:cs="Arial"/>
            <w:sz w:val="24"/>
            <w:szCs w:val="24"/>
            <w:lang w:eastAsia="hr-HR"/>
          </w:rPr>
          <w:lastRenderedPageBreak/>
          <w:delText>___</w:delText>
        </w:r>
        <w:r w:rsidR="008B5B41" w:rsidDel="0071636B">
          <w:rPr>
            <w:rFonts w:ascii="Arial" w:eastAsia="Calibri" w:hAnsi="Arial" w:cs="Arial"/>
            <w:sz w:val="24"/>
            <w:szCs w:val="24"/>
            <w:lang w:eastAsia="hr-HR"/>
          </w:rPr>
          <w:delText xml:space="preserve">godina </w:delText>
        </w:r>
        <w:r w:rsidR="00D23B9D" w:rsidDel="0071636B">
          <w:rPr>
            <w:rFonts w:ascii="Arial" w:eastAsia="Calibri" w:hAnsi="Arial" w:cs="Arial"/>
            <w:sz w:val="24"/>
            <w:szCs w:val="24"/>
            <w:lang w:eastAsia="hr-HR"/>
          </w:rPr>
          <w:delText xml:space="preserve">(unijeti broj godina iz ponude, kriterij </w:delText>
        </w:r>
        <w:r w:rsidR="00D23B9D" w:rsidRPr="00D23B9D" w:rsidDel="0071636B">
          <w:rPr>
            <w:rFonts w:ascii="Arial" w:eastAsia="Calibri" w:hAnsi="Arial" w:cs="Arial"/>
            <w:sz w:val="24"/>
            <w:szCs w:val="24"/>
            <w:lang w:eastAsia="hr-HR"/>
          </w:rPr>
          <w:delText xml:space="preserve">„Garantni rok, savjetodavne usluge, nadzor i izrada izvještaja </w:delText>
        </w:r>
        <w:r w:rsidR="006530A3" w:rsidDel="0071636B">
          <w:rPr>
            <w:rFonts w:ascii="Arial" w:eastAsia="Calibri" w:hAnsi="Arial" w:cs="Arial"/>
            <w:sz w:val="24"/>
            <w:szCs w:val="24"/>
            <w:lang w:eastAsia="hr-HR"/>
          </w:rPr>
          <w:delText>(G</w:delText>
        </w:r>
        <w:r w:rsidR="005D3961" w:rsidDel="0071636B">
          <w:rPr>
            <w:rFonts w:ascii="Arial" w:eastAsia="Calibri" w:hAnsi="Arial" w:cs="Arial"/>
            <w:sz w:val="24"/>
            <w:szCs w:val="24"/>
            <w:lang w:eastAsia="hr-HR"/>
          </w:rPr>
          <w:delText>)</w:delText>
        </w:r>
        <w:r w:rsidR="00D23B9D" w:rsidRPr="00D23B9D" w:rsidDel="0071636B">
          <w:rPr>
            <w:rFonts w:ascii="Arial" w:eastAsia="Calibri" w:hAnsi="Arial" w:cs="Arial"/>
            <w:sz w:val="24"/>
            <w:szCs w:val="24"/>
            <w:lang w:eastAsia="hr-HR"/>
          </w:rPr>
          <w:delText>“</w:delText>
        </w:r>
        <w:r w:rsidR="00D23B9D" w:rsidDel="0071636B">
          <w:rPr>
            <w:rFonts w:ascii="Arial" w:eastAsia="Calibri" w:hAnsi="Arial" w:cs="Arial"/>
            <w:sz w:val="24"/>
            <w:szCs w:val="24"/>
            <w:lang w:eastAsia="hr-HR"/>
          </w:rPr>
          <w:delText xml:space="preserve">),  </w:delText>
        </w:r>
        <w:r w:rsidR="00D23B9D" w:rsidRPr="00D23B9D" w:rsidDel="0071636B">
          <w:rPr>
            <w:rFonts w:ascii="Arial" w:eastAsia="Calibri" w:hAnsi="Arial" w:cs="Arial"/>
            <w:sz w:val="24"/>
            <w:szCs w:val="24"/>
            <w:lang w:eastAsia="hr-HR"/>
          </w:rPr>
          <w:delText>računajući od dana primopredaje elektrane.</w:delText>
        </w:r>
      </w:del>
    </w:p>
    <w:p w:rsidR="00D1210C" w:rsidDel="0071636B" w:rsidRDefault="00D1210C" w:rsidP="00D1210C">
      <w:pPr>
        <w:autoSpaceDE w:val="0"/>
        <w:autoSpaceDN w:val="0"/>
        <w:adjustRightInd w:val="0"/>
        <w:spacing w:after="0" w:line="240" w:lineRule="auto"/>
        <w:jc w:val="both"/>
        <w:rPr>
          <w:del w:id="81" w:author="Celar Drazen" w:date="2021-03-17T17:02:00Z"/>
          <w:rFonts w:ascii="Arial" w:eastAsia="Calibri" w:hAnsi="Arial" w:cs="Arial"/>
          <w:sz w:val="24"/>
          <w:szCs w:val="24"/>
          <w:lang w:eastAsia="hr-HR"/>
        </w:rPr>
      </w:pPr>
    </w:p>
    <w:p w:rsidR="00D1210C" w:rsidDel="0071636B" w:rsidRDefault="00D1210C" w:rsidP="00D1210C">
      <w:pPr>
        <w:autoSpaceDE w:val="0"/>
        <w:autoSpaceDN w:val="0"/>
        <w:adjustRightInd w:val="0"/>
        <w:spacing w:after="0" w:line="240" w:lineRule="auto"/>
        <w:jc w:val="both"/>
        <w:rPr>
          <w:del w:id="82" w:author="Celar Drazen" w:date="2021-03-17T17:02:00Z"/>
          <w:rFonts w:ascii="Arial" w:eastAsia="Calibri" w:hAnsi="Arial" w:cs="Arial"/>
          <w:sz w:val="24"/>
          <w:szCs w:val="24"/>
          <w:lang w:eastAsia="hr-HR"/>
        </w:rPr>
      </w:pPr>
      <w:del w:id="83" w:author="Celar Drazen" w:date="2021-03-17T17:02:00Z">
        <w:r w:rsidRPr="00D64800" w:rsidDel="0071636B">
          <w:rPr>
            <w:rFonts w:ascii="Arial" w:eastAsia="Calibri" w:hAnsi="Arial" w:cs="Arial"/>
            <w:sz w:val="24"/>
            <w:szCs w:val="24"/>
            <w:lang w:eastAsia="hr-HR"/>
          </w:rPr>
          <w:delText xml:space="preserve">Izvođač se obvezuje nadoknaditi Naručitelju izgubljeni prihod razlike od planiranog prihoda u odnosu na referentnu godinu ukoliko je razlika proizvodnje fotonaponske elektrane iz Članka 6. ovog Ugovora, u normalnom radu i bez kvarova, </w:delText>
        </w:r>
        <w:r w:rsidR="008B5B41" w:rsidDel="0071636B">
          <w:rPr>
            <w:rFonts w:ascii="Arial" w:eastAsia="Calibri" w:hAnsi="Arial" w:cs="Arial"/>
            <w:sz w:val="24"/>
            <w:szCs w:val="24"/>
            <w:lang w:eastAsia="hr-HR"/>
          </w:rPr>
          <w:delText>veća</w:delText>
        </w:r>
        <w:r w:rsidRPr="00D64800" w:rsidDel="0071636B">
          <w:rPr>
            <w:rFonts w:ascii="Arial" w:eastAsia="Calibri" w:hAnsi="Arial" w:cs="Arial"/>
            <w:sz w:val="24"/>
            <w:szCs w:val="24"/>
            <w:lang w:eastAsia="hr-HR"/>
          </w:rPr>
          <w:delText xml:space="preserve"> od 10% u odnosu na referentnu proizvodnju od </w:delText>
        </w:r>
        <w:r w:rsidRPr="00517C0D" w:rsidDel="0071636B">
          <w:rPr>
            <w:rFonts w:ascii="Arial" w:eastAsia="Calibri" w:hAnsi="Arial" w:cs="Arial"/>
            <w:sz w:val="24"/>
            <w:szCs w:val="24"/>
            <w:highlight w:val="yellow"/>
            <w:lang w:bidi="en-US"/>
          </w:rPr>
          <w:delText>________</w:delText>
        </w:r>
        <w:r w:rsidRPr="003F410D" w:rsidDel="0071636B">
          <w:rPr>
            <w:rFonts w:ascii="Arial" w:eastAsia="Calibri" w:hAnsi="Arial" w:cs="Arial"/>
            <w:sz w:val="24"/>
            <w:szCs w:val="24"/>
            <w:lang w:bidi="en-US"/>
          </w:rPr>
          <w:delText xml:space="preserve"> </w:delText>
        </w:r>
        <w:r w:rsidRPr="00D64800" w:rsidDel="0071636B">
          <w:rPr>
            <w:rFonts w:ascii="Arial" w:eastAsia="Calibri" w:hAnsi="Arial" w:cs="Arial"/>
            <w:sz w:val="24"/>
            <w:szCs w:val="24"/>
            <w:lang w:eastAsia="hr-HR"/>
          </w:rPr>
          <w:delText>kWh.</w:delText>
        </w:r>
      </w:del>
    </w:p>
    <w:p w:rsidR="00D1210C" w:rsidDel="0071636B" w:rsidRDefault="00D1210C" w:rsidP="00D1210C">
      <w:pPr>
        <w:autoSpaceDE w:val="0"/>
        <w:autoSpaceDN w:val="0"/>
        <w:adjustRightInd w:val="0"/>
        <w:spacing w:after="0" w:line="240" w:lineRule="auto"/>
        <w:jc w:val="both"/>
        <w:rPr>
          <w:del w:id="84" w:author="Celar Drazen" w:date="2021-03-17T17:02:00Z"/>
          <w:rFonts w:ascii="Arial" w:eastAsia="Calibri" w:hAnsi="Arial" w:cs="Arial"/>
          <w:sz w:val="24"/>
          <w:szCs w:val="24"/>
          <w:lang w:eastAsia="hr-HR"/>
        </w:rPr>
      </w:pPr>
    </w:p>
    <w:p w:rsidR="00D1210C" w:rsidDel="0071636B" w:rsidRDefault="00D1210C" w:rsidP="00D1210C">
      <w:pPr>
        <w:autoSpaceDE w:val="0"/>
        <w:autoSpaceDN w:val="0"/>
        <w:adjustRightInd w:val="0"/>
        <w:spacing w:after="0" w:line="240" w:lineRule="auto"/>
        <w:jc w:val="both"/>
        <w:rPr>
          <w:del w:id="85" w:author="Celar Drazen" w:date="2021-03-17T17:02:00Z"/>
          <w:rFonts w:ascii="Arial" w:eastAsia="Calibri" w:hAnsi="Arial" w:cs="Arial"/>
          <w:sz w:val="24"/>
          <w:szCs w:val="24"/>
          <w:lang w:eastAsia="hr-HR"/>
        </w:rPr>
      </w:pPr>
      <w:del w:id="86" w:author="Celar Drazen" w:date="2021-03-17T17:02:00Z">
        <w:r w:rsidRPr="00D64800" w:rsidDel="0071636B">
          <w:rPr>
            <w:rFonts w:ascii="Arial" w:eastAsia="Calibri" w:hAnsi="Arial" w:cs="Arial"/>
            <w:sz w:val="24"/>
            <w:szCs w:val="24"/>
            <w:lang w:eastAsia="hr-HR"/>
          </w:rPr>
          <w:delText>Očekivana godišnja proizvodnja umanjuje se godišnje za 1% u odnosu na proizvodnju fotonaponske elektrane iz prethodne godine zbog degradacije snage fotonaponkih modula. Za prvu godinu rada fotonaponske elektrane kao očekivana godišnja proizvodnja uzima se proizvodnja referentne godine.</w:delText>
        </w:r>
      </w:del>
    </w:p>
    <w:p w:rsidR="00D1210C" w:rsidDel="0071636B" w:rsidRDefault="00D1210C" w:rsidP="00D1210C">
      <w:pPr>
        <w:autoSpaceDE w:val="0"/>
        <w:autoSpaceDN w:val="0"/>
        <w:adjustRightInd w:val="0"/>
        <w:spacing w:after="0" w:line="240" w:lineRule="auto"/>
        <w:jc w:val="both"/>
        <w:rPr>
          <w:del w:id="87" w:author="Celar Drazen" w:date="2021-03-17T17:02:00Z"/>
          <w:rFonts w:ascii="Arial" w:eastAsia="Calibri" w:hAnsi="Arial" w:cs="Arial"/>
          <w:sz w:val="24"/>
          <w:szCs w:val="24"/>
          <w:lang w:eastAsia="hr-HR"/>
        </w:rPr>
      </w:pPr>
    </w:p>
    <w:p w:rsidR="00D1210C" w:rsidDel="0071636B" w:rsidRDefault="00D1210C" w:rsidP="00D1210C">
      <w:pPr>
        <w:autoSpaceDE w:val="0"/>
        <w:autoSpaceDN w:val="0"/>
        <w:adjustRightInd w:val="0"/>
        <w:spacing w:after="0" w:line="240" w:lineRule="auto"/>
        <w:jc w:val="both"/>
        <w:rPr>
          <w:del w:id="88" w:author="Celar Drazen" w:date="2021-03-17T17:02:00Z"/>
          <w:rFonts w:ascii="Arial" w:eastAsia="Calibri" w:hAnsi="Arial" w:cs="Arial"/>
          <w:sz w:val="24"/>
          <w:szCs w:val="24"/>
          <w:lang w:eastAsia="hr-HR"/>
        </w:rPr>
      </w:pPr>
      <w:del w:id="89" w:author="Celar Drazen" w:date="2021-03-17T17:02:00Z">
        <w:r w:rsidRPr="00D64800" w:rsidDel="0071636B">
          <w:rPr>
            <w:rFonts w:ascii="Arial" w:eastAsia="Calibri" w:hAnsi="Arial" w:cs="Arial"/>
            <w:sz w:val="24"/>
            <w:szCs w:val="24"/>
            <w:lang w:eastAsia="hr-HR"/>
          </w:rPr>
          <w:delText>Cijena kWh za izgubljeni prihod definira se kao važeća cijena kWh električne energije Naručitelja za promatranu godinu uvećana za naknadu za obnovljive izvore energije.</w:delText>
        </w:r>
      </w:del>
    </w:p>
    <w:p w:rsidR="00D1210C" w:rsidRPr="00D64800" w:rsidRDefault="00D1210C" w:rsidP="00765824">
      <w:pPr>
        <w:autoSpaceDE w:val="0"/>
        <w:autoSpaceDN w:val="0"/>
        <w:adjustRightInd w:val="0"/>
        <w:spacing w:after="0" w:line="240" w:lineRule="auto"/>
        <w:rPr>
          <w:rFonts w:ascii="Arial" w:eastAsia="Times New Roman" w:hAnsi="Arial" w:cs="Arial"/>
          <w:b/>
          <w:bCs/>
          <w:noProof/>
          <w:sz w:val="24"/>
          <w:szCs w:val="24"/>
        </w:rPr>
      </w:pPr>
    </w:p>
    <w:p w:rsidR="00D1210C" w:rsidRPr="00D64800"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 xml:space="preserve">Članak </w:t>
      </w:r>
      <w:r w:rsidR="00D62AFE">
        <w:rPr>
          <w:rFonts w:ascii="Arial" w:eastAsia="Times New Roman" w:hAnsi="Arial" w:cs="Arial"/>
          <w:b/>
          <w:bCs/>
          <w:noProof/>
          <w:sz w:val="24"/>
          <w:szCs w:val="24"/>
        </w:rPr>
        <w:t>1</w:t>
      </w:r>
      <w:ins w:id="90" w:author="Celar Drazen" w:date="2021-03-17T17:03:00Z">
        <w:r w:rsidR="0071636B">
          <w:rPr>
            <w:rFonts w:ascii="Arial" w:eastAsia="Times New Roman" w:hAnsi="Arial" w:cs="Arial"/>
            <w:b/>
            <w:bCs/>
            <w:noProof/>
            <w:sz w:val="24"/>
            <w:szCs w:val="24"/>
          </w:rPr>
          <w:t>7</w:t>
        </w:r>
      </w:ins>
      <w:del w:id="91" w:author="Celar Drazen" w:date="2021-03-17T17:03:00Z">
        <w:r w:rsidR="00D62AFE" w:rsidDel="0071636B">
          <w:rPr>
            <w:rFonts w:ascii="Arial" w:eastAsia="Times New Roman" w:hAnsi="Arial" w:cs="Arial"/>
            <w:b/>
            <w:bCs/>
            <w:noProof/>
            <w:sz w:val="24"/>
            <w:szCs w:val="24"/>
          </w:rPr>
          <w:delText>8</w:delText>
        </w:r>
      </w:del>
      <w:r w:rsidR="00D62AFE">
        <w:rPr>
          <w:rFonts w:ascii="Arial" w:eastAsia="Times New Roman" w:hAnsi="Arial" w:cs="Arial"/>
          <w:b/>
          <w:bCs/>
          <w:noProof/>
          <w:sz w:val="24"/>
          <w:szCs w:val="24"/>
        </w:rPr>
        <w:t>.</w:t>
      </w:r>
    </w:p>
    <w:p w:rsidR="00D1210C" w:rsidRPr="00D64800" w:rsidRDefault="00D1210C" w:rsidP="00D1210C">
      <w:pPr>
        <w:autoSpaceDE w:val="0"/>
        <w:autoSpaceDN w:val="0"/>
        <w:adjustRightInd w:val="0"/>
        <w:spacing w:after="0" w:line="240" w:lineRule="auto"/>
        <w:jc w:val="center"/>
        <w:rPr>
          <w:rFonts w:ascii="Arial" w:eastAsia="Calibri" w:hAnsi="Arial" w:cs="Arial"/>
          <w:sz w:val="24"/>
          <w:szCs w:val="24"/>
          <w:lang w:eastAsia="hr-HR"/>
        </w:rPr>
      </w:pPr>
    </w:p>
    <w:p w:rsidR="00D1210C" w:rsidRDefault="00D1210C" w:rsidP="00D1210C">
      <w:pPr>
        <w:autoSpaceDE w:val="0"/>
        <w:autoSpaceDN w:val="0"/>
        <w:adjustRightInd w:val="0"/>
        <w:spacing w:after="0" w:line="240" w:lineRule="auto"/>
        <w:jc w:val="both"/>
        <w:rPr>
          <w:rFonts w:ascii="Arial" w:eastAsia="Calibri" w:hAnsi="Arial" w:cs="Arial"/>
          <w:sz w:val="24"/>
          <w:szCs w:val="24"/>
          <w:lang w:eastAsia="hr-HR"/>
        </w:rPr>
      </w:pPr>
      <w:r w:rsidRPr="00D64800">
        <w:rPr>
          <w:rFonts w:ascii="Arial" w:eastAsia="Calibri" w:hAnsi="Arial" w:cs="Arial"/>
          <w:sz w:val="24"/>
          <w:szCs w:val="24"/>
          <w:lang w:eastAsia="hr-HR"/>
        </w:rPr>
        <w:t>U slučaju odstupanja od ponuđenih kriterija prilikom izvršenja radova, te ako Naručitelj trpi štetu zbog neispunjavanja ponuđenih kriterija u slučaju da Izvođač prekrši uvjete iz ponude temeljem kojih je ponuda odabrana od strane Fonda za energetsku učinkovitost, pa će biti primijenjene odgovarajuće financijske korekcije (umanjenje potpore), za taj dio će Ugovorom biti umanjena ukupna cijena radova/usluga roba na teret Izvođača, odnosno Naručitelja, ovisno o karakteru nepravilnosti.</w:t>
      </w:r>
    </w:p>
    <w:p w:rsidR="00D1210C" w:rsidRDefault="00D1210C" w:rsidP="00941859">
      <w:pPr>
        <w:autoSpaceDE w:val="0"/>
        <w:autoSpaceDN w:val="0"/>
        <w:adjustRightInd w:val="0"/>
        <w:spacing w:after="0" w:line="240" w:lineRule="auto"/>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 xml:space="preserve">Članak </w:t>
      </w:r>
      <w:r w:rsidR="00D62AFE">
        <w:rPr>
          <w:rFonts w:ascii="Arial" w:eastAsia="Times New Roman" w:hAnsi="Arial" w:cs="Arial"/>
          <w:b/>
          <w:bCs/>
          <w:noProof/>
          <w:sz w:val="24"/>
          <w:szCs w:val="24"/>
        </w:rPr>
        <w:t>1</w:t>
      </w:r>
      <w:ins w:id="92" w:author="Celar Drazen" w:date="2021-03-17T17:03:00Z">
        <w:r w:rsidR="0071636B">
          <w:rPr>
            <w:rFonts w:ascii="Arial" w:eastAsia="Times New Roman" w:hAnsi="Arial" w:cs="Arial"/>
            <w:b/>
            <w:bCs/>
            <w:noProof/>
            <w:sz w:val="24"/>
            <w:szCs w:val="24"/>
          </w:rPr>
          <w:t>8</w:t>
        </w:r>
      </w:ins>
      <w:del w:id="93" w:author="Celar Drazen" w:date="2021-03-17T17:03:00Z">
        <w:r w:rsidR="00D62AFE" w:rsidDel="0071636B">
          <w:rPr>
            <w:rFonts w:ascii="Arial" w:eastAsia="Times New Roman" w:hAnsi="Arial" w:cs="Arial"/>
            <w:b/>
            <w:bCs/>
            <w:noProof/>
            <w:sz w:val="24"/>
            <w:szCs w:val="24"/>
          </w:rPr>
          <w:delText>9</w:delText>
        </w:r>
      </w:del>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color w:val="FF0000"/>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noProof/>
          <w:sz w:val="24"/>
          <w:szCs w:val="24"/>
        </w:rPr>
        <w:t>Sastavnim dijelom ovog ugovora su :</w:t>
      </w:r>
    </w:p>
    <w:p w:rsidR="00D1210C" w:rsidRPr="003F410D"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Pr>
          <w:rFonts w:ascii="Arial" w:eastAsia="Times New Roman" w:hAnsi="Arial" w:cs="Arial"/>
          <w:noProof/>
          <w:sz w:val="24"/>
          <w:szCs w:val="24"/>
          <w:lang w:eastAsia="hr-HR"/>
        </w:rPr>
        <w:t>Troškovnik</w:t>
      </w:r>
    </w:p>
    <w:p w:rsidR="00D1210C" w:rsidRPr="003F410D"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sidRPr="003F410D">
        <w:rPr>
          <w:rFonts w:ascii="Arial" w:eastAsia="Times New Roman" w:hAnsi="Arial" w:cs="Arial"/>
          <w:noProof/>
          <w:sz w:val="24"/>
          <w:szCs w:val="24"/>
          <w:lang w:eastAsia="hr-HR"/>
        </w:rPr>
        <w:t>Te</w:t>
      </w:r>
      <w:r>
        <w:rPr>
          <w:rFonts w:ascii="Arial" w:eastAsia="Times New Roman" w:hAnsi="Arial" w:cs="Arial"/>
          <w:noProof/>
          <w:sz w:val="24"/>
          <w:szCs w:val="24"/>
          <w:lang w:eastAsia="hr-HR"/>
        </w:rPr>
        <w:t xml:space="preserve">hničke specifikacije </w:t>
      </w:r>
    </w:p>
    <w:p w:rsidR="00D1210C" w:rsidRPr="003F410D"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Pr>
          <w:rFonts w:ascii="Arial" w:eastAsia="Times New Roman" w:hAnsi="Arial" w:cs="Arial"/>
          <w:noProof/>
          <w:sz w:val="24"/>
          <w:szCs w:val="24"/>
          <w:lang w:eastAsia="hr-HR"/>
        </w:rPr>
        <w:t>Bankarska jamstva</w:t>
      </w:r>
    </w:p>
    <w:p w:rsidR="00D1210C"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sidRPr="003F410D">
        <w:rPr>
          <w:rFonts w:ascii="Arial" w:eastAsia="Times New Roman" w:hAnsi="Arial" w:cs="Arial"/>
          <w:noProof/>
          <w:sz w:val="24"/>
          <w:szCs w:val="24"/>
          <w:lang w:eastAsia="hr-HR"/>
        </w:rPr>
        <w:t>Projektna i tehnička dokumentacija (glavni projekti broj:</w:t>
      </w:r>
      <w:r>
        <w:rPr>
          <w:rFonts w:ascii="Arial" w:eastAsia="Times New Roman" w:hAnsi="Arial" w:cs="Arial"/>
          <w:noProof/>
          <w:sz w:val="24"/>
          <w:szCs w:val="24"/>
          <w:lang w:eastAsia="hr-HR"/>
        </w:rPr>
        <w:t xml:space="preserve"> 54/17)</w:t>
      </w:r>
    </w:p>
    <w:p w:rsidR="00D1210C" w:rsidRPr="003F410D" w:rsidRDefault="00D1210C" w:rsidP="00D1210C">
      <w:pPr>
        <w:numPr>
          <w:ilvl w:val="0"/>
          <w:numId w:val="2"/>
        </w:numPr>
        <w:autoSpaceDE w:val="0"/>
        <w:autoSpaceDN w:val="0"/>
        <w:adjustRightInd w:val="0"/>
        <w:spacing w:after="0" w:line="240" w:lineRule="auto"/>
        <w:rPr>
          <w:rFonts w:ascii="Arial" w:eastAsia="Times New Roman" w:hAnsi="Arial" w:cs="Arial"/>
          <w:noProof/>
          <w:sz w:val="24"/>
          <w:szCs w:val="24"/>
          <w:lang w:eastAsia="hr-HR"/>
        </w:rPr>
      </w:pPr>
      <w:r w:rsidRPr="003F410D">
        <w:rPr>
          <w:rFonts w:ascii="Arial" w:eastAsia="Times New Roman" w:hAnsi="Arial" w:cs="Arial"/>
          <w:noProof/>
          <w:sz w:val="24"/>
          <w:szCs w:val="24"/>
          <w:lang w:eastAsia="hr-HR"/>
        </w:rPr>
        <w:t>Svaki drugi dokument koji čini sastavni dio Ugovora.</w:t>
      </w:r>
    </w:p>
    <w:p w:rsidR="00D1210C" w:rsidRPr="003F410D" w:rsidRDefault="00D1210C" w:rsidP="00D1210C">
      <w:pPr>
        <w:autoSpaceDE w:val="0"/>
        <w:autoSpaceDN w:val="0"/>
        <w:adjustRightInd w:val="0"/>
        <w:spacing w:after="0" w:line="240" w:lineRule="auto"/>
        <w:rPr>
          <w:rFonts w:ascii="Arial" w:eastAsia="Times New Roman" w:hAnsi="Arial" w:cs="Arial"/>
          <w:bCs/>
          <w:noProof/>
          <w:color w:val="FF0000"/>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 xml:space="preserve">Članak </w:t>
      </w:r>
      <w:ins w:id="94" w:author="Celar Drazen" w:date="2021-03-17T17:03:00Z">
        <w:r w:rsidR="0071636B">
          <w:rPr>
            <w:rFonts w:ascii="Arial" w:eastAsia="Times New Roman" w:hAnsi="Arial" w:cs="Arial"/>
            <w:b/>
            <w:bCs/>
            <w:noProof/>
            <w:sz w:val="24"/>
            <w:szCs w:val="24"/>
          </w:rPr>
          <w:t>19</w:t>
        </w:r>
      </w:ins>
      <w:del w:id="95" w:author="Celar Drazen" w:date="2021-03-17T17:03:00Z">
        <w:r w:rsidDel="0071636B">
          <w:rPr>
            <w:rFonts w:ascii="Arial" w:eastAsia="Times New Roman" w:hAnsi="Arial" w:cs="Arial"/>
            <w:b/>
            <w:bCs/>
            <w:noProof/>
            <w:sz w:val="24"/>
            <w:szCs w:val="24"/>
          </w:rPr>
          <w:delText>2</w:delText>
        </w:r>
        <w:r w:rsidR="00D62AFE" w:rsidDel="0071636B">
          <w:rPr>
            <w:rFonts w:ascii="Arial" w:eastAsia="Times New Roman" w:hAnsi="Arial" w:cs="Arial"/>
            <w:b/>
            <w:bCs/>
            <w:noProof/>
            <w:sz w:val="24"/>
            <w:szCs w:val="24"/>
          </w:rPr>
          <w:delText>0</w:delText>
        </w:r>
      </w:del>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sz w:val="24"/>
          <w:szCs w:val="24"/>
        </w:rPr>
      </w:pPr>
    </w:p>
    <w:p w:rsidR="00D1210C" w:rsidRDefault="00D1210C" w:rsidP="00D1210C">
      <w:pPr>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noProof/>
          <w:sz w:val="24"/>
          <w:szCs w:val="24"/>
        </w:rPr>
        <w:t xml:space="preserve">Za sva pitanja koja nisu uređena Ugovorom, primjenjuje se Zakon o obveznim odnosima, a Posebne uzance o građenju izrijekom se isključuju iz primjene. </w:t>
      </w:r>
    </w:p>
    <w:p w:rsidR="00D1210C" w:rsidRDefault="00D1210C" w:rsidP="00D1210C">
      <w:pPr>
        <w:autoSpaceDE w:val="0"/>
        <w:autoSpaceDN w:val="0"/>
        <w:adjustRightInd w:val="0"/>
        <w:spacing w:after="0" w:line="240" w:lineRule="auto"/>
        <w:jc w:val="both"/>
        <w:rPr>
          <w:rFonts w:ascii="Arial" w:eastAsia="Times New Roman" w:hAnsi="Arial" w:cs="Arial"/>
          <w:bCs/>
          <w:noProof/>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sz w:val="24"/>
          <w:szCs w:val="24"/>
        </w:rPr>
      </w:pPr>
      <w:r>
        <w:rPr>
          <w:rFonts w:ascii="Arial" w:eastAsia="Times New Roman" w:hAnsi="Arial" w:cs="Arial"/>
          <w:bCs/>
          <w:noProof/>
          <w:sz w:val="24"/>
          <w:szCs w:val="24"/>
        </w:rPr>
        <w:t>Odgovornost Izvođača za štetu koja može nastati iz ovog Ugovora ograničena je na običnu štetu (umanjenje imovine Naručitelja</w:t>
      </w:r>
      <w:r w:rsidRPr="00353F94">
        <w:rPr>
          <w:rFonts w:ascii="Arial" w:eastAsia="Times New Roman" w:hAnsi="Arial" w:cs="Arial"/>
          <w:bCs/>
          <w:noProof/>
          <w:sz w:val="24"/>
          <w:szCs w:val="24"/>
        </w:rPr>
        <w:t>)</w:t>
      </w:r>
      <w:r>
        <w:rPr>
          <w:rFonts w:ascii="Arial" w:eastAsia="Times New Roman" w:hAnsi="Arial" w:cs="Arial"/>
          <w:bCs/>
          <w:noProof/>
          <w:sz w:val="24"/>
          <w:szCs w:val="24"/>
        </w:rPr>
        <w:t xml:space="preserve"> do maksimalnog iznosa svih plaćanja koje je Naručitelj izvršio prema Izvođaču temeljem ovog Ugovora do nastupa štetnog događaja, dok je odgovornost Izvođača za </w:t>
      </w:r>
      <w:r w:rsidRPr="00353F94">
        <w:rPr>
          <w:rFonts w:ascii="Arial" w:eastAsia="Times New Roman" w:hAnsi="Arial" w:cs="Arial"/>
          <w:bCs/>
          <w:noProof/>
          <w:sz w:val="24"/>
          <w:szCs w:val="24"/>
        </w:rPr>
        <w:t>sprje</w:t>
      </w:r>
      <w:r w:rsidRPr="00353F94">
        <w:rPr>
          <w:rFonts w:ascii="Arial" w:eastAsia="Times New Roman" w:hAnsi="Arial" w:cs="Arial"/>
          <w:bCs/>
          <w:noProof/>
          <w:sz w:val="24"/>
          <w:szCs w:val="24"/>
        </w:rPr>
        <w:softHyphen/>
      </w:r>
      <w:r w:rsidRPr="00353F94">
        <w:rPr>
          <w:rFonts w:ascii="Arial" w:eastAsia="Times New Roman" w:hAnsi="Arial" w:cs="Arial" w:hint="eastAsia"/>
          <w:bCs/>
          <w:noProof/>
          <w:sz w:val="24"/>
          <w:szCs w:val="24"/>
        </w:rPr>
        <w:t>č</w:t>
      </w:r>
      <w:r w:rsidRPr="00353F94">
        <w:rPr>
          <w:rFonts w:ascii="Arial" w:eastAsia="Times New Roman" w:hAnsi="Arial" w:cs="Arial"/>
          <w:bCs/>
          <w:noProof/>
          <w:sz w:val="24"/>
          <w:szCs w:val="24"/>
        </w:rPr>
        <w:t>a</w:t>
      </w:r>
      <w:r w:rsidRPr="00353F94">
        <w:rPr>
          <w:rFonts w:ascii="Arial" w:eastAsia="Times New Roman" w:hAnsi="Arial" w:cs="Arial"/>
          <w:bCs/>
          <w:noProof/>
          <w:sz w:val="24"/>
          <w:szCs w:val="24"/>
        </w:rPr>
        <w:softHyphen/>
        <w:t>va</w:t>
      </w:r>
      <w:r w:rsidRPr="00353F94">
        <w:rPr>
          <w:rFonts w:ascii="Arial" w:eastAsia="Times New Roman" w:hAnsi="Arial" w:cs="Arial"/>
          <w:bCs/>
          <w:noProof/>
          <w:sz w:val="24"/>
          <w:szCs w:val="24"/>
        </w:rPr>
        <w:softHyphen/>
        <w:t>nje pove</w:t>
      </w:r>
      <w:r w:rsidRPr="00353F94">
        <w:rPr>
          <w:rFonts w:ascii="Arial" w:eastAsia="Times New Roman" w:hAnsi="Arial" w:cs="Arial" w:hint="eastAsia"/>
          <w:bCs/>
          <w:noProof/>
          <w:sz w:val="24"/>
          <w:szCs w:val="24"/>
        </w:rPr>
        <w:t>ć</w:t>
      </w:r>
      <w:r w:rsidRPr="00353F94">
        <w:rPr>
          <w:rFonts w:ascii="Arial" w:eastAsia="Times New Roman" w:hAnsi="Arial" w:cs="Arial"/>
          <w:bCs/>
          <w:noProof/>
          <w:sz w:val="24"/>
          <w:szCs w:val="24"/>
        </w:rPr>
        <w:t xml:space="preserve">anja </w:t>
      </w:r>
      <w:r>
        <w:rPr>
          <w:rFonts w:ascii="Arial" w:eastAsia="Times New Roman" w:hAnsi="Arial" w:cs="Arial"/>
          <w:bCs/>
          <w:noProof/>
          <w:sz w:val="24"/>
          <w:szCs w:val="24"/>
        </w:rPr>
        <w:t xml:space="preserve">imovine Naručitelja </w:t>
      </w:r>
      <w:r w:rsidRPr="00353F94">
        <w:rPr>
          <w:rFonts w:ascii="Arial" w:eastAsia="Times New Roman" w:hAnsi="Arial" w:cs="Arial"/>
          <w:bCs/>
          <w:noProof/>
          <w:sz w:val="24"/>
          <w:szCs w:val="24"/>
        </w:rPr>
        <w:t>(izmakl</w:t>
      </w:r>
      <w:r>
        <w:rPr>
          <w:rFonts w:ascii="Arial" w:eastAsia="Times New Roman" w:hAnsi="Arial" w:cs="Arial"/>
          <w:bCs/>
          <w:noProof/>
          <w:sz w:val="24"/>
          <w:szCs w:val="24"/>
        </w:rPr>
        <w:t>u</w:t>
      </w:r>
      <w:r w:rsidRPr="00353F94">
        <w:rPr>
          <w:rFonts w:ascii="Arial" w:eastAsia="Times New Roman" w:hAnsi="Arial" w:cs="Arial"/>
          <w:bCs/>
          <w:noProof/>
          <w:sz w:val="24"/>
          <w:szCs w:val="24"/>
        </w:rPr>
        <w:t xml:space="preserve"> korist) i povred</w:t>
      </w:r>
      <w:r>
        <w:rPr>
          <w:rFonts w:ascii="Arial" w:eastAsia="Times New Roman" w:hAnsi="Arial" w:cs="Arial"/>
          <w:bCs/>
          <w:noProof/>
          <w:sz w:val="24"/>
          <w:szCs w:val="24"/>
        </w:rPr>
        <w:t>u</w:t>
      </w:r>
      <w:r w:rsidRPr="00353F94">
        <w:rPr>
          <w:rFonts w:ascii="Arial" w:eastAsia="Times New Roman" w:hAnsi="Arial" w:cs="Arial"/>
          <w:bCs/>
          <w:noProof/>
          <w:sz w:val="24"/>
          <w:szCs w:val="24"/>
        </w:rPr>
        <w:t xml:space="preserve"> prava osobnosti (neimovinsk</w:t>
      </w:r>
      <w:r>
        <w:rPr>
          <w:rFonts w:ascii="Arial" w:eastAsia="Times New Roman" w:hAnsi="Arial" w:cs="Arial"/>
          <w:bCs/>
          <w:noProof/>
          <w:sz w:val="24"/>
          <w:szCs w:val="24"/>
        </w:rPr>
        <w:t>u</w:t>
      </w:r>
      <w:r w:rsidRPr="00353F94">
        <w:rPr>
          <w:rFonts w:ascii="Arial" w:eastAsia="Times New Roman" w:hAnsi="Arial" w:cs="Arial"/>
          <w:bCs/>
          <w:noProof/>
          <w:sz w:val="24"/>
          <w:szCs w:val="24"/>
        </w:rPr>
        <w:t xml:space="preserve"> </w:t>
      </w:r>
      <w:r w:rsidRPr="00353F94">
        <w:rPr>
          <w:rFonts w:ascii="Arial" w:eastAsia="Times New Roman" w:hAnsi="Arial" w:cs="Arial" w:hint="eastAsia"/>
          <w:bCs/>
          <w:noProof/>
          <w:sz w:val="24"/>
          <w:szCs w:val="24"/>
        </w:rPr>
        <w:t>š</w:t>
      </w:r>
      <w:r w:rsidRPr="00353F94">
        <w:rPr>
          <w:rFonts w:ascii="Arial" w:eastAsia="Times New Roman" w:hAnsi="Arial" w:cs="Arial"/>
          <w:bCs/>
          <w:noProof/>
          <w:sz w:val="24"/>
          <w:szCs w:val="24"/>
        </w:rPr>
        <w:t>teta)</w:t>
      </w:r>
      <w:r>
        <w:rPr>
          <w:rFonts w:ascii="Arial" w:eastAsia="Times New Roman" w:hAnsi="Arial" w:cs="Arial"/>
          <w:bCs/>
          <w:noProof/>
          <w:sz w:val="24"/>
          <w:szCs w:val="24"/>
        </w:rPr>
        <w:t xml:space="preserve"> isključena u potpunosti. </w:t>
      </w:r>
      <w:r w:rsidRPr="00353F94">
        <w:rPr>
          <w:rFonts w:ascii="Arial" w:eastAsia="Times New Roman" w:hAnsi="Arial" w:cs="Arial"/>
          <w:bCs/>
          <w:noProof/>
          <w:sz w:val="24"/>
          <w:szCs w:val="24"/>
        </w:rPr>
        <w:t>.</w:t>
      </w:r>
    </w:p>
    <w:p w:rsidR="00D1210C" w:rsidRDefault="00D1210C" w:rsidP="00941859">
      <w:pPr>
        <w:autoSpaceDE w:val="0"/>
        <w:autoSpaceDN w:val="0"/>
        <w:adjustRightInd w:val="0"/>
        <w:spacing w:after="0" w:line="240" w:lineRule="auto"/>
        <w:rPr>
          <w:rFonts w:ascii="Arial" w:eastAsia="Times New Roman" w:hAnsi="Arial" w:cs="Arial"/>
          <w:b/>
          <w:bCs/>
          <w:noProof/>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Članak 2</w:t>
      </w:r>
      <w:ins w:id="96" w:author="Celar Drazen" w:date="2021-03-17T17:03:00Z">
        <w:r w:rsidR="0071636B">
          <w:rPr>
            <w:rFonts w:ascii="Arial" w:eastAsia="Times New Roman" w:hAnsi="Arial" w:cs="Arial"/>
            <w:b/>
            <w:bCs/>
            <w:noProof/>
            <w:sz w:val="24"/>
            <w:szCs w:val="24"/>
          </w:rPr>
          <w:t>0</w:t>
        </w:r>
      </w:ins>
      <w:del w:id="97" w:author="Celar Drazen" w:date="2021-03-17T17:03:00Z">
        <w:r w:rsidR="00D62AFE" w:rsidDel="0071636B">
          <w:rPr>
            <w:rFonts w:ascii="Arial" w:eastAsia="Times New Roman" w:hAnsi="Arial" w:cs="Arial"/>
            <w:b/>
            <w:bCs/>
            <w:noProof/>
            <w:sz w:val="24"/>
            <w:szCs w:val="24"/>
          </w:rPr>
          <w:delText>1</w:delText>
        </w:r>
      </w:del>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center"/>
        <w:rPr>
          <w:rFonts w:ascii="Arial" w:eastAsia="Times New Roman" w:hAnsi="Arial" w:cs="Arial"/>
          <w:bCs/>
          <w:noProof/>
          <w:sz w:val="24"/>
          <w:szCs w:val="24"/>
        </w:rPr>
      </w:pPr>
    </w:p>
    <w:p w:rsidR="00D1210C" w:rsidRPr="003F410D" w:rsidRDefault="00D1210C" w:rsidP="00D1210C">
      <w:pPr>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noProof/>
          <w:sz w:val="24"/>
          <w:szCs w:val="24"/>
        </w:rPr>
        <w:lastRenderedPageBreak/>
        <w:t>Naručitelj i Izvođač su suglasni da će sve sporove koji proisteknu iz ovog Ugovora prvenstveno rješavati sporazumno, a u suprotnom se ugov</w:t>
      </w:r>
      <w:r>
        <w:rPr>
          <w:rFonts w:ascii="Arial" w:eastAsia="Times New Roman" w:hAnsi="Arial" w:cs="Arial"/>
          <w:bCs/>
          <w:noProof/>
          <w:sz w:val="24"/>
          <w:szCs w:val="24"/>
        </w:rPr>
        <w:t>a</w:t>
      </w:r>
      <w:r w:rsidRPr="003F410D">
        <w:rPr>
          <w:rFonts w:ascii="Arial" w:eastAsia="Times New Roman" w:hAnsi="Arial" w:cs="Arial"/>
          <w:bCs/>
          <w:noProof/>
          <w:sz w:val="24"/>
          <w:szCs w:val="24"/>
        </w:rPr>
        <w:t xml:space="preserve">ra nadležnost Trgovačkog suda </w:t>
      </w:r>
      <w:r>
        <w:rPr>
          <w:rFonts w:ascii="Arial" w:eastAsia="Times New Roman" w:hAnsi="Arial" w:cs="Arial"/>
          <w:bCs/>
          <w:noProof/>
          <w:sz w:val="24"/>
          <w:szCs w:val="24"/>
        </w:rPr>
        <w:t xml:space="preserve">u </w:t>
      </w:r>
      <w:ins w:id="98" w:author="Celar Drazen" w:date="2021-03-17T17:03:00Z">
        <w:r w:rsidR="0071636B">
          <w:rPr>
            <w:rFonts w:ascii="Arial" w:eastAsia="Times New Roman" w:hAnsi="Arial" w:cs="Arial"/>
            <w:bCs/>
            <w:noProof/>
            <w:sz w:val="24"/>
            <w:szCs w:val="24"/>
          </w:rPr>
          <w:t>Varaždinu</w:t>
        </w:r>
      </w:ins>
      <w:del w:id="99" w:author="Celar Drazen" w:date="2021-03-17T17:03:00Z">
        <w:r w:rsidDel="0071636B">
          <w:rPr>
            <w:rFonts w:ascii="Arial" w:eastAsia="Times New Roman" w:hAnsi="Arial" w:cs="Arial"/>
            <w:bCs/>
            <w:noProof/>
            <w:sz w:val="24"/>
            <w:szCs w:val="24"/>
          </w:rPr>
          <w:delText>Zagrebu</w:delText>
        </w:r>
      </w:del>
      <w:r w:rsidRPr="003F410D">
        <w:rPr>
          <w:rFonts w:ascii="Arial" w:eastAsia="Times New Roman" w:hAnsi="Arial" w:cs="Arial"/>
          <w:bCs/>
          <w:noProof/>
          <w:sz w:val="24"/>
          <w:szCs w:val="24"/>
        </w:rPr>
        <w:t xml:space="preserve">. </w:t>
      </w:r>
    </w:p>
    <w:p w:rsidR="005D3961" w:rsidRPr="003F410D" w:rsidRDefault="005D3961" w:rsidP="00D1210C">
      <w:pPr>
        <w:autoSpaceDE w:val="0"/>
        <w:autoSpaceDN w:val="0"/>
        <w:adjustRightInd w:val="0"/>
        <w:spacing w:after="0" w:line="240" w:lineRule="auto"/>
        <w:rPr>
          <w:rFonts w:ascii="Arial" w:eastAsia="Times New Roman" w:hAnsi="Arial" w:cs="Arial"/>
          <w:bCs/>
          <w:noProof/>
          <w:color w:val="FF0000"/>
          <w:sz w:val="24"/>
          <w:szCs w:val="24"/>
        </w:rPr>
      </w:pPr>
    </w:p>
    <w:p w:rsidR="00D1210C" w:rsidRPr="003F410D" w:rsidRDefault="00D1210C" w:rsidP="00D1210C">
      <w:pPr>
        <w:autoSpaceDE w:val="0"/>
        <w:autoSpaceDN w:val="0"/>
        <w:adjustRightInd w:val="0"/>
        <w:spacing w:after="0" w:line="240" w:lineRule="auto"/>
        <w:jc w:val="center"/>
        <w:rPr>
          <w:rFonts w:ascii="Arial" w:eastAsia="Times New Roman" w:hAnsi="Arial" w:cs="Arial"/>
          <w:b/>
          <w:bCs/>
          <w:noProof/>
          <w:sz w:val="24"/>
          <w:szCs w:val="24"/>
        </w:rPr>
      </w:pPr>
      <w:r>
        <w:rPr>
          <w:rFonts w:ascii="Arial" w:eastAsia="Times New Roman" w:hAnsi="Arial" w:cs="Arial"/>
          <w:b/>
          <w:bCs/>
          <w:noProof/>
          <w:sz w:val="24"/>
          <w:szCs w:val="24"/>
        </w:rPr>
        <w:t>Članak 2</w:t>
      </w:r>
      <w:ins w:id="100" w:author="Celar Drazen" w:date="2021-03-17T17:03:00Z">
        <w:r w:rsidR="0071636B">
          <w:rPr>
            <w:rFonts w:ascii="Arial" w:eastAsia="Times New Roman" w:hAnsi="Arial" w:cs="Arial"/>
            <w:b/>
            <w:bCs/>
            <w:noProof/>
            <w:sz w:val="24"/>
            <w:szCs w:val="24"/>
          </w:rPr>
          <w:t>1</w:t>
        </w:r>
      </w:ins>
      <w:del w:id="101" w:author="Celar Drazen" w:date="2021-03-17T17:03:00Z">
        <w:r w:rsidR="00D62AFE" w:rsidDel="0071636B">
          <w:rPr>
            <w:rFonts w:ascii="Arial" w:eastAsia="Times New Roman" w:hAnsi="Arial" w:cs="Arial"/>
            <w:b/>
            <w:bCs/>
            <w:noProof/>
            <w:sz w:val="24"/>
            <w:szCs w:val="24"/>
          </w:rPr>
          <w:delText>2</w:delText>
        </w:r>
      </w:del>
      <w:r w:rsidRPr="003F410D">
        <w:rPr>
          <w:rFonts w:ascii="Arial" w:eastAsia="Times New Roman" w:hAnsi="Arial" w:cs="Arial"/>
          <w:b/>
          <w:bCs/>
          <w:noProof/>
          <w:sz w:val="24"/>
          <w:szCs w:val="24"/>
        </w:rPr>
        <w:t>.</w:t>
      </w:r>
    </w:p>
    <w:p w:rsidR="00D1210C" w:rsidRPr="003F410D" w:rsidRDefault="00D1210C" w:rsidP="00D1210C">
      <w:pPr>
        <w:autoSpaceDE w:val="0"/>
        <w:autoSpaceDN w:val="0"/>
        <w:adjustRightInd w:val="0"/>
        <w:spacing w:after="0" w:line="240" w:lineRule="auto"/>
        <w:jc w:val="center"/>
        <w:rPr>
          <w:rFonts w:ascii="Arial" w:eastAsia="Times New Roman" w:hAnsi="Arial" w:cs="Arial"/>
          <w:bCs/>
          <w:noProof/>
          <w:sz w:val="24"/>
          <w:szCs w:val="24"/>
        </w:rPr>
      </w:pPr>
    </w:p>
    <w:p w:rsidR="00D1210C" w:rsidRPr="003F410D" w:rsidRDefault="00D1210C" w:rsidP="00D1210C">
      <w:pPr>
        <w:spacing w:after="0" w:line="240" w:lineRule="auto"/>
        <w:jc w:val="both"/>
        <w:rPr>
          <w:rFonts w:ascii="Arial" w:eastAsia="Times New Roman" w:hAnsi="Arial" w:cs="Arial"/>
          <w:sz w:val="24"/>
          <w:szCs w:val="24"/>
          <w:lang w:eastAsia="hr-HR"/>
        </w:rPr>
      </w:pPr>
      <w:r w:rsidRPr="003F410D">
        <w:rPr>
          <w:rFonts w:ascii="Arial" w:eastAsia="Times New Roman" w:hAnsi="Arial" w:cs="Arial"/>
          <w:sz w:val="24"/>
          <w:szCs w:val="24"/>
          <w:lang w:eastAsia="hr-HR"/>
        </w:rPr>
        <w:t>Ovaj ugovor sastavljen je u šest (6) jednakih primjera, za svaku ugovorenu stranku po tri (3) primjerka, koje ugovorne strane u znak prihvata prava i obveza vlastoručno potpisuju.</w:t>
      </w: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noProof/>
          <w:sz w:val="24"/>
          <w:szCs w:val="24"/>
        </w:rPr>
      </w:pP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noProof/>
          <w:sz w:val="24"/>
          <w:szCs w:val="24"/>
        </w:rPr>
        <w:t>Ovaj Ugovor stupa na snagu s danom kad ga potpišu svi ovlašteni predstavnici obiju ugovornih strana.</w:t>
      </w: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noProof/>
          <w:sz w:val="24"/>
          <w:szCs w:val="24"/>
        </w:rPr>
      </w:pPr>
    </w:p>
    <w:p w:rsidR="0074245E" w:rsidRDefault="0074245E"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p>
    <w:p w:rsidR="0074245E" w:rsidRDefault="0074245E"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p>
    <w:p w:rsidR="0074245E" w:rsidRDefault="0074245E"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p>
    <w:p w:rsidR="00D1210C" w:rsidRPr="00517C0D" w:rsidRDefault="00D1210C"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r w:rsidRPr="00517C0D">
        <w:rPr>
          <w:rFonts w:ascii="Arial" w:eastAsia="Times New Roman" w:hAnsi="Arial" w:cs="Arial"/>
          <w:bCs/>
          <w:noProof/>
          <w:sz w:val="24"/>
          <w:szCs w:val="24"/>
          <w:highlight w:val="yellow"/>
        </w:rPr>
        <w:t xml:space="preserve">Broj: </w:t>
      </w:r>
    </w:p>
    <w:p w:rsidR="00D1210C" w:rsidRPr="00517C0D" w:rsidRDefault="00D1210C"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r w:rsidRPr="00517C0D">
        <w:rPr>
          <w:rFonts w:ascii="Arial" w:eastAsia="Times New Roman" w:hAnsi="Arial" w:cs="Arial"/>
          <w:bCs/>
          <w:noProof/>
          <w:sz w:val="24"/>
          <w:szCs w:val="24"/>
          <w:highlight w:val="yellow"/>
        </w:rPr>
        <w:t xml:space="preserve">Datum:  </w:t>
      </w:r>
    </w:p>
    <w:p w:rsidR="00D1210C" w:rsidRPr="00517C0D" w:rsidRDefault="00D1210C" w:rsidP="00D1210C">
      <w:pPr>
        <w:keepLines/>
        <w:autoSpaceDE w:val="0"/>
        <w:autoSpaceDN w:val="0"/>
        <w:adjustRightInd w:val="0"/>
        <w:spacing w:after="0" w:line="240" w:lineRule="auto"/>
        <w:jc w:val="both"/>
        <w:rPr>
          <w:rFonts w:ascii="Arial" w:eastAsia="Times New Roman" w:hAnsi="Arial" w:cs="Arial"/>
          <w:bCs/>
          <w:noProof/>
          <w:sz w:val="24"/>
          <w:szCs w:val="24"/>
          <w:highlight w:val="yellow"/>
        </w:rPr>
      </w:pP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sz w:val="24"/>
          <w:szCs w:val="24"/>
        </w:rPr>
      </w:pPr>
      <w:r w:rsidRPr="00517C0D">
        <w:rPr>
          <w:rFonts w:ascii="Arial" w:eastAsia="Times New Roman" w:hAnsi="Arial" w:cs="Arial"/>
          <w:bCs/>
          <w:noProof/>
          <w:sz w:val="24"/>
          <w:szCs w:val="24"/>
          <w:highlight w:val="yellow"/>
        </w:rPr>
        <w:t>Naručitelj:</w:t>
      </w:r>
      <w:r w:rsidRPr="003F410D">
        <w:rPr>
          <w:rFonts w:ascii="Arial" w:eastAsia="Times New Roman" w:hAnsi="Arial" w:cs="Arial"/>
          <w:bCs/>
          <w:noProof/>
          <w:sz w:val="24"/>
          <w:szCs w:val="24"/>
        </w:rPr>
        <w:t xml:space="preserve"> </w:t>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r>
      <w:r w:rsidRPr="003F410D">
        <w:rPr>
          <w:rFonts w:ascii="Arial" w:eastAsia="Times New Roman" w:hAnsi="Arial" w:cs="Arial"/>
          <w:bCs/>
          <w:noProof/>
          <w:sz w:val="24"/>
          <w:szCs w:val="24"/>
        </w:rPr>
        <w:tab/>
        <w:t xml:space="preserve">Izvođač:                                                                           </w:t>
      </w: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sz w:val="24"/>
          <w:szCs w:val="24"/>
        </w:rPr>
      </w:pPr>
    </w:p>
    <w:p w:rsidR="00D1210C" w:rsidRPr="003F410D" w:rsidRDefault="00D1210C" w:rsidP="00D1210C">
      <w:pPr>
        <w:keepLines/>
        <w:autoSpaceDE w:val="0"/>
        <w:autoSpaceDN w:val="0"/>
        <w:adjustRightInd w:val="0"/>
        <w:spacing w:after="0" w:line="240" w:lineRule="auto"/>
        <w:jc w:val="both"/>
        <w:rPr>
          <w:rFonts w:ascii="Arial" w:eastAsia="Times New Roman" w:hAnsi="Arial" w:cs="Arial"/>
          <w:bCs/>
          <w:noProof/>
          <w:sz w:val="24"/>
          <w:szCs w:val="24"/>
        </w:rPr>
      </w:pPr>
      <w:r w:rsidRPr="003F410D">
        <w:rPr>
          <w:rFonts w:ascii="Arial" w:eastAsia="Times New Roman" w:hAnsi="Arial" w:cs="Arial"/>
          <w:bCs/>
          <w:sz w:val="24"/>
          <w:szCs w:val="24"/>
        </w:rPr>
        <w:t xml:space="preserve">     </w:t>
      </w:r>
      <w:r w:rsidRPr="003F410D">
        <w:rPr>
          <w:rFonts w:ascii="Arial" w:eastAsia="Times New Roman" w:hAnsi="Arial" w:cs="Arial"/>
          <w:bCs/>
          <w:sz w:val="24"/>
          <w:szCs w:val="24"/>
        </w:rPr>
        <w:tab/>
      </w:r>
      <w:r w:rsidRPr="003F410D">
        <w:rPr>
          <w:rFonts w:ascii="Arial" w:eastAsia="Times New Roman" w:hAnsi="Arial" w:cs="Arial"/>
          <w:b/>
          <w:bCs/>
          <w:sz w:val="24"/>
          <w:szCs w:val="24"/>
        </w:rPr>
        <w:t xml:space="preserve">   </w:t>
      </w:r>
      <w:r w:rsidRPr="003F410D">
        <w:rPr>
          <w:rFonts w:ascii="Arial" w:eastAsia="Times New Roman" w:hAnsi="Arial" w:cs="Arial"/>
          <w:bCs/>
          <w:sz w:val="24"/>
          <w:szCs w:val="24"/>
        </w:rPr>
        <w:t xml:space="preserve">                                                                                                                                         </w:t>
      </w:r>
    </w:p>
    <w:p w:rsidR="00D1210C" w:rsidRPr="003F410D" w:rsidRDefault="00D1210C" w:rsidP="00D1210C">
      <w:pPr>
        <w:spacing w:after="0" w:line="240" w:lineRule="auto"/>
        <w:rPr>
          <w:rFonts w:ascii="Arial" w:eastAsia="Times New Roman" w:hAnsi="Arial" w:cs="Arial"/>
          <w:bCs/>
          <w:sz w:val="24"/>
          <w:szCs w:val="24"/>
        </w:rPr>
      </w:pPr>
      <w:r w:rsidRPr="003F410D">
        <w:rPr>
          <w:rFonts w:ascii="Arial" w:eastAsia="Times New Roman" w:hAnsi="Arial" w:cs="Arial"/>
          <w:bCs/>
          <w:sz w:val="24"/>
          <w:szCs w:val="24"/>
        </w:rPr>
        <w:t xml:space="preserve">______________________   </w:t>
      </w:r>
      <w:r>
        <w:rPr>
          <w:rFonts w:ascii="Arial" w:eastAsia="Times New Roman" w:hAnsi="Arial" w:cs="Arial"/>
          <w:bCs/>
          <w:sz w:val="24"/>
          <w:szCs w:val="24"/>
        </w:rPr>
        <w:t xml:space="preserve">                                    </w:t>
      </w:r>
      <w:r w:rsidR="008E6E5C">
        <w:rPr>
          <w:rFonts w:ascii="Arial" w:eastAsia="Times New Roman" w:hAnsi="Arial" w:cs="Arial"/>
          <w:bCs/>
          <w:sz w:val="24"/>
          <w:szCs w:val="24"/>
        </w:rPr>
        <w:t>______________________</w:t>
      </w:r>
      <w:r w:rsidRPr="003F410D">
        <w:rPr>
          <w:rFonts w:ascii="Arial" w:eastAsia="Times New Roman" w:hAnsi="Arial" w:cs="Arial"/>
          <w:bCs/>
          <w:sz w:val="24"/>
          <w:szCs w:val="24"/>
        </w:rPr>
        <w:t xml:space="preserve"> </w:t>
      </w:r>
      <w:r>
        <w:rPr>
          <w:rFonts w:ascii="Arial" w:eastAsia="Times New Roman" w:hAnsi="Arial" w:cs="Arial"/>
          <w:bCs/>
          <w:sz w:val="24"/>
          <w:szCs w:val="24"/>
        </w:rPr>
        <w:t xml:space="preserve"> </w:t>
      </w:r>
      <w:r w:rsidRPr="003F410D">
        <w:rPr>
          <w:rFonts w:ascii="Arial" w:eastAsia="Times New Roman" w:hAnsi="Arial" w:cs="Arial"/>
          <w:bCs/>
          <w:sz w:val="24"/>
          <w:szCs w:val="24"/>
        </w:rPr>
        <w:t xml:space="preserve">                                                    </w:t>
      </w:r>
    </w:p>
    <w:p w:rsidR="00D1210C" w:rsidRPr="003F410D" w:rsidRDefault="00D1210C" w:rsidP="00D1210C">
      <w:pPr>
        <w:spacing w:after="0" w:line="240" w:lineRule="auto"/>
        <w:rPr>
          <w:rFonts w:ascii="Arial" w:eastAsia="Times New Roman" w:hAnsi="Arial" w:cs="Arial"/>
          <w:bCs/>
          <w:sz w:val="18"/>
          <w:szCs w:val="18"/>
        </w:rPr>
      </w:pPr>
      <w:r w:rsidRPr="003F410D">
        <w:rPr>
          <w:rFonts w:ascii="Arial" w:eastAsia="Times New Roman" w:hAnsi="Arial" w:cs="Arial"/>
          <w:bCs/>
          <w:sz w:val="18"/>
          <w:szCs w:val="18"/>
        </w:rPr>
        <w:t xml:space="preserve">         .</w:t>
      </w:r>
    </w:p>
    <w:p w:rsidR="00D1210C" w:rsidRPr="003F410D" w:rsidRDefault="00D1210C" w:rsidP="00D1210C">
      <w:pPr>
        <w:spacing w:after="0" w:line="240" w:lineRule="auto"/>
        <w:rPr>
          <w:rFonts w:ascii="Arial" w:eastAsia="Times New Roman" w:hAnsi="Arial" w:cs="Arial"/>
          <w:bCs/>
          <w:sz w:val="18"/>
          <w:szCs w:val="18"/>
        </w:rPr>
      </w:pPr>
    </w:p>
    <w:p w:rsidR="00D1210C" w:rsidRPr="003F410D" w:rsidRDefault="00D1210C" w:rsidP="00D1210C">
      <w:pPr>
        <w:spacing w:after="0" w:line="240" w:lineRule="auto"/>
        <w:rPr>
          <w:rFonts w:ascii="Arial" w:eastAsia="Times New Roman" w:hAnsi="Arial" w:cs="Arial"/>
          <w:bCs/>
          <w:sz w:val="18"/>
          <w:szCs w:val="18"/>
        </w:rPr>
      </w:pPr>
    </w:p>
    <w:p w:rsidR="00D1210C" w:rsidRPr="003F410D" w:rsidRDefault="00D1210C" w:rsidP="00D1210C">
      <w:pPr>
        <w:spacing w:after="0" w:line="240" w:lineRule="auto"/>
        <w:rPr>
          <w:rFonts w:ascii="Arial" w:eastAsia="Times New Roman" w:hAnsi="Arial" w:cs="Arial"/>
          <w:bCs/>
          <w:sz w:val="18"/>
          <w:szCs w:val="18"/>
        </w:rPr>
      </w:pPr>
    </w:p>
    <w:p w:rsidR="00D1210C" w:rsidRPr="003F410D" w:rsidRDefault="00D1210C" w:rsidP="00D1210C">
      <w:pPr>
        <w:spacing w:after="0" w:line="240" w:lineRule="auto"/>
        <w:rPr>
          <w:rFonts w:ascii="Arial" w:eastAsia="Times New Roman" w:hAnsi="Arial" w:cs="Arial"/>
          <w:bCs/>
          <w:sz w:val="18"/>
          <w:szCs w:val="18"/>
        </w:rPr>
      </w:pPr>
    </w:p>
    <w:p w:rsidR="00D1210C" w:rsidRPr="00A625D6" w:rsidRDefault="00D1210C" w:rsidP="00D1210C">
      <w:pPr>
        <w:tabs>
          <w:tab w:val="left" w:pos="426"/>
        </w:tabs>
        <w:autoSpaceDE w:val="0"/>
        <w:autoSpaceDN w:val="0"/>
        <w:adjustRightInd w:val="0"/>
        <w:jc w:val="both"/>
        <w:rPr>
          <w:rFonts w:ascii="Times New Roman" w:hAnsi="Times New Roman"/>
          <w:sz w:val="24"/>
          <w:szCs w:val="24"/>
        </w:rPr>
      </w:pPr>
    </w:p>
    <w:p w:rsidR="00D1210C" w:rsidRPr="00A625D6" w:rsidRDefault="00D1210C" w:rsidP="00D1210C">
      <w:pPr>
        <w:tabs>
          <w:tab w:val="left" w:pos="426"/>
        </w:tabs>
        <w:autoSpaceDE w:val="0"/>
        <w:autoSpaceDN w:val="0"/>
        <w:adjustRightInd w:val="0"/>
        <w:jc w:val="both"/>
        <w:rPr>
          <w:rFonts w:ascii="Times New Roman" w:hAnsi="Times New Roman"/>
          <w:sz w:val="24"/>
          <w:szCs w:val="24"/>
        </w:rPr>
      </w:pPr>
    </w:p>
    <w:p w:rsidR="00D1210C" w:rsidRPr="00A625D6" w:rsidRDefault="00D1210C" w:rsidP="00D1210C">
      <w:pPr>
        <w:pStyle w:val="centar"/>
        <w:tabs>
          <w:tab w:val="left" w:pos="426"/>
        </w:tabs>
        <w:spacing w:line="276" w:lineRule="auto"/>
        <w:jc w:val="left"/>
        <w:rPr>
          <w:rFonts w:ascii="Times New Roman" w:hAnsi="Times New Roman" w:cs="Times New Roman"/>
          <w:b w:val="0"/>
          <w:noProof/>
          <w:color w:val="auto"/>
          <w:sz w:val="24"/>
          <w:szCs w:val="24"/>
        </w:rPr>
      </w:pPr>
    </w:p>
    <w:p w:rsidR="00D1210C" w:rsidRPr="00A625D6" w:rsidRDefault="00D1210C" w:rsidP="00D1210C">
      <w:pPr>
        <w:pStyle w:val="centar"/>
        <w:tabs>
          <w:tab w:val="left" w:pos="426"/>
        </w:tabs>
        <w:spacing w:line="276" w:lineRule="auto"/>
        <w:jc w:val="left"/>
        <w:rPr>
          <w:rFonts w:ascii="Times New Roman" w:hAnsi="Times New Roman" w:cs="Times New Roman"/>
          <w:b w:val="0"/>
          <w:noProof/>
          <w:color w:val="auto"/>
          <w:sz w:val="24"/>
          <w:szCs w:val="24"/>
        </w:rPr>
      </w:pPr>
    </w:p>
    <w:p w:rsidR="00D1210C" w:rsidRDefault="00D1210C" w:rsidP="00D1210C">
      <w:pPr>
        <w:pStyle w:val="centar"/>
        <w:tabs>
          <w:tab w:val="left" w:pos="426"/>
        </w:tabs>
        <w:spacing w:line="276" w:lineRule="auto"/>
        <w:rPr>
          <w:rFonts w:ascii="Times New Roman" w:hAnsi="Times New Roman" w:cs="Times New Roman"/>
          <w:b w:val="0"/>
          <w:noProof/>
          <w:color w:val="auto"/>
          <w:sz w:val="24"/>
          <w:szCs w:val="24"/>
        </w:rPr>
      </w:pPr>
    </w:p>
    <w:p w:rsidR="00D1210C" w:rsidRDefault="00D1210C" w:rsidP="00D1210C">
      <w:pPr>
        <w:pStyle w:val="centar"/>
        <w:tabs>
          <w:tab w:val="left" w:pos="426"/>
        </w:tabs>
        <w:spacing w:line="276" w:lineRule="auto"/>
        <w:rPr>
          <w:rFonts w:ascii="Times New Roman" w:hAnsi="Times New Roman" w:cs="Times New Roman"/>
          <w:b w:val="0"/>
          <w:noProof/>
          <w:color w:val="auto"/>
          <w:sz w:val="24"/>
          <w:szCs w:val="24"/>
        </w:rPr>
      </w:pPr>
    </w:p>
    <w:p w:rsidR="00D1210C" w:rsidRDefault="00D1210C" w:rsidP="00D1210C">
      <w:pPr>
        <w:pStyle w:val="KeinLeerraum"/>
        <w:tabs>
          <w:tab w:val="left" w:pos="426"/>
        </w:tabs>
        <w:spacing w:after="60" w:line="276" w:lineRule="auto"/>
        <w:jc w:val="both"/>
        <w:rPr>
          <w:rFonts w:ascii="Times New Roman" w:hAnsi="Times New Roman"/>
          <w:sz w:val="24"/>
          <w:szCs w:val="24"/>
        </w:rPr>
      </w:pPr>
      <w:r w:rsidRPr="00A625D6">
        <w:rPr>
          <w:rFonts w:ascii="Times New Roman" w:hAnsi="Times New Roman"/>
          <w:sz w:val="24"/>
          <w:szCs w:val="24"/>
        </w:rPr>
        <w:t xml:space="preserve">                                                   </w:t>
      </w:r>
    </w:p>
    <w:p w:rsidR="00D1210C" w:rsidRDefault="00D1210C" w:rsidP="00D1210C">
      <w:pPr>
        <w:pStyle w:val="KeinLeerraum"/>
        <w:tabs>
          <w:tab w:val="left" w:pos="426"/>
        </w:tabs>
        <w:spacing w:after="60" w:line="276" w:lineRule="auto"/>
        <w:jc w:val="both"/>
        <w:rPr>
          <w:rFonts w:ascii="Times New Roman" w:hAnsi="Times New Roman"/>
          <w:sz w:val="24"/>
          <w:szCs w:val="24"/>
        </w:rPr>
      </w:pPr>
    </w:p>
    <w:p w:rsidR="00D1210C" w:rsidRDefault="00D1210C"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RDefault="0074245E" w:rsidP="00D1210C">
      <w:pPr>
        <w:pStyle w:val="KeinLeerraum"/>
        <w:tabs>
          <w:tab w:val="left" w:pos="426"/>
        </w:tabs>
        <w:spacing w:after="60" w:line="276" w:lineRule="auto"/>
        <w:jc w:val="both"/>
        <w:rPr>
          <w:rFonts w:ascii="Times New Roman" w:hAnsi="Times New Roman"/>
          <w:sz w:val="24"/>
          <w:szCs w:val="24"/>
        </w:rPr>
      </w:pPr>
    </w:p>
    <w:p w:rsidR="0074245E" w:rsidDel="0071636B" w:rsidRDefault="0074245E" w:rsidP="00D1210C">
      <w:pPr>
        <w:pStyle w:val="KeinLeerraum"/>
        <w:tabs>
          <w:tab w:val="left" w:pos="426"/>
        </w:tabs>
        <w:spacing w:after="60" w:line="276" w:lineRule="auto"/>
        <w:jc w:val="both"/>
        <w:rPr>
          <w:del w:id="102" w:author="Celar Drazen" w:date="2021-03-17T17:04:00Z"/>
          <w:rFonts w:ascii="Times New Roman" w:hAnsi="Times New Roman"/>
          <w:sz w:val="24"/>
          <w:szCs w:val="24"/>
        </w:rPr>
      </w:pPr>
    </w:p>
    <w:p w:rsidR="0074245E" w:rsidDel="0071636B" w:rsidRDefault="0074245E" w:rsidP="00D1210C">
      <w:pPr>
        <w:pStyle w:val="KeinLeerraum"/>
        <w:tabs>
          <w:tab w:val="left" w:pos="426"/>
        </w:tabs>
        <w:spacing w:after="60" w:line="276" w:lineRule="auto"/>
        <w:jc w:val="both"/>
        <w:rPr>
          <w:del w:id="103" w:author="Celar Drazen" w:date="2021-03-17T17:04:00Z"/>
          <w:rFonts w:ascii="Times New Roman" w:hAnsi="Times New Roman"/>
          <w:sz w:val="24"/>
          <w:szCs w:val="24"/>
        </w:rPr>
      </w:pPr>
    </w:p>
    <w:p w:rsidR="0074245E" w:rsidDel="0071636B" w:rsidRDefault="0074245E" w:rsidP="00D1210C">
      <w:pPr>
        <w:pStyle w:val="KeinLeerraum"/>
        <w:tabs>
          <w:tab w:val="left" w:pos="426"/>
        </w:tabs>
        <w:spacing w:after="60" w:line="276" w:lineRule="auto"/>
        <w:jc w:val="both"/>
        <w:rPr>
          <w:del w:id="104" w:author="Celar Drazen" w:date="2021-03-17T17:04:00Z"/>
          <w:rFonts w:ascii="Times New Roman" w:hAnsi="Times New Roman"/>
          <w:sz w:val="24"/>
          <w:szCs w:val="24"/>
        </w:rPr>
      </w:pPr>
    </w:p>
    <w:p w:rsidR="0074245E" w:rsidDel="0071636B" w:rsidRDefault="0074245E" w:rsidP="00D1210C">
      <w:pPr>
        <w:pStyle w:val="KeinLeerraum"/>
        <w:tabs>
          <w:tab w:val="left" w:pos="426"/>
        </w:tabs>
        <w:spacing w:after="60" w:line="276" w:lineRule="auto"/>
        <w:jc w:val="both"/>
        <w:rPr>
          <w:del w:id="105" w:author="Celar Drazen" w:date="2021-03-17T17:04:00Z"/>
          <w:rFonts w:ascii="Times New Roman" w:hAnsi="Times New Roman"/>
          <w:sz w:val="24"/>
          <w:szCs w:val="24"/>
        </w:rPr>
      </w:pPr>
    </w:p>
    <w:p w:rsidR="0074245E" w:rsidDel="0071636B" w:rsidRDefault="0074245E" w:rsidP="00D1210C">
      <w:pPr>
        <w:pStyle w:val="KeinLeerraum"/>
        <w:tabs>
          <w:tab w:val="left" w:pos="426"/>
        </w:tabs>
        <w:spacing w:after="60" w:line="276" w:lineRule="auto"/>
        <w:jc w:val="both"/>
        <w:rPr>
          <w:del w:id="106" w:author="Celar Drazen" w:date="2021-03-17T17:04:00Z"/>
          <w:rFonts w:ascii="Times New Roman" w:hAnsi="Times New Roman"/>
          <w:sz w:val="24"/>
          <w:szCs w:val="24"/>
        </w:rPr>
      </w:pPr>
    </w:p>
    <w:p w:rsidR="0074245E" w:rsidDel="0071636B" w:rsidRDefault="0074245E" w:rsidP="00D1210C">
      <w:pPr>
        <w:pStyle w:val="KeinLeerraum"/>
        <w:tabs>
          <w:tab w:val="left" w:pos="426"/>
        </w:tabs>
        <w:spacing w:after="60" w:line="276" w:lineRule="auto"/>
        <w:jc w:val="both"/>
        <w:rPr>
          <w:del w:id="107" w:author="Celar Drazen" w:date="2021-03-17T17:04:00Z"/>
          <w:rFonts w:ascii="Times New Roman" w:hAnsi="Times New Roman"/>
          <w:sz w:val="24"/>
          <w:szCs w:val="24"/>
        </w:rPr>
      </w:pPr>
    </w:p>
    <w:p w:rsidR="0074245E" w:rsidDel="0071636B" w:rsidRDefault="0074245E" w:rsidP="00D1210C">
      <w:pPr>
        <w:pStyle w:val="KeinLeerraum"/>
        <w:tabs>
          <w:tab w:val="left" w:pos="426"/>
        </w:tabs>
        <w:spacing w:after="60" w:line="276" w:lineRule="auto"/>
        <w:jc w:val="both"/>
        <w:rPr>
          <w:del w:id="108" w:author="Celar Drazen" w:date="2021-03-17T17:04:00Z"/>
          <w:rFonts w:ascii="Times New Roman" w:hAnsi="Times New Roman"/>
          <w:sz w:val="24"/>
          <w:szCs w:val="24"/>
        </w:rPr>
      </w:pPr>
    </w:p>
    <w:p w:rsidR="00D1210C" w:rsidRDefault="00D1210C" w:rsidP="00D1210C">
      <w:pPr>
        <w:pStyle w:val="KeinLeerraum"/>
        <w:tabs>
          <w:tab w:val="left" w:pos="426"/>
        </w:tabs>
        <w:spacing w:after="60" w:line="276" w:lineRule="auto"/>
        <w:jc w:val="both"/>
        <w:rPr>
          <w:rFonts w:ascii="Times New Roman" w:hAnsi="Times New Roman"/>
          <w:sz w:val="40"/>
          <w:szCs w:val="40"/>
        </w:rPr>
      </w:pPr>
      <w:r w:rsidRPr="00642F94">
        <w:rPr>
          <w:rFonts w:ascii="Times New Roman" w:hAnsi="Times New Roman"/>
          <w:sz w:val="40"/>
          <w:szCs w:val="40"/>
        </w:rPr>
        <w:t>PRILOZI</w:t>
      </w:r>
      <w:r>
        <w:rPr>
          <w:rFonts w:ascii="Times New Roman" w:hAnsi="Times New Roman"/>
          <w:sz w:val="40"/>
          <w:szCs w:val="40"/>
        </w:rPr>
        <w:t>:</w:t>
      </w:r>
    </w:p>
    <w:p w:rsidR="00D1210C" w:rsidRPr="00275C96" w:rsidRDefault="00D1210C" w:rsidP="00D1210C">
      <w:pPr>
        <w:pStyle w:val="KeinLeerraum"/>
        <w:tabs>
          <w:tab w:val="left" w:pos="426"/>
        </w:tabs>
        <w:spacing w:after="60" w:line="276" w:lineRule="auto"/>
        <w:rPr>
          <w:rFonts w:ascii="Times New Roman" w:hAnsi="Times New Roman"/>
        </w:rPr>
      </w:pPr>
      <w:r w:rsidRPr="00275C96">
        <w:rPr>
          <w:rFonts w:ascii="Times New Roman" w:hAnsi="Times New Roman"/>
        </w:rPr>
        <w:t>Prilog  1</w:t>
      </w:r>
      <w:del w:id="109" w:author="Celar Drazen" w:date="2021-03-17T17:04:00Z">
        <w:r w:rsidRPr="00275C96" w:rsidDel="0071636B">
          <w:rPr>
            <w:rFonts w:ascii="Times New Roman" w:hAnsi="Times New Roman"/>
          </w:rPr>
          <w:delText>a</w:delText>
        </w:r>
      </w:del>
      <w:r w:rsidRPr="00275C96">
        <w:rPr>
          <w:rFonts w:ascii="Times New Roman" w:hAnsi="Times New Roman"/>
        </w:rPr>
        <w:t>- Bankarska garancija za dobro izvršenje posla</w:t>
      </w:r>
    </w:p>
    <w:p w:rsidR="00D1210C" w:rsidRPr="00275C96" w:rsidDel="0071636B" w:rsidRDefault="00D1210C" w:rsidP="00D1210C">
      <w:pPr>
        <w:pStyle w:val="KeinLeerraum"/>
        <w:tabs>
          <w:tab w:val="left" w:pos="426"/>
        </w:tabs>
        <w:spacing w:after="60" w:line="276" w:lineRule="auto"/>
        <w:rPr>
          <w:del w:id="110" w:author="Celar Drazen" w:date="2021-03-17T17:04:00Z"/>
          <w:rFonts w:ascii="Times New Roman" w:hAnsi="Times New Roman"/>
        </w:rPr>
      </w:pPr>
      <w:del w:id="111" w:author="Celar Drazen" w:date="2021-03-17T17:04:00Z">
        <w:r w:rsidRPr="00275C96" w:rsidDel="0071636B">
          <w:rPr>
            <w:rFonts w:ascii="Times New Roman" w:hAnsi="Times New Roman"/>
          </w:rPr>
          <w:delText xml:space="preserve">Prilog  2a -bankarska garancije za </w:delText>
        </w:r>
        <w:r w:rsidR="008B5B41" w:rsidRPr="008B5B41" w:rsidDel="0071636B">
          <w:rPr>
            <w:rFonts w:ascii="Times New Roman" w:hAnsi="Times New Roman"/>
          </w:rPr>
          <w:delText>period pružanja garantnog roka, savjetodavnih usluga, usluga nadzora i izrade izvještaja</w:delText>
        </w:r>
      </w:del>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rFonts w:ascii="Times New Roman" w:hAnsi="Times New Roman"/>
          <w:sz w:val="40"/>
          <w:szCs w:val="40"/>
        </w:rPr>
      </w:pPr>
    </w:p>
    <w:p w:rsidR="00D1210C" w:rsidRDefault="00D1210C" w:rsidP="00D1210C">
      <w:pPr>
        <w:pStyle w:val="KeinLeerraum"/>
        <w:tabs>
          <w:tab w:val="left" w:pos="426"/>
        </w:tabs>
        <w:spacing w:after="60" w:line="276" w:lineRule="auto"/>
        <w:jc w:val="both"/>
        <w:rPr>
          <w:ins w:id="112" w:author="Celar Drazen" w:date="2021-03-17T17:04:00Z"/>
          <w:rFonts w:ascii="Times New Roman" w:hAnsi="Times New Roman"/>
          <w:sz w:val="40"/>
          <w:szCs w:val="40"/>
        </w:rPr>
      </w:pPr>
    </w:p>
    <w:p w:rsidR="0071636B" w:rsidRDefault="0071636B" w:rsidP="00D1210C">
      <w:pPr>
        <w:pStyle w:val="KeinLeerraum"/>
        <w:tabs>
          <w:tab w:val="left" w:pos="426"/>
        </w:tabs>
        <w:spacing w:after="60" w:line="276" w:lineRule="auto"/>
        <w:jc w:val="both"/>
        <w:rPr>
          <w:rFonts w:ascii="Times New Roman" w:hAnsi="Times New Roman"/>
          <w:sz w:val="40"/>
          <w:szCs w:val="40"/>
        </w:rPr>
      </w:pPr>
    </w:p>
    <w:p w:rsidR="00D1210C" w:rsidRPr="00B172C0" w:rsidRDefault="00D1210C" w:rsidP="00D1210C">
      <w:pPr>
        <w:spacing w:after="0" w:line="240" w:lineRule="auto"/>
        <w:jc w:val="both"/>
        <w:rPr>
          <w:rFonts w:ascii="Arial" w:eastAsia="Times New Roman" w:hAnsi="Arial" w:cs="Arial"/>
          <w:b/>
          <w:i/>
          <w:iCs/>
          <w:highlight w:val="yellow"/>
          <w:lang w:bidi="en-US"/>
        </w:rPr>
      </w:pPr>
      <w:r w:rsidRPr="00B172C0">
        <w:rPr>
          <w:rFonts w:ascii="Arial" w:eastAsia="Times New Roman" w:hAnsi="Arial" w:cs="Arial"/>
          <w:b/>
          <w:i/>
          <w:iCs/>
          <w:highlight w:val="yellow"/>
          <w:lang w:bidi="en-US"/>
        </w:rPr>
        <w:t>Prilog  1</w:t>
      </w:r>
      <w:bookmarkStart w:id="113" w:name="_GoBack"/>
      <w:bookmarkEnd w:id="113"/>
      <w:del w:id="114" w:author="Celar Drazen" w:date="2021-03-17T17:04:00Z">
        <w:r w:rsidRPr="00B172C0" w:rsidDel="0071636B">
          <w:rPr>
            <w:rFonts w:ascii="Arial" w:eastAsia="Times New Roman" w:hAnsi="Arial" w:cs="Arial"/>
            <w:b/>
            <w:i/>
            <w:iCs/>
            <w:highlight w:val="yellow"/>
            <w:lang w:bidi="en-US"/>
          </w:rPr>
          <w:delText>a</w:delText>
        </w:r>
      </w:del>
      <w:r w:rsidRPr="00B172C0">
        <w:rPr>
          <w:rFonts w:ascii="Arial" w:eastAsia="Times New Roman" w:hAnsi="Arial" w:cs="Arial"/>
          <w:b/>
          <w:i/>
          <w:iCs/>
          <w:highlight w:val="yellow"/>
          <w:lang w:bidi="en-US"/>
        </w:rPr>
        <w:t>- Bankarska garancija za dobro izvršenje posla</w:t>
      </w:r>
    </w:p>
    <w:p w:rsidR="00D1210C" w:rsidRPr="00B172C0" w:rsidRDefault="00D1210C" w:rsidP="00D1210C">
      <w:pPr>
        <w:spacing w:after="0" w:line="240" w:lineRule="auto"/>
        <w:rPr>
          <w:rFonts w:ascii="Arial" w:eastAsia="Times New Roman" w:hAnsi="Arial" w:cs="Arial"/>
          <w:highlight w:val="yellow"/>
          <w:lang w:bidi="en-US"/>
        </w:rPr>
      </w:pPr>
    </w:p>
    <w:p w:rsidR="00D1210C" w:rsidRPr="00B172C0" w:rsidRDefault="00D1210C" w:rsidP="00D1210C">
      <w:pPr>
        <w:spacing w:after="0" w:line="240" w:lineRule="auto"/>
        <w:jc w:val="center"/>
        <w:rPr>
          <w:rFonts w:ascii="Arial" w:eastAsia="Calibri" w:hAnsi="Arial" w:cs="Arial"/>
          <w:b/>
          <w:sz w:val="24"/>
          <w:highlight w:val="yellow"/>
          <w:u w:val="single"/>
          <w:lang w:bidi="en-US"/>
        </w:rPr>
      </w:pPr>
      <w:r w:rsidRPr="00B172C0">
        <w:rPr>
          <w:rFonts w:ascii="Arial" w:eastAsia="Calibri" w:hAnsi="Arial" w:cs="Arial"/>
          <w:b/>
          <w:sz w:val="24"/>
          <w:highlight w:val="yellow"/>
          <w:u w:val="single"/>
          <w:lang w:bidi="en-US"/>
        </w:rPr>
        <w:t>GARANCIJA ZA DOBRO IZVRŠENJE OBVEZA IZ UGOVORA</w:t>
      </w:r>
    </w:p>
    <w:p w:rsidR="00D1210C" w:rsidRPr="00B172C0" w:rsidRDefault="00D1210C" w:rsidP="00D1210C">
      <w:pPr>
        <w:spacing w:after="0" w:line="240" w:lineRule="auto"/>
        <w:ind w:firstLine="360"/>
        <w:jc w:val="center"/>
        <w:rPr>
          <w:rFonts w:ascii="Arial" w:eastAsia="Times New Roman" w:hAnsi="Arial" w:cs="Arial"/>
          <w:highlight w:val="yellow"/>
          <w:lang w:bidi="en-US"/>
        </w:rPr>
      </w:pPr>
    </w:p>
    <w:p w:rsidR="00D1210C" w:rsidRPr="00B172C0" w:rsidRDefault="00D1210C" w:rsidP="00D1210C">
      <w:pPr>
        <w:spacing w:after="0" w:line="240" w:lineRule="auto"/>
        <w:ind w:firstLine="360"/>
        <w:rPr>
          <w:rFonts w:ascii="Arial" w:eastAsia="Times New Roman" w:hAnsi="Arial" w:cs="Arial"/>
          <w:highlight w:val="yellow"/>
          <w:lang w:bidi="en-US"/>
        </w:rPr>
      </w:pPr>
      <w:r w:rsidRPr="00B172C0">
        <w:rPr>
          <w:rFonts w:ascii="Arial" w:eastAsia="Times New Roman" w:hAnsi="Arial" w:cs="Arial"/>
          <w:highlight w:val="yellow"/>
          <w:lang w:bidi="en-US"/>
        </w:rPr>
        <w:t>__________________________</w:t>
      </w:r>
    </w:p>
    <w:p w:rsidR="00D1210C" w:rsidRPr="00B172C0" w:rsidRDefault="00D1210C" w:rsidP="00D1210C">
      <w:pPr>
        <w:spacing w:after="0" w:line="240" w:lineRule="auto"/>
        <w:ind w:firstLine="360"/>
        <w:rPr>
          <w:rFonts w:ascii="Arial" w:eastAsia="Times New Roman" w:hAnsi="Arial" w:cs="Arial"/>
          <w:sz w:val="16"/>
          <w:szCs w:val="16"/>
          <w:highlight w:val="yellow"/>
          <w:lang w:bidi="en-US"/>
        </w:rPr>
      </w:pPr>
      <w:r w:rsidRPr="00B172C0">
        <w:rPr>
          <w:rFonts w:ascii="Arial" w:eastAsia="Times New Roman" w:hAnsi="Arial" w:cs="Arial"/>
          <w:sz w:val="16"/>
          <w:szCs w:val="16"/>
          <w:highlight w:val="yellow"/>
          <w:lang w:bidi="en-US"/>
        </w:rPr>
        <w:t>(naziv i sjedište banke)</w:t>
      </w:r>
    </w:p>
    <w:p w:rsidR="00D1210C" w:rsidRPr="00B172C0" w:rsidRDefault="00D1210C" w:rsidP="00D1210C">
      <w:pPr>
        <w:spacing w:after="0" w:line="240" w:lineRule="auto"/>
        <w:ind w:firstLine="360"/>
        <w:rPr>
          <w:rFonts w:ascii="Arial" w:eastAsia="Times New Roman" w:hAnsi="Arial" w:cs="Arial"/>
          <w:highlight w:val="yellow"/>
          <w:lang w:bidi="en-US"/>
        </w:rPr>
      </w:pPr>
    </w:p>
    <w:p w:rsidR="00D1210C" w:rsidRPr="00B172C0" w:rsidRDefault="00D1210C" w:rsidP="00D1210C">
      <w:pPr>
        <w:spacing w:after="0" w:line="240" w:lineRule="auto"/>
        <w:ind w:firstLine="360"/>
        <w:rPr>
          <w:rFonts w:ascii="Arial" w:eastAsia="Times New Roman" w:hAnsi="Arial" w:cs="Arial"/>
          <w:highlight w:val="yellow"/>
          <w:lang w:bidi="en-US"/>
        </w:rPr>
      </w:pPr>
      <w:r w:rsidRPr="00B172C0">
        <w:rPr>
          <w:rFonts w:ascii="Arial" w:eastAsia="Times New Roman" w:hAnsi="Arial" w:cs="Arial"/>
          <w:highlight w:val="yellow"/>
          <w:lang w:bidi="en-US"/>
        </w:rPr>
        <w:t>Broj: ______________________</w:t>
      </w:r>
    </w:p>
    <w:p w:rsidR="00D1210C" w:rsidRPr="00B172C0" w:rsidRDefault="00D1210C" w:rsidP="00D1210C">
      <w:pPr>
        <w:spacing w:after="0" w:line="240" w:lineRule="auto"/>
        <w:ind w:firstLine="360"/>
        <w:rPr>
          <w:rFonts w:ascii="Arial" w:eastAsia="Times New Roman" w:hAnsi="Arial" w:cs="Arial"/>
          <w:highlight w:val="yellow"/>
          <w:lang w:bidi="en-US"/>
        </w:rPr>
      </w:pPr>
    </w:p>
    <w:p w:rsidR="00D1210C" w:rsidRPr="00B172C0" w:rsidRDefault="00D1210C" w:rsidP="00D1210C">
      <w:pPr>
        <w:spacing w:after="0" w:line="240" w:lineRule="auto"/>
        <w:ind w:firstLine="360"/>
        <w:rPr>
          <w:rFonts w:ascii="Arial" w:eastAsia="Times New Roman" w:hAnsi="Arial" w:cs="Arial"/>
          <w:highlight w:val="yellow"/>
          <w:lang w:bidi="en-US"/>
        </w:rPr>
      </w:pPr>
      <w:r w:rsidRPr="00B172C0">
        <w:rPr>
          <w:rFonts w:ascii="Arial" w:eastAsia="Times New Roman" w:hAnsi="Arial" w:cs="Arial"/>
          <w:highlight w:val="yellow"/>
          <w:lang w:bidi="en-US"/>
        </w:rPr>
        <w:t xml:space="preserve"> ______________ , _________.</w:t>
      </w:r>
    </w:p>
    <w:p w:rsidR="00D1210C" w:rsidRPr="00B172C0" w:rsidRDefault="00D1210C" w:rsidP="00D1210C">
      <w:pPr>
        <w:spacing w:after="0" w:line="240" w:lineRule="auto"/>
        <w:ind w:firstLine="360"/>
        <w:rPr>
          <w:rFonts w:ascii="Arial" w:eastAsia="Times New Roman" w:hAnsi="Arial" w:cs="Arial"/>
          <w:sz w:val="16"/>
          <w:szCs w:val="16"/>
          <w:highlight w:val="yellow"/>
          <w:lang w:bidi="en-US"/>
        </w:rPr>
      </w:pPr>
      <w:r w:rsidRPr="00B172C0">
        <w:rPr>
          <w:rFonts w:ascii="Arial" w:eastAsia="Times New Roman" w:hAnsi="Arial" w:cs="Arial"/>
          <w:sz w:val="16"/>
          <w:szCs w:val="16"/>
          <w:highlight w:val="yellow"/>
          <w:lang w:bidi="en-US"/>
        </w:rPr>
        <w:tab/>
      </w:r>
      <w:r w:rsidRPr="00B172C0">
        <w:rPr>
          <w:rFonts w:ascii="Arial" w:eastAsia="Times New Roman" w:hAnsi="Arial" w:cs="Arial"/>
          <w:sz w:val="16"/>
          <w:szCs w:val="16"/>
          <w:highlight w:val="yellow"/>
          <w:lang w:bidi="en-US"/>
        </w:rPr>
        <w:tab/>
        <w:t xml:space="preserve">  (mjesto i datum)</w:t>
      </w:r>
    </w:p>
    <w:p w:rsidR="00D1210C" w:rsidRPr="00B172C0" w:rsidRDefault="00D1210C" w:rsidP="00D1210C">
      <w:pPr>
        <w:spacing w:after="0" w:line="240" w:lineRule="auto"/>
        <w:ind w:firstLine="360"/>
        <w:rPr>
          <w:rFonts w:ascii="Arial" w:eastAsia="Times New Roman" w:hAnsi="Arial" w:cs="Arial"/>
          <w:sz w:val="16"/>
          <w:szCs w:val="16"/>
          <w:highlight w:val="yellow"/>
          <w:lang w:bidi="en-US"/>
        </w:rPr>
      </w:pPr>
    </w:p>
    <w:p w:rsidR="00D1210C" w:rsidRPr="00B172C0" w:rsidRDefault="00D1210C" w:rsidP="00D1210C">
      <w:pPr>
        <w:spacing w:after="0" w:line="240" w:lineRule="auto"/>
        <w:ind w:firstLine="360"/>
        <w:jc w:val="both"/>
        <w:rPr>
          <w:rFonts w:ascii="Arial" w:eastAsia="Times New Roman" w:hAnsi="Arial" w:cs="Arial"/>
          <w:highlight w:val="yellow"/>
          <w:lang w:bidi="en-US"/>
        </w:rPr>
      </w:pPr>
    </w:p>
    <w:p w:rsidR="00D1210C" w:rsidRPr="00B172C0" w:rsidRDefault="00D1210C" w:rsidP="00D1210C">
      <w:pPr>
        <w:widowControl w:val="0"/>
        <w:numPr>
          <w:ilvl w:val="0"/>
          <w:numId w:val="9"/>
        </w:numPr>
        <w:tabs>
          <w:tab w:val="num" w:pos="0"/>
          <w:tab w:val="left" w:pos="284"/>
        </w:tabs>
        <w:spacing w:after="0" w:line="240" w:lineRule="auto"/>
        <w:jc w:val="both"/>
        <w:rPr>
          <w:rFonts w:ascii="Arial" w:eastAsia="Times New Roman" w:hAnsi="Arial" w:cs="Arial"/>
          <w:highlight w:val="yellow"/>
          <w:lang w:bidi="en-US"/>
        </w:rPr>
      </w:pPr>
      <w:r w:rsidRPr="00B172C0">
        <w:rPr>
          <w:rFonts w:ascii="Arial" w:eastAsia="Times New Roman" w:hAnsi="Arial" w:cs="Arial"/>
          <w:highlight w:val="yellow"/>
          <w:lang w:bidi="en-US"/>
        </w:rPr>
        <w:t xml:space="preserve">Na zahtjev ___________________________________________, a u skladu s </w:t>
      </w:r>
    </w:p>
    <w:p w:rsidR="00D1210C" w:rsidRPr="00B172C0" w:rsidRDefault="00D1210C" w:rsidP="00D1210C">
      <w:pPr>
        <w:widowControl w:val="0"/>
        <w:tabs>
          <w:tab w:val="left" w:pos="284"/>
        </w:tabs>
        <w:spacing w:after="0" w:line="240" w:lineRule="auto"/>
        <w:ind w:left="1080"/>
        <w:jc w:val="both"/>
        <w:rPr>
          <w:rFonts w:ascii="Arial" w:eastAsia="Times New Roman" w:hAnsi="Arial" w:cs="Arial"/>
          <w:highlight w:val="yellow"/>
          <w:lang w:bidi="en-US"/>
        </w:rPr>
      </w:pP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t xml:space="preserve">                                          </w:t>
      </w:r>
      <w:r w:rsidRPr="00B172C0">
        <w:rPr>
          <w:rFonts w:ascii="Arial" w:eastAsia="Times New Roman" w:hAnsi="Arial" w:cs="Arial"/>
          <w:sz w:val="16"/>
          <w:szCs w:val="16"/>
          <w:highlight w:val="yellow"/>
          <w:lang w:bidi="en-US"/>
        </w:rPr>
        <w:t>(naziv izvođača)</w:t>
      </w:r>
    </w:p>
    <w:p w:rsidR="00D1210C" w:rsidRPr="00B172C0" w:rsidRDefault="00D1210C" w:rsidP="00D1210C">
      <w:pPr>
        <w:spacing w:after="0" w:line="240" w:lineRule="auto"/>
        <w:jc w:val="both"/>
        <w:rPr>
          <w:rFonts w:ascii="Arial" w:eastAsia="Times New Roman" w:hAnsi="Arial" w:cs="Arial"/>
          <w:highlight w:val="yellow"/>
          <w:lang w:bidi="en-US"/>
        </w:rPr>
      </w:pPr>
      <w:r w:rsidRPr="00B172C0">
        <w:rPr>
          <w:rFonts w:ascii="Arial" w:eastAsia="Times New Roman" w:hAnsi="Arial" w:cs="Arial"/>
          <w:highlight w:val="yellow"/>
          <w:lang w:bidi="en-US"/>
        </w:rPr>
        <w:t>Ugovorom o _____________________________, br. __________________ Naručitelju      ________    i z d a j e    s e</w:t>
      </w:r>
    </w:p>
    <w:p w:rsidR="00D1210C" w:rsidRPr="00B172C0" w:rsidRDefault="00D1210C" w:rsidP="00D1210C">
      <w:pPr>
        <w:spacing w:after="0" w:line="240" w:lineRule="auto"/>
        <w:ind w:firstLine="360"/>
        <w:jc w:val="both"/>
        <w:rPr>
          <w:rFonts w:ascii="Arial" w:eastAsia="Times New Roman" w:hAnsi="Arial" w:cs="Arial"/>
          <w:b/>
          <w:highlight w:val="yellow"/>
          <w:lang w:bidi="en-US"/>
        </w:rPr>
      </w:pPr>
    </w:p>
    <w:p w:rsidR="00D1210C" w:rsidRPr="00B172C0" w:rsidRDefault="00D1210C" w:rsidP="00D1210C">
      <w:pPr>
        <w:spacing w:after="0" w:line="240" w:lineRule="auto"/>
        <w:ind w:left="1440" w:firstLine="720"/>
        <w:jc w:val="both"/>
        <w:rPr>
          <w:rFonts w:ascii="Arial" w:eastAsia="Times New Roman" w:hAnsi="Arial" w:cs="Arial"/>
          <w:highlight w:val="yellow"/>
          <w:lang w:bidi="en-US"/>
        </w:rPr>
      </w:pPr>
      <w:r w:rsidRPr="00B172C0">
        <w:rPr>
          <w:rFonts w:ascii="Arial" w:eastAsia="Times New Roman" w:hAnsi="Arial" w:cs="Arial"/>
          <w:b/>
          <w:highlight w:val="yellow"/>
          <w:lang w:bidi="en-US"/>
        </w:rPr>
        <w:t>G A R A N C I J A</w:t>
      </w:r>
      <w:r w:rsidRPr="00B172C0">
        <w:rPr>
          <w:rFonts w:ascii="Arial" w:eastAsia="Times New Roman" w:hAnsi="Arial" w:cs="Arial"/>
          <w:highlight w:val="yellow"/>
          <w:lang w:bidi="en-US"/>
        </w:rPr>
        <w:t xml:space="preserve">  na iznos od</w:t>
      </w:r>
    </w:p>
    <w:p w:rsidR="00D1210C" w:rsidRPr="00B172C0" w:rsidRDefault="00D1210C" w:rsidP="00D1210C">
      <w:pPr>
        <w:spacing w:after="0" w:line="240" w:lineRule="auto"/>
        <w:ind w:left="1440" w:firstLine="720"/>
        <w:jc w:val="both"/>
        <w:rPr>
          <w:rFonts w:ascii="Arial" w:eastAsia="Times New Roman" w:hAnsi="Arial" w:cs="Arial"/>
          <w:highlight w:val="yellow"/>
          <w:lang w:bidi="en-US"/>
        </w:rPr>
      </w:pPr>
    </w:p>
    <w:p w:rsidR="00D1210C" w:rsidRPr="00B172C0" w:rsidRDefault="00D1210C" w:rsidP="00D1210C">
      <w:pPr>
        <w:spacing w:after="0" w:line="240" w:lineRule="auto"/>
        <w:ind w:firstLine="284"/>
        <w:jc w:val="both"/>
        <w:rPr>
          <w:rFonts w:ascii="Arial" w:eastAsia="Times New Roman" w:hAnsi="Arial" w:cs="Arial"/>
          <w:highlight w:val="yellow"/>
          <w:lang w:bidi="en-US"/>
        </w:rPr>
      </w:pPr>
      <w:r w:rsidRPr="00B172C0">
        <w:rPr>
          <w:rFonts w:ascii="Arial" w:eastAsia="Times New Roman" w:hAnsi="Arial" w:cs="Arial"/>
          <w:highlight w:val="yellow"/>
          <w:lang w:bidi="en-US"/>
        </w:rPr>
        <w:tab/>
        <w:t>______________________________ kuna,</w:t>
      </w:r>
    </w:p>
    <w:p w:rsidR="00D1210C" w:rsidRPr="00B172C0" w:rsidRDefault="00D1210C" w:rsidP="00D1210C">
      <w:pPr>
        <w:spacing w:after="0" w:line="240" w:lineRule="auto"/>
        <w:ind w:firstLine="360"/>
        <w:jc w:val="both"/>
        <w:rPr>
          <w:rFonts w:ascii="Arial" w:eastAsia="Times New Roman" w:hAnsi="Arial" w:cs="Arial"/>
          <w:highlight w:val="yellow"/>
          <w:lang w:bidi="en-US"/>
        </w:rPr>
      </w:pPr>
    </w:p>
    <w:p w:rsidR="00D1210C" w:rsidRPr="00642F94" w:rsidRDefault="00D1210C" w:rsidP="00D1210C">
      <w:pPr>
        <w:spacing w:after="0" w:line="240" w:lineRule="auto"/>
        <w:ind w:firstLine="709"/>
        <w:jc w:val="both"/>
        <w:rPr>
          <w:rFonts w:ascii="Arial" w:eastAsia="Times New Roman" w:hAnsi="Arial" w:cs="Arial"/>
          <w:lang w:bidi="en-US"/>
        </w:rPr>
      </w:pPr>
      <w:r w:rsidRPr="00B172C0">
        <w:rPr>
          <w:rFonts w:ascii="Arial" w:eastAsia="Times New Roman" w:hAnsi="Arial" w:cs="Arial"/>
          <w:highlight w:val="yellow"/>
          <w:lang w:bidi="en-US"/>
        </w:rPr>
        <w:t>(slovima :  _______________________________________________________________ ).</w:t>
      </w:r>
    </w:p>
    <w:p w:rsidR="00D1210C" w:rsidRPr="00642F94" w:rsidRDefault="00D1210C" w:rsidP="00D1210C">
      <w:pPr>
        <w:spacing w:after="0" w:line="240" w:lineRule="auto"/>
        <w:ind w:firstLine="360"/>
        <w:jc w:val="both"/>
        <w:rPr>
          <w:rFonts w:ascii="Arial" w:eastAsia="Times New Roman" w:hAnsi="Arial" w:cs="Arial"/>
          <w:lang w:bidi="en-US"/>
        </w:rPr>
      </w:pPr>
    </w:p>
    <w:p w:rsidR="00D1210C" w:rsidRPr="00642F94" w:rsidRDefault="00D1210C" w:rsidP="00D1210C">
      <w:pPr>
        <w:spacing w:after="0" w:line="240" w:lineRule="auto"/>
        <w:ind w:firstLine="360"/>
        <w:jc w:val="both"/>
        <w:rPr>
          <w:rFonts w:ascii="Arial" w:eastAsia="Times New Roman" w:hAnsi="Arial" w:cs="Arial"/>
          <w:lang w:bidi="en-US"/>
        </w:rPr>
      </w:pPr>
      <w:r w:rsidRPr="00642F94">
        <w:rPr>
          <w:rFonts w:ascii="Arial" w:eastAsia="Times New Roman" w:hAnsi="Arial" w:cs="Arial"/>
          <w:lang w:bidi="en-US"/>
        </w:rPr>
        <w:t>što predstavlja 10% (deset posto) od ukupno ugovorene cijene radova.</w:t>
      </w:r>
    </w:p>
    <w:p w:rsidR="00D1210C" w:rsidRPr="00642F94" w:rsidRDefault="00D1210C" w:rsidP="00D1210C">
      <w:pPr>
        <w:spacing w:after="0" w:line="240" w:lineRule="auto"/>
        <w:ind w:firstLine="720"/>
        <w:jc w:val="both"/>
        <w:rPr>
          <w:rFonts w:ascii="Arial" w:eastAsia="Times New Roman" w:hAnsi="Arial" w:cs="Arial"/>
          <w:lang w:bidi="en-US"/>
        </w:rPr>
      </w:pPr>
    </w:p>
    <w:p w:rsidR="00D1210C" w:rsidRPr="00642F94" w:rsidRDefault="00D1210C" w:rsidP="00D1210C">
      <w:pPr>
        <w:spacing w:after="0" w:line="240" w:lineRule="auto"/>
        <w:jc w:val="both"/>
        <w:rPr>
          <w:rFonts w:ascii="Arial" w:eastAsia="Times New Roman" w:hAnsi="Arial" w:cs="Arial"/>
          <w:lang w:bidi="en-US"/>
        </w:rPr>
      </w:pPr>
      <w:r w:rsidRPr="00642F94">
        <w:rPr>
          <w:rFonts w:ascii="Arial" w:eastAsia="Times New Roman" w:hAnsi="Arial" w:cs="Arial"/>
          <w:lang w:bidi="en-US"/>
        </w:rPr>
        <w:t xml:space="preserve">2. Obvezujemo se da ćemo </w:t>
      </w:r>
      <w:r w:rsidRPr="00642F94">
        <w:rPr>
          <w:rFonts w:ascii="Arial" w:eastAsia="Times New Roman" w:hAnsi="Arial" w:cs="Arial"/>
          <w:b/>
          <w:lang w:bidi="en-US"/>
        </w:rPr>
        <w:t>na vaše prvo pismeno potraživanje</w:t>
      </w:r>
      <w:r w:rsidRPr="00642F94">
        <w:rPr>
          <w:rFonts w:ascii="Arial" w:eastAsia="Times New Roman" w:hAnsi="Arial" w:cs="Arial"/>
          <w:lang w:bidi="en-US"/>
        </w:rPr>
        <w:t xml:space="preserve"> i “bez prigovora” kojim se izjavljuje da izvođač radova ne izvršava obveze po Ugovoru, </w:t>
      </w:r>
      <w:r w:rsidRPr="00642F94">
        <w:rPr>
          <w:rFonts w:ascii="Arial" w:eastAsia="Times New Roman" w:hAnsi="Arial" w:cs="Arial"/>
          <w:b/>
          <w:lang w:bidi="en-US"/>
        </w:rPr>
        <w:t>isplatiti</w:t>
      </w:r>
      <w:r w:rsidRPr="00642F94">
        <w:rPr>
          <w:rFonts w:ascii="Arial" w:eastAsia="Times New Roman" w:hAnsi="Arial" w:cs="Arial"/>
          <w:lang w:bidi="en-US"/>
        </w:rPr>
        <w:t xml:space="preserve">  bilo koji iznos do iznosa Garancije, </w:t>
      </w:r>
      <w:r w:rsidRPr="00642F94">
        <w:rPr>
          <w:rFonts w:ascii="Arial" w:eastAsia="Times New Roman" w:hAnsi="Arial" w:cs="Arial"/>
          <w:b/>
          <w:lang w:bidi="en-US"/>
        </w:rPr>
        <w:t>bez obveze da morate podnositi dokaze</w:t>
      </w:r>
      <w:r w:rsidRPr="00642F94">
        <w:rPr>
          <w:rFonts w:ascii="Arial" w:eastAsia="Times New Roman" w:hAnsi="Arial" w:cs="Arial"/>
          <w:lang w:bidi="en-US"/>
        </w:rPr>
        <w:t xml:space="preserve"> i obrazloženja na kojima se temelji Vaš zahtjev.</w:t>
      </w:r>
    </w:p>
    <w:p w:rsidR="00D1210C" w:rsidRPr="00642F94" w:rsidRDefault="00D1210C" w:rsidP="00D1210C">
      <w:pPr>
        <w:spacing w:after="0" w:line="240" w:lineRule="auto"/>
        <w:jc w:val="both"/>
        <w:rPr>
          <w:rFonts w:ascii="Arial" w:eastAsia="Times New Roman" w:hAnsi="Arial" w:cs="Arial"/>
          <w:lang w:bidi="en-US"/>
        </w:rPr>
      </w:pPr>
      <w:r w:rsidRPr="00642F94">
        <w:rPr>
          <w:rFonts w:ascii="Arial" w:eastAsia="Times New Roman" w:hAnsi="Arial" w:cs="Arial"/>
          <w:lang w:bidi="en-US"/>
        </w:rPr>
        <w:t xml:space="preserve">3. Ova garancija važi </w:t>
      </w:r>
      <w:r w:rsidRPr="00517C0D">
        <w:rPr>
          <w:rFonts w:ascii="Arial" w:eastAsia="Calibri" w:hAnsi="Arial" w:cs="Arial"/>
          <w:sz w:val="24"/>
          <w:szCs w:val="24"/>
          <w:highlight w:val="yellow"/>
          <w:lang w:bidi="en-US"/>
        </w:rPr>
        <w:t>________</w:t>
      </w:r>
      <w:r w:rsidRPr="003F410D">
        <w:rPr>
          <w:rFonts w:ascii="Arial" w:eastAsia="Calibri" w:hAnsi="Arial" w:cs="Arial"/>
          <w:sz w:val="24"/>
          <w:szCs w:val="24"/>
          <w:lang w:bidi="en-US"/>
        </w:rPr>
        <w:t xml:space="preserve"> </w:t>
      </w:r>
      <w:r w:rsidRPr="00642F94">
        <w:rPr>
          <w:rFonts w:ascii="Arial" w:eastAsia="Times New Roman" w:hAnsi="Arial" w:cs="Arial"/>
          <w:lang w:bidi="en-US"/>
        </w:rPr>
        <w:t xml:space="preserve"> od dana završetka radova, a bit će vraćena izdavatelju  u roku od 1</w:t>
      </w:r>
      <w:r>
        <w:rPr>
          <w:rFonts w:ascii="Arial" w:eastAsia="Times New Roman" w:hAnsi="Arial" w:cs="Arial"/>
          <w:lang w:bidi="en-US"/>
        </w:rPr>
        <w:t>0</w:t>
      </w:r>
      <w:r w:rsidRPr="00642F94">
        <w:rPr>
          <w:rFonts w:ascii="Arial" w:eastAsia="Times New Roman" w:hAnsi="Arial" w:cs="Arial"/>
          <w:lang w:bidi="en-US"/>
        </w:rPr>
        <w:t xml:space="preserve"> dana od dana isteka roka važenja, pod uvjetom da su u tom roku uspješno izvršene sve ugovorne obveze.</w:t>
      </w:r>
    </w:p>
    <w:p w:rsidR="00D1210C" w:rsidRPr="00642F94" w:rsidRDefault="00D1210C" w:rsidP="00D1210C">
      <w:pPr>
        <w:spacing w:after="0" w:line="240" w:lineRule="auto"/>
        <w:ind w:firstLine="360"/>
        <w:jc w:val="both"/>
        <w:rPr>
          <w:rFonts w:ascii="Arial" w:eastAsia="Times New Roman" w:hAnsi="Arial" w:cs="Arial"/>
          <w:lang w:bidi="en-US"/>
        </w:rPr>
      </w:pPr>
    </w:p>
    <w:p w:rsidR="00D1210C" w:rsidRPr="00642F94" w:rsidRDefault="00D1210C" w:rsidP="00D1210C">
      <w:pPr>
        <w:spacing w:after="0" w:line="240" w:lineRule="auto"/>
        <w:ind w:left="5760" w:firstLine="720"/>
        <w:jc w:val="both"/>
        <w:rPr>
          <w:rFonts w:ascii="Arial" w:eastAsia="Times New Roman" w:hAnsi="Arial" w:cs="Arial"/>
          <w:lang w:bidi="en-US"/>
        </w:rPr>
      </w:pPr>
    </w:p>
    <w:p w:rsidR="00D1210C" w:rsidRPr="00642F94" w:rsidRDefault="00D1210C" w:rsidP="00D1210C">
      <w:pPr>
        <w:spacing w:after="0" w:line="240" w:lineRule="auto"/>
        <w:ind w:right="282"/>
        <w:rPr>
          <w:rFonts w:ascii="Arial" w:eastAsia="Times New Roman" w:hAnsi="Arial" w:cs="Arial"/>
          <w:lang w:bidi="en-US"/>
        </w:rPr>
      </w:pPr>
      <w:r w:rsidRPr="00642F94">
        <w:rPr>
          <w:rFonts w:ascii="Arial" w:eastAsia="Times New Roman" w:hAnsi="Arial" w:cs="Arial"/>
          <w:lang w:bidi="en-US"/>
        </w:rPr>
        <w:tab/>
      </w:r>
      <w:r w:rsidRPr="00B172C0">
        <w:rPr>
          <w:rFonts w:ascii="Arial" w:eastAsia="Times New Roman" w:hAnsi="Arial" w:cs="Arial"/>
          <w:sz w:val="16"/>
          <w:szCs w:val="16"/>
          <w:highlight w:val="yellow"/>
          <w:lang w:bidi="en-US"/>
        </w:rPr>
        <w:t>(naziv i sjedište banke)</w:t>
      </w:r>
      <w:r w:rsidRPr="00B172C0">
        <w:rPr>
          <w:rFonts w:ascii="Arial" w:eastAsia="Times New Roman" w:hAnsi="Arial" w:cs="Arial"/>
          <w:sz w:val="16"/>
          <w:szCs w:val="16"/>
          <w:highlight w:val="yellow"/>
          <w:lang w:bidi="en-US"/>
        </w:rPr>
        <w:tab/>
      </w:r>
      <w:r w:rsidRPr="00B172C0">
        <w:rPr>
          <w:rFonts w:ascii="Arial" w:eastAsia="Times New Roman" w:hAnsi="Arial" w:cs="Arial"/>
          <w:highlight w:val="yellow"/>
          <w:lang w:bidi="en-US"/>
        </w:rPr>
        <w:t xml:space="preserve">           </w:t>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t xml:space="preserve">    </w:t>
      </w:r>
      <w:r w:rsidRPr="00B172C0">
        <w:rPr>
          <w:rFonts w:ascii="Arial" w:eastAsia="Times New Roman" w:hAnsi="Arial" w:cs="Arial"/>
          <w:sz w:val="16"/>
          <w:szCs w:val="16"/>
          <w:highlight w:val="yellow"/>
          <w:lang w:bidi="en-US"/>
        </w:rPr>
        <w:t>(potpis ovlaštene osobe)</w:t>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r>
      <w:r w:rsidRPr="00B172C0">
        <w:rPr>
          <w:rFonts w:ascii="Arial" w:eastAsia="Times New Roman" w:hAnsi="Arial" w:cs="Arial"/>
          <w:highlight w:val="yellow"/>
          <w:lang w:bidi="en-US"/>
        </w:rPr>
        <w:tab/>
        <w:t xml:space="preserve">                 M.P.</w:t>
      </w:r>
      <w:r w:rsidRPr="00642F94">
        <w:rPr>
          <w:rFonts w:ascii="Arial" w:eastAsia="Times New Roman" w:hAnsi="Arial" w:cs="Arial"/>
          <w:lang w:bidi="en-US"/>
        </w:rPr>
        <w:tab/>
      </w:r>
      <w:r w:rsidRPr="00642F94">
        <w:rPr>
          <w:rFonts w:ascii="Arial" w:eastAsia="Times New Roman" w:hAnsi="Arial" w:cs="Arial"/>
          <w:lang w:bidi="en-US"/>
        </w:rPr>
        <w:tab/>
      </w:r>
      <w:r w:rsidRPr="00642F94">
        <w:rPr>
          <w:rFonts w:ascii="Arial" w:eastAsia="Times New Roman" w:hAnsi="Arial" w:cs="Arial"/>
          <w:lang w:bidi="en-US"/>
        </w:rPr>
        <w:tab/>
      </w:r>
      <w:r w:rsidRPr="00642F94">
        <w:rPr>
          <w:rFonts w:ascii="Arial" w:eastAsia="Times New Roman" w:hAnsi="Arial" w:cs="Arial"/>
          <w:lang w:bidi="en-US"/>
        </w:rPr>
        <w:tab/>
      </w:r>
      <w:r w:rsidRPr="00642F94">
        <w:rPr>
          <w:rFonts w:ascii="Arial" w:eastAsia="Times New Roman" w:hAnsi="Arial" w:cs="Arial"/>
          <w:lang w:bidi="en-US"/>
        </w:rPr>
        <w:tab/>
      </w:r>
      <w:r w:rsidRPr="00642F94">
        <w:rPr>
          <w:rFonts w:ascii="Arial" w:eastAsia="Times New Roman" w:hAnsi="Arial" w:cs="Arial"/>
          <w:sz w:val="16"/>
          <w:szCs w:val="16"/>
          <w:lang w:bidi="en-US"/>
        </w:rPr>
        <w:tab/>
      </w:r>
    </w:p>
    <w:p w:rsidR="00D1210C" w:rsidRPr="00642F94" w:rsidRDefault="00D1210C" w:rsidP="00D1210C">
      <w:pPr>
        <w:spacing w:after="0" w:line="240" w:lineRule="auto"/>
        <w:ind w:left="1440" w:right="282" w:firstLine="360"/>
        <w:rPr>
          <w:rFonts w:ascii="Arial" w:eastAsia="Times New Roman" w:hAnsi="Arial" w:cs="Arial"/>
          <w:lang w:bidi="en-US"/>
        </w:rPr>
      </w:pPr>
    </w:p>
    <w:p w:rsidR="00D1210C" w:rsidRPr="00642F94" w:rsidRDefault="00D1210C" w:rsidP="00D1210C">
      <w:pPr>
        <w:spacing w:after="0" w:line="240" w:lineRule="auto"/>
        <w:ind w:firstLine="360"/>
        <w:jc w:val="both"/>
        <w:rPr>
          <w:rFonts w:ascii="Arial" w:eastAsia="Times New Roman" w:hAnsi="Arial" w:cs="Arial"/>
          <w:b/>
          <w:lang w:bidi="en-US"/>
        </w:rPr>
      </w:pPr>
    </w:p>
    <w:p w:rsidR="00D1210C" w:rsidRPr="00642F94" w:rsidRDefault="00D1210C" w:rsidP="00D1210C">
      <w:pPr>
        <w:spacing w:after="0" w:line="240" w:lineRule="auto"/>
        <w:ind w:left="360"/>
        <w:jc w:val="both"/>
        <w:rPr>
          <w:rFonts w:ascii="Arial" w:eastAsia="Times New Roman" w:hAnsi="Arial" w:cs="Arial"/>
          <w:b/>
          <w:lang w:bidi="en-US"/>
        </w:rPr>
      </w:pPr>
    </w:p>
    <w:p w:rsidR="00D1210C" w:rsidRPr="00642F94" w:rsidRDefault="00D1210C" w:rsidP="00D1210C">
      <w:pPr>
        <w:spacing w:after="0" w:line="240" w:lineRule="auto"/>
        <w:ind w:left="360"/>
        <w:jc w:val="both"/>
        <w:rPr>
          <w:rFonts w:ascii="Arial" w:eastAsia="Times New Roman" w:hAnsi="Arial" w:cs="Arial"/>
          <w:b/>
          <w:lang w:bidi="en-US"/>
        </w:rPr>
      </w:pPr>
    </w:p>
    <w:p w:rsidR="00D1210C" w:rsidRPr="00642F94" w:rsidRDefault="00D1210C" w:rsidP="00D1210C">
      <w:pPr>
        <w:spacing w:after="0" w:line="240" w:lineRule="auto"/>
        <w:ind w:left="360"/>
        <w:jc w:val="both"/>
        <w:rPr>
          <w:rFonts w:ascii="Arial" w:eastAsia="Times New Roman" w:hAnsi="Arial" w:cs="Arial"/>
          <w:b/>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Del="0071636B" w:rsidRDefault="00D1210C" w:rsidP="00D1210C">
      <w:pPr>
        <w:spacing w:after="0" w:line="240" w:lineRule="auto"/>
        <w:jc w:val="both"/>
        <w:rPr>
          <w:del w:id="115" w:author="Celar Drazen" w:date="2021-03-17T17:04:00Z"/>
          <w:rFonts w:ascii="Arial" w:eastAsia="Times New Roman" w:hAnsi="Arial" w:cs="Arial"/>
          <w:i/>
          <w:lang w:bidi="en-US"/>
        </w:rPr>
      </w:pPr>
    </w:p>
    <w:p w:rsidR="00D1210C" w:rsidRPr="00642F94" w:rsidDel="0071636B" w:rsidRDefault="00D1210C" w:rsidP="00D1210C">
      <w:pPr>
        <w:spacing w:after="0" w:line="240" w:lineRule="auto"/>
        <w:jc w:val="both"/>
        <w:rPr>
          <w:del w:id="116" w:author="Celar Drazen" w:date="2021-03-17T17:04:00Z"/>
          <w:rFonts w:ascii="Arial" w:eastAsia="Times New Roman" w:hAnsi="Arial" w:cs="Arial"/>
          <w:i/>
          <w:lang w:bidi="en-US"/>
        </w:rPr>
      </w:pPr>
    </w:p>
    <w:p w:rsidR="00D1210C" w:rsidRPr="00642F94" w:rsidDel="0071636B" w:rsidRDefault="00D1210C" w:rsidP="00D1210C">
      <w:pPr>
        <w:spacing w:after="0" w:line="240" w:lineRule="auto"/>
        <w:jc w:val="both"/>
        <w:rPr>
          <w:del w:id="117" w:author="Celar Drazen" w:date="2021-03-17T17:04:00Z"/>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RDefault="00D1210C" w:rsidP="00D1210C">
      <w:pPr>
        <w:spacing w:after="0" w:line="240" w:lineRule="auto"/>
        <w:jc w:val="both"/>
        <w:rPr>
          <w:rFonts w:ascii="Arial" w:eastAsia="Times New Roman" w:hAnsi="Arial" w:cs="Arial"/>
          <w:i/>
          <w:lang w:bidi="en-US"/>
        </w:rPr>
      </w:pPr>
    </w:p>
    <w:p w:rsidR="00D1210C" w:rsidRPr="00642F94" w:rsidDel="0071636B" w:rsidRDefault="00D1210C" w:rsidP="00D1210C">
      <w:pPr>
        <w:spacing w:after="0" w:line="240" w:lineRule="auto"/>
        <w:jc w:val="both"/>
        <w:rPr>
          <w:del w:id="118" w:author="Celar Drazen" w:date="2021-03-17T17:04:00Z"/>
          <w:rFonts w:ascii="Arial" w:eastAsia="Times New Roman" w:hAnsi="Arial" w:cs="Arial"/>
          <w:i/>
          <w:lang w:bidi="en-US"/>
        </w:rPr>
      </w:pPr>
      <w:r w:rsidRPr="00642F94">
        <w:rPr>
          <w:rFonts w:ascii="Arial" w:eastAsia="Times New Roman" w:hAnsi="Arial" w:cs="Arial"/>
          <w:i/>
          <w:lang w:bidi="en-US"/>
        </w:rPr>
        <w:t>NAPOMENA:</w:t>
      </w:r>
      <w:r w:rsidRPr="00642F94">
        <w:rPr>
          <w:rFonts w:ascii="Arial" w:eastAsia="Times New Roman" w:hAnsi="Arial" w:cs="Arial"/>
          <w:lang w:bidi="en-US"/>
        </w:rPr>
        <w:t xml:space="preserve"> </w:t>
      </w:r>
      <w:r w:rsidRPr="00642F94">
        <w:rPr>
          <w:rFonts w:ascii="Arial" w:eastAsia="Times New Roman" w:hAnsi="Arial" w:cs="Arial"/>
          <w:i/>
          <w:lang w:bidi="en-US"/>
        </w:rPr>
        <w:t>Naručitelj će prihvatiti samo onu izvornu garanciju banke koja u cijelosti sadržava tekst ovog obrasca</w:t>
      </w:r>
    </w:p>
    <w:p w:rsidR="00D1210C" w:rsidRPr="00642F94" w:rsidDel="0071636B" w:rsidRDefault="00D1210C" w:rsidP="0071636B">
      <w:pPr>
        <w:spacing w:after="0" w:line="240" w:lineRule="auto"/>
        <w:jc w:val="both"/>
        <w:rPr>
          <w:del w:id="119" w:author="Celar Drazen" w:date="2021-03-17T17:04:00Z"/>
          <w:rFonts w:ascii="Arial" w:eastAsia="Times New Roman" w:hAnsi="Arial" w:cs="Arial"/>
          <w:b/>
          <w:i/>
          <w:iCs/>
          <w:lang w:bidi="en-US"/>
        </w:rPr>
        <w:pPrChange w:id="120" w:author="Celar Drazen" w:date="2021-03-17T17:04:00Z">
          <w:pPr>
            <w:spacing w:after="0" w:line="240" w:lineRule="auto"/>
          </w:pPr>
        </w:pPrChange>
      </w:pPr>
      <w:del w:id="121" w:author="Celar Drazen" w:date="2021-03-17T17:04:00Z">
        <w:r w:rsidRPr="00642F94" w:rsidDel="0071636B">
          <w:rPr>
            <w:rFonts w:ascii="Arial" w:eastAsia="Times New Roman" w:hAnsi="Arial" w:cs="Arial"/>
            <w:i/>
            <w:lang w:bidi="en-US"/>
          </w:rPr>
          <w:br w:type="page"/>
        </w:r>
        <w:r w:rsidDel="0071636B">
          <w:rPr>
            <w:rFonts w:ascii="Arial" w:eastAsia="Times New Roman" w:hAnsi="Arial" w:cs="Arial"/>
            <w:b/>
            <w:i/>
            <w:iCs/>
            <w:lang w:bidi="en-US"/>
          </w:rPr>
          <w:lastRenderedPageBreak/>
          <w:delText>Prilog  2</w:delText>
        </w:r>
        <w:r w:rsidRPr="00642F94" w:rsidDel="0071636B">
          <w:rPr>
            <w:rFonts w:ascii="Arial" w:eastAsia="Times New Roman" w:hAnsi="Arial" w:cs="Arial"/>
            <w:b/>
            <w:i/>
            <w:iCs/>
            <w:lang w:bidi="en-US"/>
          </w:rPr>
          <w:delText xml:space="preserve">a -bankarska garancije za </w:delText>
        </w:r>
        <w:r w:rsidR="008B5B41" w:rsidRPr="008B5B41" w:rsidDel="0071636B">
          <w:rPr>
            <w:rFonts w:ascii="Arial" w:eastAsia="Times New Roman" w:hAnsi="Arial" w:cs="Arial"/>
            <w:b/>
            <w:i/>
            <w:iCs/>
            <w:lang w:bidi="en-US"/>
          </w:rPr>
          <w:delText>period pružanja garantnog roka, savjetodavnih usluga, usluga nadzora i izrade izvještaja</w:delText>
        </w:r>
      </w:del>
    </w:p>
    <w:p w:rsidR="00D1210C" w:rsidRPr="00642F94" w:rsidDel="0071636B" w:rsidRDefault="00D1210C" w:rsidP="0071636B">
      <w:pPr>
        <w:rPr>
          <w:del w:id="122" w:author="Celar Drazen" w:date="2021-03-17T17:04:00Z"/>
          <w:rFonts w:ascii="Arial" w:eastAsia="Times New Roman" w:hAnsi="Arial" w:cs="Arial"/>
          <w:lang w:bidi="en-US"/>
        </w:rPr>
        <w:pPrChange w:id="123" w:author="Celar Drazen" w:date="2021-03-17T17:04:00Z">
          <w:pPr>
            <w:spacing w:after="0" w:line="240" w:lineRule="auto"/>
          </w:pPr>
        </w:pPrChange>
      </w:pPr>
    </w:p>
    <w:p w:rsidR="00D1210C" w:rsidRPr="00642F94" w:rsidDel="0071636B" w:rsidRDefault="00D1210C" w:rsidP="0071636B">
      <w:pPr>
        <w:rPr>
          <w:del w:id="124" w:author="Celar Drazen" w:date="2021-03-17T17:04:00Z"/>
          <w:rFonts w:ascii="Arial" w:eastAsia="Times New Roman" w:hAnsi="Arial" w:cs="Arial"/>
          <w:lang w:bidi="en-US"/>
        </w:rPr>
        <w:pPrChange w:id="125" w:author="Celar Drazen" w:date="2021-03-17T17:04:00Z">
          <w:pPr>
            <w:spacing w:after="0" w:line="240" w:lineRule="auto"/>
          </w:pPr>
        </w:pPrChange>
      </w:pPr>
      <w:del w:id="126" w:author="Celar Drazen" w:date="2021-03-17T17:04:00Z">
        <w:r w:rsidRPr="00642F94" w:rsidDel="0071636B">
          <w:rPr>
            <w:rFonts w:ascii="Arial" w:eastAsia="Calibri" w:hAnsi="Arial" w:cs="Arial"/>
            <w:b/>
            <w:sz w:val="24"/>
            <w:u w:val="single"/>
            <w:lang w:bidi="en-US"/>
          </w:rPr>
          <w:delText xml:space="preserve">GARANCIJA ZA </w:delText>
        </w:r>
        <w:r w:rsidR="008B5B41" w:rsidRPr="008B5B41" w:rsidDel="0071636B">
          <w:rPr>
            <w:rFonts w:ascii="Arial" w:eastAsia="Calibri" w:hAnsi="Arial" w:cs="Arial"/>
            <w:b/>
            <w:sz w:val="24"/>
            <w:u w:val="single"/>
            <w:lang w:bidi="en-US"/>
          </w:rPr>
          <w:delText xml:space="preserve">PERIOD PRUŽANJA GARANTNOG ROKA, SAVJETODAVNIH USLUGA, USLUGA NADZORA I IZRADE IZVJEŠTAJA </w:delText>
        </w:r>
      </w:del>
    </w:p>
    <w:p w:rsidR="00D1210C" w:rsidRPr="00B172C0" w:rsidDel="0071636B" w:rsidRDefault="00D1210C" w:rsidP="0071636B">
      <w:pPr>
        <w:rPr>
          <w:del w:id="127" w:author="Celar Drazen" w:date="2021-03-17T17:04:00Z"/>
          <w:rFonts w:ascii="Arial" w:eastAsia="Times New Roman" w:hAnsi="Arial" w:cs="Arial"/>
          <w:highlight w:val="yellow"/>
          <w:lang w:bidi="en-US"/>
        </w:rPr>
        <w:pPrChange w:id="128" w:author="Celar Drazen" w:date="2021-03-17T17:04:00Z">
          <w:pPr>
            <w:spacing w:after="0" w:line="240" w:lineRule="auto"/>
            <w:ind w:firstLine="360"/>
          </w:pPr>
        </w:pPrChange>
      </w:pPr>
      <w:del w:id="129" w:author="Celar Drazen" w:date="2021-03-17T17:04:00Z">
        <w:r w:rsidRPr="00B172C0" w:rsidDel="0071636B">
          <w:rPr>
            <w:rFonts w:ascii="Arial" w:eastAsia="Times New Roman" w:hAnsi="Arial" w:cs="Arial"/>
            <w:highlight w:val="yellow"/>
            <w:lang w:bidi="en-US"/>
          </w:rPr>
          <w:delText>__________________________</w:delText>
        </w:r>
      </w:del>
    </w:p>
    <w:p w:rsidR="00D1210C" w:rsidRPr="00B172C0" w:rsidDel="0071636B" w:rsidRDefault="00D1210C" w:rsidP="0071636B">
      <w:pPr>
        <w:rPr>
          <w:del w:id="130" w:author="Celar Drazen" w:date="2021-03-17T17:04:00Z"/>
          <w:rFonts w:ascii="Arial" w:eastAsia="Times New Roman" w:hAnsi="Arial" w:cs="Arial"/>
          <w:sz w:val="16"/>
          <w:szCs w:val="16"/>
          <w:highlight w:val="yellow"/>
          <w:lang w:bidi="en-US"/>
        </w:rPr>
        <w:pPrChange w:id="131" w:author="Celar Drazen" w:date="2021-03-17T17:04:00Z">
          <w:pPr>
            <w:spacing w:after="0" w:line="240" w:lineRule="auto"/>
            <w:ind w:firstLine="360"/>
          </w:pPr>
        </w:pPrChange>
      </w:pPr>
      <w:del w:id="132" w:author="Celar Drazen" w:date="2021-03-17T17:04:00Z">
        <w:r w:rsidRPr="00B172C0" w:rsidDel="0071636B">
          <w:rPr>
            <w:rFonts w:ascii="Arial" w:eastAsia="Times New Roman" w:hAnsi="Arial" w:cs="Arial"/>
            <w:sz w:val="16"/>
            <w:szCs w:val="16"/>
            <w:highlight w:val="yellow"/>
            <w:lang w:bidi="en-US"/>
          </w:rPr>
          <w:delText>(naziv i sjedište banke)</w:delText>
        </w:r>
      </w:del>
    </w:p>
    <w:p w:rsidR="00D1210C" w:rsidRPr="00B172C0" w:rsidDel="0071636B" w:rsidRDefault="00D1210C" w:rsidP="0071636B">
      <w:pPr>
        <w:rPr>
          <w:del w:id="133" w:author="Celar Drazen" w:date="2021-03-17T17:04:00Z"/>
          <w:rFonts w:ascii="Arial" w:eastAsia="Times New Roman" w:hAnsi="Arial" w:cs="Arial"/>
          <w:highlight w:val="yellow"/>
          <w:lang w:bidi="en-US"/>
        </w:rPr>
        <w:pPrChange w:id="134" w:author="Celar Drazen" w:date="2021-03-17T17:04:00Z">
          <w:pPr>
            <w:spacing w:after="0" w:line="240" w:lineRule="auto"/>
            <w:ind w:firstLine="360"/>
          </w:pPr>
        </w:pPrChange>
      </w:pPr>
    </w:p>
    <w:p w:rsidR="00D1210C" w:rsidRPr="00B172C0" w:rsidDel="0071636B" w:rsidRDefault="00D1210C" w:rsidP="0071636B">
      <w:pPr>
        <w:rPr>
          <w:del w:id="135" w:author="Celar Drazen" w:date="2021-03-17T17:04:00Z"/>
          <w:rFonts w:ascii="Arial" w:eastAsia="Times New Roman" w:hAnsi="Arial" w:cs="Arial"/>
          <w:highlight w:val="yellow"/>
          <w:lang w:bidi="en-US"/>
        </w:rPr>
        <w:pPrChange w:id="136" w:author="Celar Drazen" w:date="2021-03-17T17:04:00Z">
          <w:pPr>
            <w:spacing w:after="0" w:line="240" w:lineRule="auto"/>
            <w:ind w:firstLine="360"/>
          </w:pPr>
        </w:pPrChange>
      </w:pPr>
      <w:del w:id="137" w:author="Celar Drazen" w:date="2021-03-17T17:04:00Z">
        <w:r w:rsidRPr="00B172C0" w:rsidDel="0071636B">
          <w:rPr>
            <w:rFonts w:ascii="Arial" w:eastAsia="Times New Roman" w:hAnsi="Arial" w:cs="Arial"/>
            <w:highlight w:val="yellow"/>
            <w:lang w:bidi="en-US"/>
          </w:rPr>
          <w:delText>Broj: ______________________</w:delText>
        </w:r>
      </w:del>
    </w:p>
    <w:p w:rsidR="00D1210C" w:rsidRPr="00B172C0" w:rsidDel="0071636B" w:rsidRDefault="00D1210C" w:rsidP="0071636B">
      <w:pPr>
        <w:rPr>
          <w:del w:id="138" w:author="Celar Drazen" w:date="2021-03-17T17:04:00Z"/>
          <w:rFonts w:ascii="Arial" w:eastAsia="Times New Roman" w:hAnsi="Arial" w:cs="Arial"/>
          <w:highlight w:val="yellow"/>
          <w:lang w:bidi="en-US"/>
        </w:rPr>
        <w:pPrChange w:id="139" w:author="Celar Drazen" w:date="2021-03-17T17:04:00Z">
          <w:pPr>
            <w:spacing w:after="0" w:line="240" w:lineRule="auto"/>
            <w:ind w:firstLine="360"/>
          </w:pPr>
        </w:pPrChange>
      </w:pPr>
    </w:p>
    <w:p w:rsidR="00D1210C" w:rsidRPr="00B172C0" w:rsidDel="0071636B" w:rsidRDefault="00D1210C" w:rsidP="0071636B">
      <w:pPr>
        <w:rPr>
          <w:del w:id="140" w:author="Celar Drazen" w:date="2021-03-17T17:04:00Z"/>
          <w:rFonts w:ascii="Arial" w:eastAsia="Times New Roman" w:hAnsi="Arial" w:cs="Arial"/>
          <w:highlight w:val="yellow"/>
          <w:lang w:bidi="en-US"/>
        </w:rPr>
        <w:pPrChange w:id="141" w:author="Celar Drazen" w:date="2021-03-17T17:04:00Z">
          <w:pPr>
            <w:spacing w:after="0" w:line="240" w:lineRule="auto"/>
            <w:ind w:firstLine="360"/>
          </w:pPr>
        </w:pPrChange>
      </w:pPr>
      <w:del w:id="142" w:author="Celar Drazen" w:date="2021-03-17T17:04:00Z">
        <w:r w:rsidRPr="00B172C0" w:rsidDel="0071636B">
          <w:rPr>
            <w:rFonts w:ascii="Arial" w:eastAsia="Times New Roman" w:hAnsi="Arial" w:cs="Arial"/>
            <w:highlight w:val="yellow"/>
            <w:lang w:bidi="en-US"/>
          </w:rPr>
          <w:delText xml:space="preserve"> ______________ , _________.</w:delText>
        </w:r>
      </w:del>
    </w:p>
    <w:p w:rsidR="00D1210C" w:rsidRPr="00B172C0" w:rsidDel="0071636B" w:rsidRDefault="00D1210C" w:rsidP="0071636B">
      <w:pPr>
        <w:rPr>
          <w:del w:id="143" w:author="Celar Drazen" w:date="2021-03-17T17:04:00Z"/>
          <w:rFonts w:ascii="Arial" w:eastAsia="Times New Roman" w:hAnsi="Arial" w:cs="Arial"/>
          <w:sz w:val="16"/>
          <w:szCs w:val="16"/>
          <w:highlight w:val="yellow"/>
          <w:lang w:bidi="en-US"/>
        </w:rPr>
        <w:pPrChange w:id="144" w:author="Celar Drazen" w:date="2021-03-17T17:04:00Z">
          <w:pPr>
            <w:spacing w:after="0" w:line="240" w:lineRule="auto"/>
            <w:ind w:firstLine="360"/>
          </w:pPr>
        </w:pPrChange>
      </w:pPr>
      <w:del w:id="145" w:author="Celar Drazen" w:date="2021-03-17T17:04:00Z">
        <w:r w:rsidRPr="00B172C0" w:rsidDel="0071636B">
          <w:rPr>
            <w:rFonts w:ascii="Arial" w:eastAsia="Times New Roman" w:hAnsi="Arial" w:cs="Arial"/>
            <w:sz w:val="16"/>
            <w:szCs w:val="16"/>
            <w:highlight w:val="yellow"/>
            <w:lang w:bidi="en-US"/>
          </w:rPr>
          <w:tab/>
        </w:r>
        <w:r w:rsidRPr="00B172C0" w:rsidDel="0071636B">
          <w:rPr>
            <w:rFonts w:ascii="Arial" w:eastAsia="Times New Roman" w:hAnsi="Arial" w:cs="Arial"/>
            <w:sz w:val="16"/>
            <w:szCs w:val="16"/>
            <w:highlight w:val="yellow"/>
            <w:lang w:bidi="en-US"/>
          </w:rPr>
          <w:tab/>
          <w:delText xml:space="preserve">  (mjesto i datum)</w:delText>
        </w:r>
      </w:del>
    </w:p>
    <w:p w:rsidR="00D1210C" w:rsidRPr="00B172C0" w:rsidDel="0071636B" w:rsidRDefault="00D1210C" w:rsidP="0071636B">
      <w:pPr>
        <w:rPr>
          <w:del w:id="146" w:author="Celar Drazen" w:date="2021-03-17T17:04:00Z"/>
          <w:rFonts w:ascii="Arial" w:eastAsia="Times New Roman" w:hAnsi="Arial" w:cs="Arial"/>
          <w:sz w:val="16"/>
          <w:szCs w:val="16"/>
          <w:highlight w:val="yellow"/>
          <w:lang w:bidi="en-US"/>
        </w:rPr>
        <w:pPrChange w:id="147" w:author="Celar Drazen" w:date="2021-03-17T17:04:00Z">
          <w:pPr>
            <w:spacing w:after="0" w:line="240" w:lineRule="auto"/>
            <w:ind w:firstLine="360"/>
          </w:pPr>
        </w:pPrChange>
      </w:pPr>
    </w:p>
    <w:p w:rsidR="00D1210C" w:rsidRPr="00B172C0" w:rsidDel="0071636B" w:rsidRDefault="00D1210C" w:rsidP="0071636B">
      <w:pPr>
        <w:rPr>
          <w:del w:id="148" w:author="Celar Drazen" w:date="2021-03-17T17:04:00Z"/>
          <w:rFonts w:ascii="Arial" w:eastAsia="Times New Roman" w:hAnsi="Arial" w:cs="Arial"/>
          <w:highlight w:val="yellow"/>
          <w:lang w:bidi="en-US"/>
        </w:rPr>
        <w:pPrChange w:id="149" w:author="Celar Drazen" w:date="2021-03-17T17:04:00Z">
          <w:pPr>
            <w:spacing w:after="0" w:line="240" w:lineRule="auto"/>
            <w:ind w:firstLine="360"/>
            <w:jc w:val="both"/>
          </w:pPr>
        </w:pPrChange>
      </w:pPr>
    </w:p>
    <w:p w:rsidR="00D1210C" w:rsidRPr="00B172C0" w:rsidDel="0071636B" w:rsidRDefault="00D1210C" w:rsidP="0071636B">
      <w:pPr>
        <w:rPr>
          <w:del w:id="150" w:author="Celar Drazen" w:date="2021-03-17T17:04:00Z"/>
          <w:rFonts w:ascii="Arial" w:eastAsia="Times New Roman" w:hAnsi="Arial" w:cs="Arial"/>
          <w:highlight w:val="yellow"/>
          <w:lang w:bidi="en-US"/>
        </w:rPr>
        <w:pPrChange w:id="151" w:author="Celar Drazen" w:date="2021-03-17T17:04:00Z">
          <w:pPr>
            <w:spacing w:after="0" w:line="240" w:lineRule="auto"/>
            <w:ind w:firstLine="360"/>
            <w:jc w:val="both"/>
          </w:pPr>
        </w:pPrChange>
      </w:pPr>
    </w:p>
    <w:p w:rsidR="00D1210C" w:rsidRPr="00B172C0" w:rsidDel="0071636B" w:rsidRDefault="00D1210C" w:rsidP="0071636B">
      <w:pPr>
        <w:rPr>
          <w:del w:id="152" w:author="Celar Drazen" w:date="2021-03-17T17:04:00Z"/>
          <w:rFonts w:ascii="Arial" w:eastAsia="Times New Roman" w:hAnsi="Arial" w:cs="Arial"/>
          <w:highlight w:val="yellow"/>
          <w:lang w:bidi="en-US"/>
        </w:rPr>
        <w:pPrChange w:id="153" w:author="Celar Drazen" w:date="2021-03-17T17:04:00Z">
          <w:pPr>
            <w:widowControl w:val="0"/>
            <w:numPr>
              <w:numId w:val="11"/>
            </w:numPr>
            <w:tabs>
              <w:tab w:val="left" w:pos="284"/>
              <w:tab w:val="num" w:pos="1080"/>
            </w:tabs>
            <w:spacing w:after="0" w:line="240" w:lineRule="auto"/>
            <w:ind w:left="1080" w:hanging="360"/>
            <w:jc w:val="both"/>
          </w:pPr>
        </w:pPrChange>
      </w:pPr>
      <w:del w:id="154" w:author="Celar Drazen" w:date="2021-03-17T17:04:00Z">
        <w:r w:rsidRPr="00B172C0" w:rsidDel="0071636B">
          <w:rPr>
            <w:rFonts w:ascii="Arial" w:eastAsia="Times New Roman" w:hAnsi="Arial" w:cs="Arial"/>
            <w:highlight w:val="yellow"/>
            <w:lang w:bidi="en-US"/>
          </w:rPr>
          <w:delText xml:space="preserve">Na zahtjev ___________________________________________, a u skladu s </w:delText>
        </w:r>
      </w:del>
    </w:p>
    <w:p w:rsidR="00D1210C" w:rsidRPr="00B172C0" w:rsidDel="0071636B" w:rsidRDefault="00D1210C" w:rsidP="0071636B">
      <w:pPr>
        <w:rPr>
          <w:del w:id="155" w:author="Celar Drazen" w:date="2021-03-17T17:04:00Z"/>
          <w:rFonts w:ascii="Arial" w:eastAsia="Times New Roman" w:hAnsi="Arial" w:cs="Arial"/>
          <w:highlight w:val="yellow"/>
          <w:lang w:bidi="en-US"/>
        </w:rPr>
        <w:pPrChange w:id="156" w:author="Celar Drazen" w:date="2021-03-17T17:04:00Z">
          <w:pPr>
            <w:widowControl w:val="0"/>
            <w:tabs>
              <w:tab w:val="left" w:pos="284"/>
            </w:tabs>
            <w:spacing w:after="0" w:line="240" w:lineRule="auto"/>
            <w:ind w:left="1080"/>
            <w:jc w:val="both"/>
          </w:pPr>
        </w:pPrChange>
      </w:pPr>
      <w:del w:id="157" w:author="Celar Drazen" w:date="2021-03-17T17:04:00Z">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delText xml:space="preserve">                                          </w:delText>
        </w:r>
        <w:r w:rsidRPr="00B172C0" w:rsidDel="0071636B">
          <w:rPr>
            <w:rFonts w:ascii="Arial" w:eastAsia="Times New Roman" w:hAnsi="Arial" w:cs="Arial"/>
            <w:sz w:val="16"/>
            <w:szCs w:val="16"/>
            <w:highlight w:val="yellow"/>
            <w:lang w:bidi="en-US"/>
          </w:rPr>
          <w:delText>(naziv izvođača)</w:delText>
        </w:r>
      </w:del>
    </w:p>
    <w:p w:rsidR="00D1210C" w:rsidRPr="00B172C0" w:rsidDel="0071636B" w:rsidRDefault="00D1210C" w:rsidP="0071636B">
      <w:pPr>
        <w:rPr>
          <w:del w:id="158" w:author="Celar Drazen" w:date="2021-03-17T17:04:00Z"/>
          <w:rFonts w:ascii="Arial" w:eastAsia="Times New Roman" w:hAnsi="Arial" w:cs="Arial"/>
          <w:highlight w:val="yellow"/>
          <w:lang w:bidi="en-US"/>
        </w:rPr>
        <w:pPrChange w:id="159" w:author="Celar Drazen" w:date="2021-03-17T17:04:00Z">
          <w:pPr>
            <w:spacing w:after="0" w:line="240" w:lineRule="auto"/>
            <w:jc w:val="both"/>
          </w:pPr>
        </w:pPrChange>
      </w:pPr>
      <w:del w:id="160" w:author="Celar Drazen" w:date="2021-03-17T17:04:00Z">
        <w:r w:rsidRPr="00B172C0" w:rsidDel="0071636B">
          <w:rPr>
            <w:rFonts w:ascii="Arial" w:eastAsia="Times New Roman" w:hAnsi="Arial" w:cs="Arial"/>
            <w:highlight w:val="yellow"/>
            <w:lang w:bidi="en-US"/>
          </w:rPr>
          <w:delText>Ugovorom o _____________________________, br. __________________ Naručitelju      ________    i z d a j e    s e</w:delText>
        </w:r>
      </w:del>
    </w:p>
    <w:p w:rsidR="00D1210C" w:rsidRPr="00B172C0" w:rsidDel="0071636B" w:rsidRDefault="00D1210C" w:rsidP="0071636B">
      <w:pPr>
        <w:rPr>
          <w:del w:id="161" w:author="Celar Drazen" w:date="2021-03-17T17:04:00Z"/>
          <w:rFonts w:ascii="Arial" w:eastAsia="Times New Roman" w:hAnsi="Arial" w:cs="Arial"/>
          <w:b/>
          <w:highlight w:val="yellow"/>
          <w:lang w:bidi="en-US"/>
        </w:rPr>
        <w:pPrChange w:id="162" w:author="Celar Drazen" w:date="2021-03-17T17:04:00Z">
          <w:pPr>
            <w:spacing w:after="0" w:line="240" w:lineRule="auto"/>
            <w:ind w:firstLine="360"/>
            <w:jc w:val="both"/>
          </w:pPr>
        </w:pPrChange>
      </w:pPr>
    </w:p>
    <w:p w:rsidR="00D1210C" w:rsidRPr="00B172C0" w:rsidDel="0071636B" w:rsidRDefault="00D1210C" w:rsidP="0071636B">
      <w:pPr>
        <w:rPr>
          <w:del w:id="163" w:author="Celar Drazen" w:date="2021-03-17T17:04:00Z"/>
          <w:rFonts w:ascii="Arial" w:eastAsia="Times New Roman" w:hAnsi="Arial" w:cs="Arial"/>
          <w:highlight w:val="yellow"/>
          <w:lang w:bidi="en-US"/>
        </w:rPr>
        <w:pPrChange w:id="164" w:author="Celar Drazen" w:date="2021-03-17T17:04:00Z">
          <w:pPr>
            <w:spacing w:after="0" w:line="240" w:lineRule="auto"/>
            <w:ind w:left="1440" w:firstLine="720"/>
            <w:jc w:val="both"/>
          </w:pPr>
        </w:pPrChange>
      </w:pPr>
      <w:del w:id="165" w:author="Celar Drazen" w:date="2021-03-17T17:04:00Z">
        <w:r w:rsidRPr="00B172C0" w:rsidDel="0071636B">
          <w:rPr>
            <w:rFonts w:ascii="Arial" w:eastAsia="Times New Roman" w:hAnsi="Arial" w:cs="Arial"/>
            <w:b/>
            <w:highlight w:val="yellow"/>
            <w:lang w:bidi="en-US"/>
          </w:rPr>
          <w:delText>G A R A N C I J A</w:delText>
        </w:r>
        <w:r w:rsidRPr="00B172C0" w:rsidDel="0071636B">
          <w:rPr>
            <w:rFonts w:ascii="Arial" w:eastAsia="Times New Roman" w:hAnsi="Arial" w:cs="Arial"/>
            <w:highlight w:val="yellow"/>
            <w:lang w:bidi="en-US"/>
          </w:rPr>
          <w:delText xml:space="preserve">  na iznos od</w:delText>
        </w:r>
      </w:del>
    </w:p>
    <w:p w:rsidR="00D1210C" w:rsidRPr="00B172C0" w:rsidDel="0071636B" w:rsidRDefault="00D1210C" w:rsidP="0071636B">
      <w:pPr>
        <w:rPr>
          <w:del w:id="166" w:author="Celar Drazen" w:date="2021-03-17T17:04:00Z"/>
          <w:rFonts w:ascii="Arial" w:eastAsia="Times New Roman" w:hAnsi="Arial" w:cs="Arial"/>
          <w:highlight w:val="yellow"/>
          <w:lang w:bidi="en-US"/>
        </w:rPr>
        <w:pPrChange w:id="167" w:author="Celar Drazen" w:date="2021-03-17T17:04:00Z">
          <w:pPr>
            <w:spacing w:after="0" w:line="240" w:lineRule="auto"/>
            <w:ind w:left="1440" w:firstLine="720"/>
            <w:jc w:val="both"/>
          </w:pPr>
        </w:pPrChange>
      </w:pPr>
    </w:p>
    <w:p w:rsidR="00D1210C" w:rsidRPr="00B172C0" w:rsidDel="0071636B" w:rsidRDefault="00D1210C" w:rsidP="0071636B">
      <w:pPr>
        <w:rPr>
          <w:del w:id="168" w:author="Celar Drazen" w:date="2021-03-17T17:04:00Z"/>
          <w:rFonts w:ascii="Arial" w:eastAsia="Times New Roman" w:hAnsi="Arial" w:cs="Arial"/>
          <w:highlight w:val="yellow"/>
          <w:lang w:bidi="en-US"/>
        </w:rPr>
        <w:pPrChange w:id="169" w:author="Celar Drazen" w:date="2021-03-17T17:04:00Z">
          <w:pPr>
            <w:spacing w:after="0" w:line="240" w:lineRule="auto"/>
            <w:ind w:firstLine="284"/>
            <w:jc w:val="both"/>
          </w:pPr>
        </w:pPrChange>
      </w:pPr>
      <w:del w:id="170" w:author="Celar Drazen" w:date="2021-03-17T17:04:00Z">
        <w:r w:rsidRPr="00B172C0" w:rsidDel="0071636B">
          <w:rPr>
            <w:rFonts w:ascii="Arial" w:eastAsia="Times New Roman" w:hAnsi="Arial" w:cs="Arial"/>
            <w:highlight w:val="yellow"/>
            <w:lang w:bidi="en-US"/>
          </w:rPr>
          <w:tab/>
          <w:delText>______________________________ kuna (</w:delText>
        </w:r>
        <w:r w:rsidRPr="00B172C0" w:rsidDel="0071636B">
          <w:rPr>
            <w:rFonts w:ascii="Arial" w:eastAsia="Times New Roman" w:hAnsi="Arial" w:cs="Arial"/>
            <w:highlight w:val="yellow"/>
            <w:lang w:bidi="en-US"/>
          </w:rPr>
          <w:softHyphen/>
        </w:r>
        <w:r w:rsidRPr="00B172C0" w:rsidDel="0071636B">
          <w:rPr>
            <w:rFonts w:ascii="Arial" w:eastAsia="Times New Roman" w:hAnsi="Arial" w:cs="Arial"/>
            <w:highlight w:val="yellow"/>
            <w:lang w:bidi="en-US"/>
          </w:rPr>
          <w:softHyphen/>
        </w:r>
        <w:r w:rsidRPr="00B172C0" w:rsidDel="0071636B">
          <w:rPr>
            <w:rFonts w:ascii="Arial" w:eastAsia="Times New Roman" w:hAnsi="Arial" w:cs="Arial"/>
            <w:highlight w:val="yellow"/>
            <w:lang w:bidi="en-US"/>
          </w:rPr>
          <w:softHyphen/>
        </w:r>
        <w:r w:rsidRPr="00B172C0" w:rsidDel="0071636B">
          <w:rPr>
            <w:rFonts w:ascii="Arial" w:eastAsia="Times New Roman" w:hAnsi="Arial" w:cs="Arial"/>
            <w:highlight w:val="yellow"/>
            <w:lang w:bidi="en-US"/>
          </w:rPr>
          <w:softHyphen/>
          <w:delText>________kn * broj godina dodatnih usluga),</w:delText>
        </w:r>
      </w:del>
    </w:p>
    <w:p w:rsidR="00D1210C" w:rsidRPr="00B172C0" w:rsidDel="0071636B" w:rsidRDefault="00D1210C" w:rsidP="0071636B">
      <w:pPr>
        <w:rPr>
          <w:del w:id="171" w:author="Celar Drazen" w:date="2021-03-17T17:04:00Z"/>
          <w:rFonts w:ascii="Arial" w:eastAsia="Times New Roman" w:hAnsi="Arial" w:cs="Arial"/>
          <w:highlight w:val="yellow"/>
          <w:lang w:bidi="en-US"/>
        </w:rPr>
        <w:pPrChange w:id="172" w:author="Celar Drazen" w:date="2021-03-17T17:04:00Z">
          <w:pPr>
            <w:spacing w:after="0" w:line="240" w:lineRule="auto"/>
            <w:ind w:firstLine="360"/>
            <w:jc w:val="both"/>
          </w:pPr>
        </w:pPrChange>
      </w:pPr>
    </w:p>
    <w:p w:rsidR="00D1210C" w:rsidRPr="00642F94" w:rsidDel="0071636B" w:rsidRDefault="00D1210C" w:rsidP="0071636B">
      <w:pPr>
        <w:rPr>
          <w:del w:id="173" w:author="Celar Drazen" w:date="2021-03-17T17:04:00Z"/>
          <w:rFonts w:ascii="Arial" w:eastAsia="Times New Roman" w:hAnsi="Arial" w:cs="Arial"/>
          <w:lang w:bidi="en-US"/>
        </w:rPr>
        <w:pPrChange w:id="174" w:author="Celar Drazen" w:date="2021-03-17T17:04:00Z">
          <w:pPr>
            <w:spacing w:after="0" w:line="240" w:lineRule="auto"/>
            <w:ind w:firstLine="709"/>
            <w:jc w:val="both"/>
          </w:pPr>
        </w:pPrChange>
      </w:pPr>
      <w:del w:id="175" w:author="Celar Drazen" w:date="2021-03-17T17:04:00Z">
        <w:r w:rsidRPr="00B172C0" w:rsidDel="0071636B">
          <w:rPr>
            <w:rFonts w:ascii="Arial" w:eastAsia="Times New Roman" w:hAnsi="Arial" w:cs="Arial"/>
            <w:highlight w:val="yellow"/>
            <w:lang w:bidi="en-US"/>
          </w:rPr>
          <w:delText>(slovima</w:delText>
        </w:r>
        <w:r w:rsidRPr="00642F94" w:rsidDel="0071636B">
          <w:rPr>
            <w:rFonts w:ascii="Arial" w:eastAsia="Times New Roman" w:hAnsi="Arial" w:cs="Arial"/>
            <w:lang w:bidi="en-US"/>
          </w:rPr>
          <w:delText xml:space="preserve"> :  _______________________________________________________________ ).</w:delText>
        </w:r>
      </w:del>
    </w:p>
    <w:p w:rsidR="00D1210C" w:rsidRPr="00642F94" w:rsidDel="0071636B" w:rsidRDefault="00D1210C" w:rsidP="0071636B">
      <w:pPr>
        <w:rPr>
          <w:del w:id="176" w:author="Celar Drazen" w:date="2021-03-17T17:04:00Z"/>
          <w:rFonts w:ascii="Arial" w:eastAsia="Times New Roman" w:hAnsi="Arial" w:cs="Arial"/>
          <w:lang w:bidi="en-US"/>
        </w:rPr>
        <w:pPrChange w:id="177" w:author="Celar Drazen" w:date="2021-03-17T17:04:00Z">
          <w:pPr>
            <w:spacing w:after="0" w:line="240" w:lineRule="auto"/>
            <w:ind w:firstLine="360"/>
            <w:jc w:val="both"/>
          </w:pPr>
        </w:pPrChange>
      </w:pPr>
    </w:p>
    <w:p w:rsidR="00D1210C" w:rsidRPr="00642F94" w:rsidDel="0071636B" w:rsidRDefault="00D1210C" w:rsidP="0071636B">
      <w:pPr>
        <w:rPr>
          <w:del w:id="178" w:author="Celar Drazen" w:date="2021-03-17T17:04:00Z"/>
          <w:rFonts w:ascii="Arial" w:eastAsia="Times New Roman" w:hAnsi="Arial" w:cs="Arial"/>
          <w:lang w:bidi="en-US"/>
        </w:rPr>
        <w:pPrChange w:id="179" w:author="Celar Drazen" w:date="2021-03-17T17:04:00Z">
          <w:pPr>
            <w:spacing w:after="0" w:line="240" w:lineRule="auto"/>
            <w:ind w:firstLine="360"/>
            <w:jc w:val="both"/>
          </w:pPr>
        </w:pPrChange>
      </w:pPr>
      <w:del w:id="180" w:author="Celar Drazen" w:date="2021-03-17T17:04:00Z">
        <w:r w:rsidRPr="00642F94" w:rsidDel="0071636B">
          <w:rPr>
            <w:rFonts w:ascii="Arial" w:eastAsia="Times New Roman" w:hAnsi="Arial" w:cs="Arial"/>
            <w:lang w:bidi="en-US"/>
          </w:rPr>
          <w:delText>.</w:delText>
        </w:r>
      </w:del>
    </w:p>
    <w:p w:rsidR="00D1210C" w:rsidRPr="00642F94" w:rsidDel="0071636B" w:rsidRDefault="00D1210C" w:rsidP="0071636B">
      <w:pPr>
        <w:rPr>
          <w:del w:id="181" w:author="Celar Drazen" w:date="2021-03-17T17:04:00Z"/>
          <w:rFonts w:ascii="Arial" w:eastAsia="Times New Roman" w:hAnsi="Arial" w:cs="Arial"/>
          <w:lang w:bidi="en-US"/>
        </w:rPr>
        <w:pPrChange w:id="182" w:author="Celar Drazen" w:date="2021-03-17T17:04:00Z">
          <w:pPr>
            <w:spacing w:after="0" w:line="240" w:lineRule="auto"/>
            <w:ind w:firstLine="720"/>
            <w:jc w:val="both"/>
          </w:pPr>
        </w:pPrChange>
      </w:pPr>
    </w:p>
    <w:p w:rsidR="00D1210C" w:rsidRPr="00642F94" w:rsidDel="0071636B" w:rsidRDefault="00D1210C" w:rsidP="0071636B">
      <w:pPr>
        <w:rPr>
          <w:del w:id="183" w:author="Celar Drazen" w:date="2021-03-17T17:04:00Z"/>
          <w:rFonts w:ascii="Arial" w:eastAsia="Times New Roman" w:hAnsi="Arial" w:cs="Arial"/>
          <w:lang w:bidi="en-US"/>
        </w:rPr>
        <w:pPrChange w:id="184" w:author="Celar Drazen" w:date="2021-03-17T17:04:00Z">
          <w:pPr>
            <w:spacing w:after="0" w:line="240" w:lineRule="auto"/>
            <w:jc w:val="both"/>
          </w:pPr>
        </w:pPrChange>
      </w:pPr>
      <w:del w:id="185" w:author="Celar Drazen" w:date="2021-03-17T17:04:00Z">
        <w:r w:rsidRPr="00642F94" w:rsidDel="0071636B">
          <w:rPr>
            <w:rFonts w:ascii="Arial" w:eastAsia="Times New Roman" w:hAnsi="Arial" w:cs="Arial"/>
            <w:lang w:bidi="en-US"/>
          </w:rPr>
          <w:delText xml:space="preserve">2. Obvezujemo se da ćemo </w:delText>
        </w:r>
        <w:r w:rsidRPr="00642F94" w:rsidDel="0071636B">
          <w:rPr>
            <w:rFonts w:ascii="Arial" w:eastAsia="Times New Roman" w:hAnsi="Arial" w:cs="Arial"/>
            <w:b/>
            <w:lang w:bidi="en-US"/>
          </w:rPr>
          <w:delText>na vaše prvo pismeno potraživanje</w:delText>
        </w:r>
        <w:r w:rsidRPr="00642F94" w:rsidDel="0071636B">
          <w:rPr>
            <w:rFonts w:ascii="Arial" w:eastAsia="Times New Roman" w:hAnsi="Arial" w:cs="Arial"/>
            <w:lang w:bidi="en-US"/>
          </w:rPr>
          <w:delText xml:space="preserve"> i “bez prigovora” kojim se izjavljuje da izvođač radova ne izvršava obveze po Ugovoru, </w:delText>
        </w:r>
        <w:r w:rsidRPr="00642F94" w:rsidDel="0071636B">
          <w:rPr>
            <w:rFonts w:ascii="Arial" w:eastAsia="Times New Roman" w:hAnsi="Arial" w:cs="Arial"/>
            <w:b/>
            <w:lang w:bidi="en-US"/>
          </w:rPr>
          <w:delText>isplatiti</w:delText>
        </w:r>
        <w:r w:rsidRPr="00642F94" w:rsidDel="0071636B">
          <w:rPr>
            <w:rFonts w:ascii="Arial" w:eastAsia="Times New Roman" w:hAnsi="Arial" w:cs="Arial"/>
            <w:lang w:bidi="en-US"/>
          </w:rPr>
          <w:delText xml:space="preserve">  bilo koji iznos do iznosa Garancije, </w:delText>
        </w:r>
        <w:r w:rsidRPr="00642F94" w:rsidDel="0071636B">
          <w:rPr>
            <w:rFonts w:ascii="Arial" w:eastAsia="Times New Roman" w:hAnsi="Arial" w:cs="Arial"/>
            <w:b/>
            <w:lang w:bidi="en-US"/>
          </w:rPr>
          <w:delText>bez obveze da morate podnositi dokaze</w:delText>
        </w:r>
        <w:r w:rsidRPr="00642F94" w:rsidDel="0071636B">
          <w:rPr>
            <w:rFonts w:ascii="Arial" w:eastAsia="Times New Roman" w:hAnsi="Arial" w:cs="Arial"/>
            <w:lang w:bidi="en-US"/>
          </w:rPr>
          <w:delText xml:space="preserve"> i obrazloženja na kojima se temelji Vaš zahtjev.</w:delText>
        </w:r>
      </w:del>
    </w:p>
    <w:p w:rsidR="00D1210C" w:rsidRPr="00642F94" w:rsidDel="0071636B" w:rsidRDefault="00D1210C" w:rsidP="0071636B">
      <w:pPr>
        <w:rPr>
          <w:del w:id="186" w:author="Celar Drazen" w:date="2021-03-17T17:04:00Z"/>
          <w:rFonts w:ascii="Arial" w:eastAsia="Times New Roman" w:hAnsi="Arial" w:cs="Arial"/>
          <w:lang w:bidi="en-US"/>
        </w:rPr>
        <w:pPrChange w:id="187" w:author="Celar Drazen" w:date="2021-03-17T17:04:00Z">
          <w:pPr>
            <w:spacing w:after="0" w:line="240" w:lineRule="auto"/>
            <w:jc w:val="both"/>
          </w:pPr>
        </w:pPrChange>
      </w:pPr>
      <w:del w:id="188" w:author="Celar Drazen" w:date="2021-03-17T17:04:00Z">
        <w:r w:rsidRPr="00642F94" w:rsidDel="0071636B">
          <w:rPr>
            <w:rFonts w:ascii="Arial" w:eastAsia="Times New Roman" w:hAnsi="Arial" w:cs="Arial"/>
            <w:lang w:bidi="en-US"/>
          </w:rPr>
          <w:delText>3. Ova garancija važi 30 dana duže od razdoblja na koje se Ponuditelj obvezao pružati dodatne usluge iz čl. 10. Ugovora</w:delText>
        </w:r>
        <w:r w:rsidDel="0071636B">
          <w:rPr>
            <w:rFonts w:ascii="Arial" w:eastAsia="Times New Roman" w:hAnsi="Arial" w:cs="Arial"/>
            <w:lang w:bidi="en-US"/>
          </w:rPr>
          <w:delText xml:space="preserve"> o</w:delText>
        </w:r>
        <w:r w:rsidRPr="00642F94" w:rsidDel="0071636B">
          <w:rPr>
            <w:rFonts w:ascii="Arial" w:eastAsia="Times New Roman" w:hAnsi="Arial" w:cs="Arial"/>
            <w:lang w:bidi="en-US"/>
          </w:rPr>
          <w:delText xml:space="preserve"> </w:delText>
        </w:r>
        <w:r w:rsidDel="0071636B">
          <w:rPr>
            <w:rFonts w:ascii="Arial" w:eastAsia="Times New Roman" w:hAnsi="Arial" w:cs="Arial"/>
            <w:lang w:bidi="en-US"/>
          </w:rPr>
          <w:delText>_____________</w:delText>
        </w:r>
        <w:r w:rsidRPr="00642F94" w:rsidDel="0071636B">
          <w:rPr>
            <w:rFonts w:ascii="Arial" w:eastAsia="Times New Roman" w:hAnsi="Arial" w:cs="Arial"/>
            <w:lang w:bidi="en-US"/>
          </w:rPr>
          <w:delText>, a bit će vraćena izdavatelju  u roku od 1</w:delText>
        </w:r>
        <w:r w:rsidDel="0071636B">
          <w:rPr>
            <w:rFonts w:ascii="Arial" w:eastAsia="Times New Roman" w:hAnsi="Arial" w:cs="Arial"/>
            <w:lang w:bidi="en-US"/>
          </w:rPr>
          <w:delText>0</w:delText>
        </w:r>
        <w:r w:rsidRPr="00642F94" w:rsidDel="0071636B">
          <w:rPr>
            <w:rFonts w:ascii="Arial" w:eastAsia="Times New Roman" w:hAnsi="Arial" w:cs="Arial"/>
            <w:lang w:bidi="en-US"/>
          </w:rPr>
          <w:delText xml:space="preserve"> dana od dana isteka roka važenja, pod uvjetom da su u tom roku uspješno izvršene sve ugovorne obveze.</w:delText>
        </w:r>
      </w:del>
    </w:p>
    <w:p w:rsidR="00D1210C" w:rsidRPr="00642F94" w:rsidDel="0071636B" w:rsidRDefault="00D1210C" w:rsidP="0071636B">
      <w:pPr>
        <w:rPr>
          <w:del w:id="189" w:author="Celar Drazen" w:date="2021-03-17T17:04:00Z"/>
          <w:rFonts w:ascii="Arial" w:eastAsia="Times New Roman" w:hAnsi="Arial" w:cs="Arial"/>
          <w:lang w:bidi="en-US"/>
        </w:rPr>
        <w:pPrChange w:id="190" w:author="Celar Drazen" w:date="2021-03-17T17:04:00Z">
          <w:pPr>
            <w:spacing w:after="0" w:line="240" w:lineRule="auto"/>
            <w:ind w:firstLine="360"/>
            <w:jc w:val="both"/>
          </w:pPr>
        </w:pPrChange>
      </w:pPr>
    </w:p>
    <w:p w:rsidR="00D1210C" w:rsidRPr="00642F94" w:rsidDel="0071636B" w:rsidRDefault="00D1210C" w:rsidP="0071636B">
      <w:pPr>
        <w:rPr>
          <w:del w:id="191" w:author="Celar Drazen" w:date="2021-03-17T17:04:00Z"/>
          <w:rFonts w:ascii="Arial" w:eastAsia="Times New Roman" w:hAnsi="Arial" w:cs="Arial"/>
          <w:lang w:bidi="en-US"/>
        </w:rPr>
        <w:pPrChange w:id="192" w:author="Celar Drazen" w:date="2021-03-17T17:04:00Z">
          <w:pPr>
            <w:spacing w:after="0" w:line="240" w:lineRule="auto"/>
            <w:ind w:left="5760" w:firstLine="720"/>
            <w:jc w:val="both"/>
          </w:pPr>
        </w:pPrChange>
      </w:pPr>
    </w:p>
    <w:p w:rsidR="00D1210C" w:rsidRPr="00642F94" w:rsidDel="0071636B" w:rsidRDefault="00D1210C" w:rsidP="0071636B">
      <w:pPr>
        <w:rPr>
          <w:del w:id="193" w:author="Celar Drazen" w:date="2021-03-17T17:04:00Z"/>
          <w:rFonts w:ascii="Arial" w:eastAsia="Times New Roman" w:hAnsi="Arial" w:cs="Arial"/>
          <w:lang w:bidi="en-US"/>
        </w:rPr>
        <w:pPrChange w:id="194" w:author="Celar Drazen" w:date="2021-03-17T17:04:00Z">
          <w:pPr>
            <w:spacing w:after="0" w:line="240" w:lineRule="auto"/>
            <w:ind w:right="282"/>
          </w:pPr>
        </w:pPrChange>
      </w:pPr>
      <w:del w:id="195" w:author="Celar Drazen" w:date="2021-03-17T17:04:00Z">
        <w:r w:rsidRPr="00B172C0" w:rsidDel="0071636B">
          <w:rPr>
            <w:rFonts w:ascii="Arial" w:eastAsia="Times New Roman" w:hAnsi="Arial" w:cs="Arial"/>
            <w:sz w:val="16"/>
            <w:szCs w:val="16"/>
            <w:highlight w:val="yellow"/>
            <w:lang w:bidi="en-US"/>
          </w:rPr>
          <w:delText>(naziv i sjedište banke)</w:delText>
        </w:r>
        <w:r w:rsidRPr="00B172C0" w:rsidDel="0071636B">
          <w:rPr>
            <w:rFonts w:ascii="Arial" w:eastAsia="Times New Roman" w:hAnsi="Arial" w:cs="Arial"/>
            <w:sz w:val="16"/>
            <w:szCs w:val="16"/>
            <w:highlight w:val="yellow"/>
            <w:lang w:bidi="en-US"/>
          </w:rPr>
          <w:tab/>
        </w:r>
        <w:r w:rsidRPr="00B172C0" w:rsidDel="0071636B">
          <w:rPr>
            <w:rFonts w:ascii="Arial" w:eastAsia="Times New Roman" w:hAnsi="Arial" w:cs="Arial"/>
            <w:highlight w:val="yellow"/>
            <w:lang w:bidi="en-US"/>
          </w:rPr>
          <w:delText xml:space="preserve">           </w:delText>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r>
        <w:r w:rsidRPr="00B172C0" w:rsidDel="0071636B">
          <w:rPr>
            <w:rFonts w:ascii="Arial" w:eastAsia="Times New Roman" w:hAnsi="Arial" w:cs="Arial"/>
            <w:sz w:val="16"/>
            <w:szCs w:val="16"/>
            <w:highlight w:val="yellow"/>
            <w:lang w:bidi="en-US"/>
          </w:rPr>
          <w:delText>(potpis ovlaštene osobe)</w:delText>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r>
        <w:r w:rsidRPr="00B172C0" w:rsidDel="0071636B">
          <w:rPr>
            <w:rFonts w:ascii="Arial" w:eastAsia="Times New Roman" w:hAnsi="Arial" w:cs="Arial"/>
            <w:highlight w:val="yellow"/>
            <w:lang w:bidi="en-US"/>
          </w:rPr>
          <w:tab/>
          <w:delText>M.P.</w:delText>
        </w:r>
        <w:r w:rsidRPr="00642F94" w:rsidDel="0071636B">
          <w:rPr>
            <w:rFonts w:ascii="Arial" w:eastAsia="Times New Roman" w:hAnsi="Arial" w:cs="Arial"/>
            <w:lang w:bidi="en-US"/>
          </w:rPr>
          <w:tab/>
        </w:r>
        <w:r w:rsidRPr="00642F94" w:rsidDel="0071636B">
          <w:rPr>
            <w:rFonts w:ascii="Arial" w:eastAsia="Times New Roman" w:hAnsi="Arial" w:cs="Arial"/>
            <w:lang w:bidi="en-US"/>
          </w:rPr>
          <w:tab/>
        </w:r>
        <w:r w:rsidRPr="00642F94" w:rsidDel="0071636B">
          <w:rPr>
            <w:rFonts w:ascii="Arial" w:eastAsia="Times New Roman" w:hAnsi="Arial" w:cs="Arial"/>
            <w:lang w:bidi="en-US"/>
          </w:rPr>
          <w:tab/>
        </w:r>
        <w:r w:rsidRPr="00642F94" w:rsidDel="0071636B">
          <w:rPr>
            <w:rFonts w:ascii="Arial" w:eastAsia="Times New Roman" w:hAnsi="Arial" w:cs="Arial"/>
            <w:lang w:bidi="en-US"/>
          </w:rPr>
          <w:tab/>
        </w:r>
        <w:r w:rsidRPr="00642F94" w:rsidDel="0071636B">
          <w:rPr>
            <w:rFonts w:ascii="Arial" w:eastAsia="Times New Roman" w:hAnsi="Arial" w:cs="Arial"/>
            <w:lang w:bidi="en-US"/>
          </w:rPr>
          <w:tab/>
        </w:r>
        <w:r w:rsidRPr="00642F94" w:rsidDel="0071636B">
          <w:rPr>
            <w:rFonts w:ascii="Arial" w:eastAsia="Times New Roman" w:hAnsi="Arial" w:cs="Arial"/>
            <w:sz w:val="16"/>
            <w:szCs w:val="16"/>
            <w:lang w:bidi="en-US"/>
          </w:rPr>
          <w:tab/>
        </w:r>
      </w:del>
    </w:p>
    <w:p w:rsidR="00D1210C" w:rsidRPr="00642F94" w:rsidDel="0071636B" w:rsidRDefault="00D1210C" w:rsidP="0071636B">
      <w:pPr>
        <w:rPr>
          <w:del w:id="196" w:author="Celar Drazen" w:date="2021-03-17T17:04:00Z"/>
          <w:rFonts w:ascii="Arial" w:eastAsia="Times New Roman" w:hAnsi="Arial" w:cs="Arial"/>
          <w:lang w:bidi="en-US"/>
        </w:rPr>
        <w:pPrChange w:id="197" w:author="Celar Drazen" w:date="2021-03-17T17:04:00Z">
          <w:pPr>
            <w:spacing w:after="0" w:line="240" w:lineRule="auto"/>
            <w:ind w:left="1440" w:right="282" w:firstLine="360"/>
          </w:pPr>
        </w:pPrChange>
      </w:pPr>
    </w:p>
    <w:p w:rsidR="00D1210C" w:rsidRPr="00642F94" w:rsidDel="0071636B" w:rsidRDefault="00D1210C" w:rsidP="0071636B">
      <w:pPr>
        <w:rPr>
          <w:del w:id="198" w:author="Celar Drazen" w:date="2021-03-17T17:04:00Z"/>
          <w:rFonts w:ascii="Arial" w:eastAsia="Times New Roman" w:hAnsi="Arial" w:cs="Arial"/>
          <w:b/>
          <w:lang w:bidi="en-US"/>
        </w:rPr>
        <w:pPrChange w:id="199" w:author="Celar Drazen" w:date="2021-03-17T17:04:00Z">
          <w:pPr>
            <w:spacing w:after="0" w:line="240" w:lineRule="auto"/>
            <w:ind w:firstLine="360"/>
            <w:jc w:val="both"/>
          </w:pPr>
        </w:pPrChange>
      </w:pPr>
    </w:p>
    <w:p w:rsidR="00D1210C" w:rsidRPr="00642F94" w:rsidDel="0071636B" w:rsidRDefault="00D1210C" w:rsidP="0071636B">
      <w:pPr>
        <w:rPr>
          <w:del w:id="200" w:author="Celar Drazen" w:date="2021-03-17T17:04:00Z"/>
          <w:rFonts w:ascii="Arial" w:eastAsia="Times New Roman" w:hAnsi="Arial" w:cs="Arial"/>
          <w:b/>
          <w:lang w:bidi="en-US"/>
        </w:rPr>
        <w:pPrChange w:id="201" w:author="Celar Drazen" w:date="2021-03-17T17:04:00Z">
          <w:pPr>
            <w:spacing w:after="0" w:line="240" w:lineRule="auto"/>
            <w:ind w:left="360"/>
            <w:jc w:val="both"/>
          </w:pPr>
        </w:pPrChange>
      </w:pPr>
    </w:p>
    <w:p w:rsidR="00D1210C" w:rsidRPr="00642F94" w:rsidDel="0071636B" w:rsidRDefault="00D1210C" w:rsidP="0071636B">
      <w:pPr>
        <w:rPr>
          <w:del w:id="202" w:author="Celar Drazen" w:date="2021-03-17T17:04:00Z"/>
          <w:rFonts w:ascii="Arial" w:eastAsia="Times New Roman" w:hAnsi="Arial" w:cs="Arial"/>
          <w:b/>
          <w:lang w:bidi="en-US"/>
        </w:rPr>
        <w:pPrChange w:id="203" w:author="Celar Drazen" w:date="2021-03-17T17:04:00Z">
          <w:pPr>
            <w:spacing w:after="0" w:line="240" w:lineRule="auto"/>
            <w:ind w:left="360"/>
            <w:jc w:val="both"/>
          </w:pPr>
        </w:pPrChange>
      </w:pPr>
    </w:p>
    <w:p w:rsidR="00D1210C" w:rsidRPr="00642F94" w:rsidDel="0071636B" w:rsidRDefault="00D1210C" w:rsidP="0071636B">
      <w:pPr>
        <w:rPr>
          <w:del w:id="204" w:author="Celar Drazen" w:date="2021-03-17T17:04:00Z"/>
          <w:rFonts w:ascii="Arial" w:eastAsia="Times New Roman" w:hAnsi="Arial" w:cs="Arial"/>
          <w:i/>
          <w:lang w:bidi="en-US"/>
        </w:rPr>
        <w:pPrChange w:id="205" w:author="Celar Drazen" w:date="2021-03-17T17:04:00Z">
          <w:pPr>
            <w:spacing w:after="0" w:line="240" w:lineRule="auto"/>
            <w:jc w:val="both"/>
          </w:pPr>
        </w:pPrChange>
      </w:pPr>
    </w:p>
    <w:p w:rsidR="00D1210C" w:rsidRPr="00642F94" w:rsidDel="0071636B" w:rsidRDefault="00D1210C" w:rsidP="0071636B">
      <w:pPr>
        <w:rPr>
          <w:del w:id="206" w:author="Celar Drazen" w:date="2021-03-17T17:04:00Z"/>
          <w:rFonts w:ascii="Arial" w:eastAsia="Times New Roman" w:hAnsi="Arial" w:cs="Arial"/>
          <w:i/>
          <w:lang w:bidi="en-US"/>
        </w:rPr>
        <w:pPrChange w:id="207" w:author="Celar Drazen" w:date="2021-03-17T17:04:00Z">
          <w:pPr>
            <w:spacing w:after="0" w:line="240" w:lineRule="auto"/>
            <w:jc w:val="both"/>
          </w:pPr>
        </w:pPrChange>
      </w:pPr>
    </w:p>
    <w:p w:rsidR="00D1210C" w:rsidRPr="00642F94" w:rsidDel="0071636B" w:rsidRDefault="00D1210C" w:rsidP="0071636B">
      <w:pPr>
        <w:rPr>
          <w:del w:id="208" w:author="Celar Drazen" w:date="2021-03-17T17:04:00Z"/>
          <w:rFonts w:ascii="Arial" w:eastAsia="Times New Roman" w:hAnsi="Arial" w:cs="Arial"/>
          <w:i/>
          <w:lang w:bidi="en-US"/>
        </w:rPr>
        <w:pPrChange w:id="209" w:author="Celar Drazen" w:date="2021-03-17T17:04:00Z">
          <w:pPr>
            <w:spacing w:after="0" w:line="240" w:lineRule="auto"/>
            <w:jc w:val="both"/>
          </w:pPr>
        </w:pPrChange>
      </w:pPr>
    </w:p>
    <w:p w:rsidR="00D1210C" w:rsidRPr="00642F94" w:rsidDel="0071636B" w:rsidRDefault="00D1210C" w:rsidP="0071636B">
      <w:pPr>
        <w:rPr>
          <w:del w:id="210" w:author="Celar Drazen" w:date="2021-03-17T17:04:00Z"/>
          <w:rFonts w:ascii="Arial" w:eastAsia="Times New Roman" w:hAnsi="Arial" w:cs="Arial"/>
          <w:i/>
          <w:lang w:bidi="en-US"/>
        </w:rPr>
        <w:pPrChange w:id="211" w:author="Celar Drazen" w:date="2021-03-17T17:04:00Z">
          <w:pPr>
            <w:spacing w:after="0" w:line="240" w:lineRule="auto"/>
            <w:jc w:val="both"/>
          </w:pPr>
        </w:pPrChange>
      </w:pPr>
    </w:p>
    <w:p w:rsidR="00D1210C" w:rsidRPr="00642F94" w:rsidDel="0071636B" w:rsidRDefault="00D1210C" w:rsidP="0071636B">
      <w:pPr>
        <w:rPr>
          <w:del w:id="212" w:author="Celar Drazen" w:date="2021-03-17T17:04:00Z"/>
          <w:rFonts w:ascii="Arial" w:eastAsia="Times New Roman" w:hAnsi="Arial" w:cs="Arial"/>
          <w:i/>
          <w:lang w:bidi="en-US"/>
        </w:rPr>
        <w:pPrChange w:id="213" w:author="Celar Drazen" w:date="2021-03-17T17:04:00Z">
          <w:pPr>
            <w:spacing w:after="0" w:line="240" w:lineRule="auto"/>
            <w:jc w:val="both"/>
          </w:pPr>
        </w:pPrChange>
      </w:pPr>
    </w:p>
    <w:p w:rsidR="00D1210C" w:rsidRPr="00642F94" w:rsidDel="0071636B" w:rsidRDefault="00D1210C" w:rsidP="0071636B">
      <w:pPr>
        <w:rPr>
          <w:del w:id="214" w:author="Celar Drazen" w:date="2021-03-17T17:04:00Z"/>
          <w:rFonts w:ascii="Arial" w:eastAsia="Times New Roman" w:hAnsi="Arial" w:cs="Arial"/>
          <w:i/>
          <w:lang w:bidi="en-US"/>
        </w:rPr>
        <w:pPrChange w:id="215" w:author="Celar Drazen" w:date="2021-03-17T17:04:00Z">
          <w:pPr>
            <w:spacing w:after="0" w:line="240" w:lineRule="auto"/>
            <w:jc w:val="both"/>
          </w:pPr>
        </w:pPrChange>
      </w:pPr>
    </w:p>
    <w:p w:rsidR="00D1210C" w:rsidRPr="00642F94" w:rsidDel="0071636B" w:rsidRDefault="00D1210C" w:rsidP="0071636B">
      <w:pPr>
        <w:rPr>
          <w:del w:id="216" w:author="Celar Drazen" w:date="2021-03-17T17:04:00Z"/>
          <w:rFonts w:ascii="Arial" w:eastAsia="Times New Roman" w:hAnsi="Arial" w:cs="Arial"/>
          <w:i/>
          <w:lang w:bidi="en-US"/>
        </w:rPr>
        <w:pPrChange w:id="217" w:author="Celar Drazen" w:date="2021-03-17T17:04:00Z">
          <w:pPr>
            <w:spacing w:after="0" w:line="240" w:lineRule="auto"/>
            <w:jc w:val="both"/>
          </w:pPr>
        </w:pPrChange>
      </w:pPr>
      <w:del w:id="218" w:author="Celar Drazen" w:date="2021-03-17T17:04:00Z">
        <w:r w:rsidRPr="00642F94" w:rsidDel="0071636B">
          <w:rPr>
            <w:rFonts w:ascii="Arial" w:eastAsia="Times New Roman" w:hAnsi="Arial" w:cs="Arial"/>
            <w:i/>
            <w:lang w:bidi="en-US"/>
          </w:rPr>
          <w:delText>NAPOMENA:</w:delText>
        </w:r>
        <w:r w:rsidRPr="00642F94" w:rsidDel="0071636B">
          <w:rPr>
            <w:rFonts w:ascii="Arial" w:eastAsia="Times New Roman" w:hAnsi="Arial" w:cs="Arial"/>
            <w:lang w:bidi="en-US"/>
          </w:rPr>
          <w:delText xml:space="preserve"> </w:delText>
        </w:r>
        <w:r w:rsidRPr="00642F94" w:rsidDel="0071636B">
          <w:rPr>
            <w:rFonts w:ascii="Arial" w:eastAsia="Times New Roman" w:hAnsi="Arial" w:cs="Arial"/>
            <w:i/>
            <w:lang w:bidi="en-US"/>
          </w:rPr>
          <w:delText>Naručitelj će prihvatiti samo onu izvornu garanciju banke koja u cijelosti sadržava tekst ovog obrasca</w:delText>
        </w:r>
      </w:del>
    </w:p>
    <w:p w:rsidR="00642F94" w:rsidRPr="00642F94" w:rsidRDefault="00642F94" w:rsidP="0071636B">
      <w:pPr>
        <w:rPr>
          <w:rFonts w:ascii="Times New Roman" w:hAnsi="Times New Roman"/>
          <w:sz w:val="40"/>
          <w:szCs w:val="40"/>
        </w:rPr>
        <w:pPrChange w:id="219" w:author="Celar Drazen" w:date="2021-03-17T17:04:00Z">
          <w:pPr>
            <w:pStyle w:val="KeinLeerraum"/>
            <w:tabs>
              <w:tab w:val="left" w:pos="426"/>
            </w:tabs>
            <w:spacing w:after="60" w:line="276" w:lineRule="auto"/>
            <w:jc w:val="both"/>
          </w:pPr>
        </w:pPrChange>
      </w:pPr>
    </w:p>
    <w:sectPr w:rsidR="00642F94" w:rsidRPr="00642F94" w:rsidSect="00A93206">
      <w:head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5B8403" w15:done="0"/>
  <w15:commentEx w15:paraId="5AE41877" w15:done="0"/>
  <w15:commentEx w15:paraId="7B8B81F7" w15:done="0"/>
  <w15:commentEx w15:paraId="3205E0C9" w15:done="0"/>
  <w15:commentEx w15:paraId="268D42D5" w15:done="0"/>
  <w15:commentEx w15:paraId="68B021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9C4" w:rsidRDefault="002059C4" w:rsidP="00FB3342">
      <w:pPr>
        <w:spacing w:after="0" w:line="240" w:lineRule="auto"/>
      </w:pPr>
      <w:r>
        <w:separator/>
      </w:r>
    </w:p>
  </w:endnote>
  <w:endnote w:type="continuationSeparator" w:id="0">
    <w:p w:rsidR="002059C4" w:rsidRDefault="002059C4" w:rsidP="00FB3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ID Font+ F"/>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ID Font+ F"/>
    <w:panose1 w:val="020F0502020204030204"/>
    <w:charset w:val="00"/>
    <w:family w:val="swiss"/>
    <w:pitch w:val="variable"/>
    <w:sig w:usb0="E4002EFF" w:usb1="C000247B" w:usb2="00000009" w:usb3="00000000" w:csb0="000001FF" w:csb1="00000000"/>
  </w:font>
  <w:font w:name="Arial">
    <w:altName w:val="CID Font+ F"/>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9C4" w:rsidRDefault="002059C4" w:rsidP="00FB3342">
      <w:pPr>
        <w:spacing w:after="0" w:line="240" w:lineRule="auto"/>
      </w:pPr>
      <w:r>
        <w:separator/>
      </w:r>
    </w:p>
  </w:footnote>
  <w:footnote w:type="continuationSeparator" w:id="0">
    <w:p w:rsidR="002059C4" w:rsidRDefault="002059C4" w:rsidP="00FB3342">
      <w:pPr>
        <w:spacing w:after="0" w:line="240" w:lineRule="auto"/>
      </w:pPr>
      <w:r>
        <w:continuationSeparator/>
      </w:r>
    </w:p>
  </w:footnote>
  <w:footnote w:id="1">
    <w:p w:rsidR="00D24ED0" w:rsidRDefault="00D24ED0">
      <w:pPr>
        <w:pStyle w:val="Funotentext"/>
      </w:pPr>
      <w:r>
        <w:rPr>
          <w:rStyle w:val="Funotenzeichen"/>
        </w:rPr>
        <w:footnoteRef/>
      </w:r>
      <w:r>
        <w:t xml:space="preserve"> Potpisom ovog prijedloga ugovora ne nastaje ugovorni odnos. Potpisom prijedloga ugovora ponuditelj potvrđuje da je upoznat s odredbama budućeg ugovora koji će se sklopiti sa ekonomski najpovoljnijim ponuditeljem.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2595308"/>
      <w:docPartObj>
        <w:docPartGallery w:val="Watermarks"/>
        <w:docPartUnique/>
      </w:docPartObj>
    </w:sdtPr>
    <w:sdtEndPr/>
    <w:sdtContent>
      <w:p w:rsidR="00FB3342" w:rsidRDefault="0071636B">
        <w:pPr>
          <w:pStyle w:val="Kopfzeile"/>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A60E7"/>
    <w:multiLevelType w:val="hybridMultilevel"/>
    <w:tmpl w:val="61A2182E"/>
    <w:lvl w:ilvl="0" w:tplc="6B9A69DC">
      <w:numFmt w:val="bullet"/>
      <w:lvlText w:val="-"/>
      <w:lvlJc w:val="left"/>
      <w:pPr>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
    <w:nsid w:val="3E7F4747"/>
    <w:multiLevelType w:val="hybridMultilevel"/>
    <w:tmpl w:val="7CA66832"/>
    <w:lvl w:ilvl="0" w:tplc="6B9A69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49312282"/>
    <w:multiLevelType w:val="hybridMultilevel"/>
    <w:tmpl w:val="73E0D2E0"/>
    <w:lvl w:ilvl="0" w:tplc="6B9A69DC">
      <w:numFmt w:val="bullet"/>
      <w:lvlText w:val="-"/>
      <w:lvlJc w:val="left"/>
      <w:pPr>
        <w:tabs>
          <w:tab w:val="num" w:pos="1260"/>
        </w:tabs>
        <w:ind w:left="126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
    <w:nsid w:val="60AB3A24"/>
    <w:multiLevelType w:val="hybridMultilevel"/>
    <w:tmpl w:val="3B826242"/>
    <w:lvl w:ilvl="0" w:tplc="87E62768">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722A0F3F"/>
    <w:multiLevelType w:val="hybridMultilevel"/>
    <w:tmpl w:val="1EEEE972"/>
    <w:lvl w:ilvl="0" w:tplc="ED6E5820">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5">
    <w:nsid w:val="73111416"/>
    <w:multiLevelType w:val="hybridMultilevel"/>
    <w:tmpl w:val="A976AB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739A3E6F"/>
    <w:multiLevelType w:val="multilevel"/>
    <w:tmpl w:val="C3E4A0AC"/>
    <w:lvl w:ilvl="0">
      <w:start w:val="1"/>
      <w:numFmt w:val="decimal"/>
      <w:lvlText w:val="%1."/>
      <w:lvlJc w:val="left"/>
      <w:pPr>
        <w:tabs>
          <w:tab w:val="num" w:pos="1080"/>
        </w:tabs>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744A01BD"/>
    <w:multiLevelType w:val="hybridMultilevel"/>
    <w:tmpl w:val="0014395C"/>
    <w:lvl w:ilvl="0" w:tplc="C346DAF2">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nsid w:val="76486BB4"/>
    <w:multiLevelType w:val="multilevel"/>
    <w:tmpl w:val="C3E4A0AC"/>
    <w:lvl w:ilvl="0">
      <w:start w:val="1"/>
      <w:numFmt w:val="decimal"/>
      <w:lvlText w:val="%1."/>
      <w:lvlJc w:val="left"/>
      <w:pPr>
        <w:tabs>
          <w:tab w:val="num" w:pos="1080"/>
        </w:tabs>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76B95C03"/>
    <w:multiLevelType w:val="multilevel"/>
    <w:tmpl w:val="C3E4A0AC"/>
    <w:lvl w:ilvl="0">
      <w:start w:val="1"/>
      <w:numFmt w:val="decimal"/>
      <w:lvlText w:val="%1."/>
      <w:lvlJc w:val="left"/>
      <w:pPr>
        <w:tabs>
          <w:tab w:val="num" w:pos="1080"/>
        </w:tabs>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9544F0E"/>
    <w:multiLevelType w:val="multilevel"/>
    <w:tmpl w:val="31DC40F2"/>
    <w:lvl w:ilvl="0">
      <w:start w:val="4"/>
      <w:numFmt w:val="decimal"/>
      <w:lvlText w:val="%1."/>
      <w:lvlJc w:val="left"/>
      <w:pPr>
        <w:ind w:left="360" w:hanging="360"/>
      </w:pPr>
      <w:rPr>
        <w:rFonts w:hint="default"/>
      </w:rPr>
    </w:lvl>
    <w:lvl w:ilvl="1">
      <w:start w:val="1"/>
      <w:numFmt w:val="decimal"/>
      <w:lvlText w:val="%1.%2."/>
      <w:lvlJc w:val="left"/>
      <w:pPr>
        <w:ind w:left="284" w:firstLine="7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5"/>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num>
  <w:num w:numId="10">
    <w:abstractNumId w:val="6"/>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revisionView w:markup="0"/>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10D"/>
    <w:rsid w:val="00007D2C"/>
    <w:rsid w:val="00011EC8"/>
    <w:rsid w:val="000260EA"/>
    <w:rsid w:val="00033CC7"/>
    <w:rsid w:val="0003575D"/>
    <w:rsid w:val="00046D8F"/>
    <w:rsid w:val="00060CDE"/>
    <w:rsid w:val="000712E2"/>
    <w:rsid w:val="000B0145"/>
    <w:rsid w:val="0011752D"/>
    <w:rsid w:val="001213D1"/>
    <w:rsid w:val="00147013"/>
    <w:rsid w:val="00160142"/>
    <w:rsid w:val="0017285B"/>
    <w:rsid w:val="001E2B49"/>
    <w:rsid w:val="002059C4"/>
    <w:rsid w:val="00214E51"/>
    <w:rsid w:val="00236EBD"/>
    <w:rsid w:val="002448B1"/>
    <w:rsid w:val="00275C96"/>
    <w:rsid w:val="00292992"/>
    <w:rsid w:val="002A4627"/>
    <w:rsid w:val="002B62D8"/>
    <w:rsid w:val="002C2FD1"/>
    <w:rsid w:val="002E0827"/>
    <w:rsid w:val="00325CE8"/>
    <w:rsid w:val="00353F94"/>
    <w:rsid w:val="0035704F"/>
    <w:rsid w:val="00371DA2"/>
    <w:rsid w:val="003742B4"/>
    <w:rsid w:val="00394D38"/>
    <w:rsid w:val="003A3C26"/>
    <w:rsid w:val="003C0C46"/>
    <w:rsid w:val="003F03E6"/>
    <w:rsid w:val="003F410D"/>
    <w:rsid w:val="00414B64"/>
    <w:rsid w:val="00425800"/>
    <w:rsid w:val="0047789B"/>
    <w:rsid w:val="00477D95"/>
    <w:rsid w:val="00497FE7"/>
    <w:rsid w:val="004B3556"/>
    <w:rsid w:val="0050090F"/>
    <w:rsid w:val="005065EB"/>
    <w:rsid w:val="005119D3"/>
    <w:rsid w:val="00516FA6"/>
    <w:rsid w:val="005262C0"/>
    <w:rsid w:val="005760B2"/>
    <w:rsid w:val="005A43C8"/>
    <w:rsid w:val="005D3961"/>
    <w:rsid w:val="005E0AF4"/>
    <w:rsid w:val="005E5C36"/>
    <w:rsid w:val="00610AC9"/>
    <w:rsid w:val="0061746E"/>
    <w:rsid w:val="00642F94"/>
    <w:rsid w:val="006530A3"/>
    <w:rsid w:val="00667482"/>
    <w:rsid w:val="00672C62"/>
    <w:rsid w:val="006851D0"/>
    <w:rsid w:val="00686933"/>
    <w:rsid w:val="006976C8"/>
    <w:rsid w:val="006B1B68"/>
    <w:rsid w:val="006D39E9"/>
    <w:rsid w:val="006E342F"/>
    <w:rsid w:val="0071636B"/>
    <w:rsid w:val="00724FF8"/>
    <w:rsid w:val="00737F37"/>
    <w:rsid w:val="0074245E"/>
    <w:rsid w:val="00765824"/>
    <w:rsid w:val="00780615"/>
    <w:rsid w:val="007A7897"/>
    <w:rsid w:val="007C2AF9"/>
    <w:rsid w:val="007D4412"/>
    <w:rsid w:val="00820EDB"/>
    <w:rsid w:val="00855F29"/>
    <w:rsid w:val="00856826"/>
    <w:rsid w:val="008938C2"/>
    <w:rsid w:val="008B5B41"/>
    <w:rsid w:val="008B7228"/>
    <w:rsid w:val="008C0B3C"/>
    <w:rsid w:val="008E6E5C"/>
    <w:rsid w:val="00906770"/>
    <w:rsid w:val="00941859"/>
    <w:rsid w:val="00945575"/>
    <w:rsid w:val="00945D36"/>
    <w:rsid w:val="00961601"/>
    <w:rsid w:val="009710C5"/>
    <w:rsid w:val="00990DD9"/>
    <w:rsid w:val="009A7460"/>
    <w:rsid w:val="00A10915"/>
    <w:rsid w:val="00A303F0"/>
    <w:rsid w:val="00A37F30"/>
    <w:rsid w:val="00A5103A"/>
    <w:rsid w:val="00A63BCB"/>
    <w:rsid w:val="00A93206"/>
    <w:rsid w:val="00AB3EF8"/>
    <w:rsid w:val="00AC7F7F"/>
    <w:rsid w:val="00AF44D3"/>
    <w:rsid w:val="00B04582"/>
    <w:rsid w:val="00B714E5"/>
    <w:rsid w:val="00BA0BF9"/>
    <w:rsid w:val="00BB4A46"/>
    <w:rsid w:val="00BD1A28"/>
    <w:rsid w:val="00C056D6"/>
    <w:rsid w:val="00C328D0"/>
    <w:rsid w:val="00CB4667"/>
    <w:rsid w:val="00CC1B4C"/>
    <w:rsid w:val="00CE3FC5"/>
    <w:rsid w:val="00D1210C"/>
    <w:rsid w:val="00D14C71"/>
    <w:rsid w:val="00D225E3"/>
    <w:rsid w:val="00D23B9D"/>
    <w:rsid w:val="00D24ED0"/>
    <w:rsid w:val="00D34CAC"/>
    <w:rsid w:val="00D53CE7"/>
    <w:rsid w:val="00D62659"/>
    <w:rsid w:val="00D62AFE"/>
    <w:rsid w:val="00D642F0"/>
    <w:rsid w:val="00D64800"/>
    <w:rsid w:val="00D750D8"/>
    <w:rsid w:val="00D95BAE"/>
    <w:rsid w:val="00DA7192"/>
    <w:rsid w:val="00DB6959"/>
    <w:rsid w:val="00DB7D58"/>
    <w:rsid w:val="00DF75F3"/>
    <w:rsid w:val="00E642E4"/>
    <w:rsid w:val="00E6441D"/>
    <w:rsid w:val="00E9678B"/>
    <w:rsid w:val="00EC09F5"/>
    <w:rsid w:val="00F072CF"/>
    <w:rsid w:val="00F16076"/>
    <w:rsid w:val="00F24BDB"/>
    <w:rsid w:val="00F24DC5"/>
    <w:rsid w:val="00F415CD"/>
    <w:rsid w:val="00F76C86"/>
    <w:rsid w:val="00FB06AF"/>
    <w:rsid w:val="00FB3342"/>
    <w:rsid w:val="00FC7DF1"/>
    <w:rsid w:val="00FD2124"/>
    <w:rsid w:val="00FD23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16FA6"/>
    <w:rPr>
      <w:sz w:val="16"/>
      <w:szCs w:val="16"/>
    </w:rPr>
  </w:style>
  <w:style w:type="paragraph" w:styleId="Kommentartext">
    <w:name w:val="annotation text"/>
    <w:basedOn w:val="Standard"/>
    <w:link w:val="KommentartextZchn"/>
    <w:uiPriority w:val="99"/>
    <w:semiHidden/>
    <w:unhideWhenUsed/>
    <w:rsid w:val="00516FA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16FA6"/>
    <w:rPr>
      <w:sz w:val="20"/>
      <w:szCs w:val="20"/>
    </w:rPr>
  </w:style>
  <w:style w:type="paragraph" w:styleId="Kommentarthema">
    <w:name w:val="annotation subject"/>
    <w:basedOn w:val="Kommentartext"/>
    <w:next w:val="Kommentartext"/>
    <w:link w:val="KommentarthemaZchn"/>
    <w:uiPriority w:val="99"/>
    <w:semiHidden/>
    <w:unhideWhenUsed/>
    <w:rsid w:val="00516FA6"/>
    <w:rPr>
      <w:b/>
      <w:bCs/>
    </w:rPr>
  </w:style>
  <w:style w:type="character" w:customStyle="1" w:styleId="KommentarthemaZchn">
    <w:name w:val="Kommentarthema Zchn"/>
    <w:basedOn w:val="KommentartextZchn"/>
    <w:link w:val="Kommentarthema"/>
    <w:uiPriority w:val="99"/>
    <w:semiHidden/>
    <w:rsid w:val="00516FA6"/>
    <w:rPr>
      <w:b/>
      <w:bCs/>
      <w:sz w:val="20"/>
      <w:szCs w:val="20"/>
    </w:rPr>
  </w:style>
  <w:style w:type="paragraph" w:styleId="Sprechblasentext">
    <w:name w:val="Balloon Text"/>
    <w:basedOn w:val="Standard"/>
    <w:link w:val="SprechblasentextZchn"/>
    <w:uiPriority w:val="99"/>
    <w:semiHidden/>
    <w:unhideWhenUsed/>
    <w:rsid w:val="00516FA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6FA6"/>
    <w:rPr>
      <w:rFonts w:ascii="Tahoma" w:hAnsi="Tahoma" w:cs="Tahoma"/>
      <w:sz w:val="16"/>
      <w:szCs w:val="16"/>
    </w:rPr>
  </w:style>
  <w:style w:type="paragraph" w:customStyle="1" w:styleId="centar">
    <w:name w:val="centar"/>
    <w:basedOn w:val="Standard"/>
    <w:uiPriority w:val="99"/>
    <w:rsid w:val="00046D8F"/>
    <w:pPr>
      <w:autoSpaceDE w:val="0"/>
      <w:autoSpaceDN w:val="0"/>
      <w:adjustRightInd w:val="0"/>
      <w:spacing w:after="0" w:line="288" w:lineRule="auto"/>
      <w:jc w:val="center"/>
      <w:textAlignment w:val="center"/>
    </w:pPr>
    <w:rPr>
      <w:rFonts w:ascii="Bookman Old Style" w:eastAsia="Times New Roman" w:hAnsi="Bookman Old Style" w:cs="Bookman Old Style"/>
      <w:b/>
      <w:bCs/>
      <w:color w:val="000000"/>
      <w:sz w:val="20"/>
      <w:szCs w:val="20"/>
    </w:rPr>
  </w:style>
  <w:style w:type="paragraph" w:styleId="KeinLeerraum">
    <w:name w:val="No Spacing"/>
    <w:uiPriority w:val="1"/>
    <w:qFormat/>
    <w:rsid w:val="00046D8F"/>
    <w:pPr>
      <w:spacing w:after="0" w:line="240" w:lineRule="auto"/>
    </w:pPr>
    <w:rPr>
      <w:rFonts w:ascii="Calibri" w:eastAsia="Times New Roman" w:hAnsi="Calibri" w:cs="Times New Roman"/>
    </w:rPr>
  </w:style>
  <w:style w:type="paragraph" w:styleId="Kopfzeile">
    <w:name w:val="header"/>
    <w:basedOn w:val="Standard"/>
    <w:link w:val="KopfzeileZchn"/>
    <w:uiPriority w:val="99"/>
    <w:unhideWhenUsed/>
    <w:rsid w:val="00FB33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3342"/>
  </w:style>
  <w:style w:type="paragraph" w:styleId="Fuzeile">
    <w:name w:val="footer"/>
    <w:basedOn w:val="Standard"/>
    <w:link w:val="FuzeileZchn"/>
    <w:uiPriority w:val="99"/>
    <w:unhideWhenUsed/>
    <w:rsid w:val="00FB33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3342"/>
  </w:style>
  <w:style w:type="paragraph" w:styleId="Funotentext">
    <w:name w:val="footnote text"/>
    <w:basedOn w:val="Standard"/>
    <w:link w:val="FunotentextZchn"/>
    <w:uiPriority w:val="99"/>
    <w:semiHidden/>
    <w:unhideWhenUsed/>
    <w:rsid w:val="00DB695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B6959"/>
    <w:rPr>
      <w:sz w:val="20"/>
      <w:szCs w:val="20"/>
    </w:rPr>
  </w:style>
  <w:style w:type="character" w:styleId="Funotenzeichen">
    <w:name w:val="footnote reference"/>
    <w:basedOn w:val="Absatz-Standardschriftart"/>
    <w:uiPriority w:val="99"/>
    <w:semiHidden/>
    <w:unhideWhenUsed/>
    <w:rsid w:val="00DB6959"/>
    <w:rPr>
      <w:vertAlign w:val="superscript"/>
    </w:rPr>
  </w:style>
  <w:style w:type="paragraph" w:customStyle="1" w:styleId="JN-naslov2">
    <w:name w:val="JN - naslov 2"/>
    <w:basedOn w:val="Standard"/>
    <w:link w:val="JN-naslov2Char"/>
    <w:qFormat/>
    <w:rsid w:val="006E342F"/>
    <w:pPr>
      <w:spacing w:before="360" w:after="120" w:line="240" w:lineRule="auto"/>
    </w:pPr>
    <w:rPr>
      <w:rFonts w:ascii="Times New Roman" w:eastAsia="Times New Roman" w:hAnsi="Times New Roman" w:cs="Times New Roman"/>
      <w:b/>
      <w:sz w:val="28"/>
      <w:szCs w:val="28"/>
      <w:lang w:eastAsia="hr-HR"/>
    </w:rPr>
  </w:style>
  <w:style w:type="character" w:customStyle="1" w:styleId="JN-naslov2Char">
    <w:name w:val="JN - naslov 2 Char"/>
    <w:link w:val="JN-naslov2"/>
    <w:rsid w:val="006E342F"/>
    <w:rPr>
      <w:rFonts w:ascii="Times New Roman" w:eastAsia="Times New Roman" w:hAnsi="Times New Roman" w:cs="Times New Roman"/>
      <w:b/>
      <w:sz w:val="28"/>
      <w:szCs w:val="28"/>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16FA6"/>
    <w:rPr>
      <w:sz w:val="16"/>
      <w:szCs w:val="16"/>
    </w:rPr>
  </w:style>
  <w:style w:type="paragraph" w:styleId="Kommentartext">
    <w:name w:val="annotation text"/>
    <w:basedOn w:val="Standard"/>
    <w:link w:val="KommentartextZchn"/>
    <w:uiPriority w:val="99"/>
    <w:semiHidden/>
    <w:unhideWhenUsed/>
    <w:rsid w:val="00516FA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16FA6"/>
    <w:rPr>
      <w:sz w:val="20"/>
      <w:szCs w:val="20"/>
    </w:rPr>
  </w:style>
  <w:style w:type="paragraph" w:styleId="Kommentarthema">
    <w:name w:val="annotation subject"/>
    <w:basedOn w:val="Kommentartext"/>
    <w:next w:val="Kommentartext"/>
    <w:link w:val="KommentarthemaZchn"/>
    <w:uiPriority w:val="99"/>
    <w:semiHidden/>
    <w:unhideWhenUsed/>
    <w:rsid w:val="00516FA6"/>
    <w:rPr>
      <w:b/>
      <w:bCs/>
    </w:rPr>
  </w:style>
  <w:style w:type="character" w:customStyle="1" w:styleId="KommentarthemaZchn">
    <w:name w:val="Kommentarthema Zchn"/>
    <w:basedOn w:val="KommentartextZchn"/>
    <w:link w:val="Kommentarthema"/>
    <w:uiPriority w:val="99"/>
    <w:semiHidden/>
    <w:rsid w:val="00516FA6"/>
    <w:rPr>
      <w:b/>
      <w:bCs/>
      <w:sz w:val="20"/>
      <w:szCs w:val="20"/>
    </w:rPr>
  </w:style>
  <w:style w:type="paragraph" w:styleId="Sprechblasentext">
    <w:name w:val="Balloon Text"/>
    <w:basedOn w:val="Standard"/>
    <w:link w:val="SprechblasentextZchn"/>
    <w:uiPriority w:val="99"/>
    <w:semiHidden/>
    <w:unhideWhenUsed/>
    <w:rsid w:val="00516FA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6FA6"/>
    <w:rPr>
      <w:rFonts w:ascii="Tahoma" w:hAnsi="Tahoma" w:cs="Tahoma"/>
      <w:sz w:val="16"/>
      <w:szCs w:val="16"/>
    </w:rPr>
  </w:style>
  <w:style w:type="paragraph" w:customStyle="1" w:styleId="centar">
    <w:name w:val="centar"/>
    <w:basedOn w:val="Standard"/>
    <w:uiPriority w:val="99"/>
    <w:rsid w:val="00046D8F"/>
    <w:pPr>
      <w:autoSpaceDE w:val="0"/>
      <w:autoSpaceDN w:val="0"/>
      <w:adjustRightInd w:val="0"/>
      <w:spacing w:after="0" w:line="288" w:lineRule="auto"/>
      <w:jc w:val="center"/>
      <w:textAlignment w:val="center"/>
    </w:pPr>
    <w:rPr>
      <w:rFonts w:ascii="Bookman Old Style" w:eastAsia="Times New Roman" w:hAnsi="Bookman Old Style" w:cs="Bookman Old Style"/>
      <w:b/>
      <w:bCs/>
      <w:color w:val="000000"/>
      <w:sz w:val="20"/>
      <w:szCs w:val="20"/>
    </w:rPr>
  </w:style>
  <w:style w:type="paragraph" w:styleId="KeinLeerraum">
    <w:name w:val="No Spacing"/>
    <w:uiPriority w:val="1"/>
    <w:qFormat/>
    <w:rsid w:val="00046D8F"/>
    <w:pPr>
      <w:spacing w:after="0" w:line="240" w:lineRule="auto"/>
    </w:pPr>
    <w:rPr>
      <w:rFonts w:ascii="Calibri" w:eastAsia="Times New Roman" w:hAnsi="Calibri" w:cs="Times New Roman"/>
    </w:rPr>
  </w:style>
  <w:style w:type="paragraph" w:styleId="Kopfzeile">
    <w:name w:val="header"/>
    <w:basedOn w:val="Standard"/>
    <w:link w:val="KopfzeileZchn"/>
    <w:uiPriority w:val="99"/>
    <w:unhideWhenUsed/>
    <w:rsid w:val="00FB33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3342"/>
  </w:style>
  <w:style w:type="paragraph" w:styleId="Fuzeile">
    <w:name w:val="footer"/>
    <w:basedOn w:val="Standard"/>
    <w:link w:val="FuzeileZchn"/>
    <w:uiPriority w:val="99"/>
    <w:unhideWhenUsed/>
    <w:rsid w:val="00FB33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3342"/>
  </w:style>
  <w:style w:type="paragraph" w:styleId="Funotentext">
    <w:name w:val="footnote text"/>
    <w:basedOn w:val="Standard"/>
    <w:link w:val="FunotentextZchn"/>
    <w:uiPriority w:val="99"/>
    <w:semiHidden/>
    <w:unhideWhenUsed/>
    <w:rsid w:val="00DB695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B6959"/>
    <w:rPr>
      <w:sz w:val="20"/>
      <w:szCs w:val="20"/>
    </w:rPr>
  </w:style>
  <w:style w:type="character" w:styleId="Funotenzeichen">
    <w:name w:val="footnote reference"/>
    <w:basedOn w:val="Absatz-Standardschriftart"/>
    <w:uiPriority w:val="99"/>
    <w:semiHidden/>
    <w:unhideWhenUsed/>
    <w:rsid w:val="00DB6959"/>
    <w:rPr>
      <w:vertAlign w:val="superscript"/>
    </w:rPr>
  </w:style>
  <w:style w:type="paragraph" w:customStyle="1" w:styleId="JN-naslov2">
    <w:name w:val="JN - naslov 2"/>
    <w:basedOn w:val="Standard"/>
    <w:link w:val="JN-naslov2Char"/>
    <w:qFormat/>
    <w:rsid w:val="006E342F"/>
    <w:pPr>
      <w:spacing w:before="360" w:after="120" w:line="240" w:lineRule="auto"/>
    </w:pPr>
    <w:rPr>
      <w:rFonts w:ascii="Times New Roman" w:eastAsia="Times New Roman" w:hAnsi="Times New Roman" w:cs="Times New Roman"/>
      <w:b/>
      <w:sz w:val="28"/>
      <w:szCs w:val="28"/>
      <w:lang w:eastAsia="hr-HR"/>
    </w:rPr>
  </w:style>
  <w:style w:type="character" w:customStyle="1" w:styleId="JN-naslov2Char">
    <w:name w:val="JN - naslov 2 Char"/>
    <w:link w:val="JN-naslov2"/>
    <w:rsid w:val="006E342F"/>
    <w:rPr>
      <w:rFonts w:ascii="Times New Roman" w:eastAsia="Times New Roman" w:hAnsi="Times New Roman" w:cs="Times New Roman"/>
      <w:b/>
      <w:sz w:val="28"/>
      <w:szCs w:val="2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78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6D83C-5422-49BB-8769-C533179E1EE8}">
  <ds:schemaRefs>
    <ds:schemaRef ds:uri="http://schemas.microsoft.com/sharepoint/v3/contenttype/forms"/>
  </ds:schemaRefs>
</ds:datastoreItem>
</file>

<file path=customXml/itemProps2.xml><?xml version="1.0" encoding="utf-8"?>
<ds:datastoreItem xmlns:ds="http://schemas.openxmlformats.org/officeDocument/2006/customXml" ds:itemID="{77C9489F-A43E-46EE-94EA-E278CE81B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A657E9-0A72-43BA-B165-6CF4153DC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32014A-078C-4765-BEAC-AAF47871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2523</Words>
  <Characters>15898</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
    </vt:vector>
  </TitlesOfParts>
  <Company>HT</Company>
  <LinksUpToDate>false</LinksUpToDate>
  <CharactersWithSpaces>18385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dc:creator>
  <cp:lastModifiedBy>Celar Drazen</cp:lastModifiedBy>
  <cp:revision>36</cp:revision>
  <dcterms:created xsi:type="dcterms:W3CDTF">2018-08-21T10:17:00Z</dcterms:created>
  <dcterms:modified xsi:type="dcterms:W3CDTF">2021-03-17T16:04:00Z</dcterms:modified>
</cp:coreProperties>
</file>