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DAA8F" w14:textId="7E034339" w:rsidR="002F4F49" w:rsidRDefault="00EA57C1" w:rsidP="00EA57C1">
      <w:pPr>
        <w:spacing w:before="480" w:after="0" w:line="276" w:lineRule="auto"/>
        <w:jc w:val="right"/>
        <w:rPr>
          <w:rFonts w:ascii="Arial Narrow" w:hAnsi="Arial Narrow"/>
        </w:rPr>
      </w:pPr>
      <w:r w:rsidRPr="00EA57C1">
        <w:rPr>
          <w:rFonts w:ascii="Arial Narrow" w:hAnsi="Arial Narrow"/>
        </w:rPr>
        <w:t xml:space="preserve">Prilog </w:t>
      </w:r>
      <w:r w:rsidR="00733F68">
        <w:rPr>
          <w:rFonts w:ascii="Arial Narrow" w:hAnsi="Arial Narrow"/>
        </w:rPr>
        <w:t>4</w:t>
      </w:r>
      <w:r w:rsidR="00093415">
        <w:rPr>
          <w:rFonts w:ascii="Arial Narrow" w:hAnsi="Arial Narrow"/>
        </w:rPr>
        <w:t>.</w:t>
      </w:r>
    </w:p>
    <w:p w14:paraId="05869C6E" w14:textId="77777777" w:rsidR="00EA57C1" w:rsidRDefault="00EA57C1" w:rsidP="00EA57C1">
      <w:pPr>
        <w:spacing w:before="480" w:after="0" w:line="276" w:lineRule="auto"/>
        <w:jc w:val="center"/>
        <w:rPr>
          <w:rFonts w:ascii="Arial Narrow" w:hAnsi="Arial Narrow"/>
          <w:b/>
          <w:sz w:val="32"/>
        </w:rPr>
      </w:pPr>
    </w:p>
    <w:p w14:paraId="182BDC30" w14:textId="77777777" w:rsidR="00EA57C1" w:rsidRDefault="00EA57C1" w:rsidP="00EA57C1">
      <w:pPr>
        <w:spacing w:before="480" w:after="0" w:line="276" w:lineRule="auto"/>
        <w:jc w:val="center"/>
        <w:rPr>
          <w:rFonts w:ascii="Arial Narrow" w:hAnsi="Arial Narrow"/>
          <w:b/>
          <w:sz w:val="32"/>
        </w:rPr>
      </w:pPr>
    </w:p>
    <w:p w14:paraId="1E26152A" w14:textId="22F30E03" w:rsidR="00D60C44" w:rsidRPr="00EA57C1" w:rsidRDefault="00D60C44" w:rsidP="00D60C44">
      <w:pPr>
        <w:spacing w:before="480" w:after="0" w:line="276" w:lineRule="auto"/>
        <w:jc w:val="center"/>
        <w:rPr>
          <w:rFonts w:ascii="Arial Narrow" w:hAnsi="Arial Narrow"/>
          <w:b/>
          <w:sz w:val="36"/>
        </w:rPr>
      </w:pPr>
      <w:r>
        <w:rPr>
          <w:rFonts w:ascii="Arial Narrow" w:hAnsi="Arial Narrow"/>
          <w:b/>
          <w:sz w:val="36"/>
        </w:rPr>
        <w:t xml:space="preserve">IZJAVA O </w:t>
      </w:r>
      <w:r w:rsidR="00F46CC5">
        <w:rPr>
          <w:rFonts w:ascii="Arial Narrow" w:hAnsi="Arial Narrow"/>
          <w:b/>
          <w:sz w:val="36"/>
        </w:rPr>
        <w:t>ISTOVJETNOSTI TROŠKOVNIKA</w:t>
      </w:r>
    </w:p>
    <w:p w14:paraId="43A0D548" w14:textId="77777777" w:rsidR="00BC4630" w:rsidRDefault="00BC4630" w:rsidP="00BC4630">
      <w:pPr>
        <w:spacing w:after="0" w:line="276" w:lineRule="auto"/>
        <w:jc w:val="center"/>
        <w:rPr>
          <w:rFonts w:ascii="Arial Narrow" w:hAnsi="Arial Narrow"/>
          <w:b/>
        </w:rPr>
      </w:pPr>
    </w:p>
    <w:p w14:paraId="699D966C" w14:textId="77777777" w:rsidR="003472CD" w:rsidRDefault="003472CD" w:rsidP="003472CD">
      <w:pPr>
        <w:spacing w:after="0" w:line="276" w:lineRule="auto"/>
        <w:jc w:val="center"/>
        <w:rPr>
          <w:rFonts w:ascii="Arial Narrow" w:hAnsi="Arial Narrow"/>
          <w:lang w:bidi="hr-HR"/>
        </w:rPr>
      </w:pPr>
      <w:r>
        <w:rPr>
          <w:rFonts w:ascii="Arial Narrow" w:hAnsi="Arial Narrow"/>
          <w:b/>
        </w:rPr>
        <w:t>NAZIV PROJEKTA:</w:t>
      </w:r>
      <w:r w:rsidRPr="0094010F">
        <w:rPr>
          <w:rFonts w:ascii="Arial Narrow" w:hAnsi="Arial Narrow"/>
          <w:lang w:bidi="hr-HR"/>
        </w:rPr>
        <w:t xml:space="preserve"> </w:t>
      </w:r>
    </w:p>
    <w:p w14:paraId="5DA08A38" w14:textId="77777777" w:rsidR="003472CD" w:rsidRDefault="003472CD" w:rsidP="003472CD">
      <w:pPr>
        <w:spacing w:after="0" w:line="276" w:lineRule="auto"/>
        <w:jc w:val="center"/>
        <w:rPr>
          <w:rFonts w:ascii="Arial Narrow" w:hAnsi="Arial Narrow"/>
          <w:lang w:bidi="hr-HR"/>
        </w:rPr>
      </w:pPr>
      <w:r w:rsidRPr="00F1076A">
        <w:rPr>
          <w:rFonts w:ascii="Arial Narrow" w:hAnsi="Arial Narrow"/>
          <w:lang w:bidi="hr-HR"/>
        </w:rPr>
        <w:t>Izgradnja fotonaponske elektrane Kostwein-proizvodnja strojeva za potrebe proizvodnog pogona i zamjene rasvjete u proizvodnom pogonu</w:t>
      </w:r>
    </w:p>
    <w:p w14:paraId="72E37024" w14:textId="77777777" w:rsidR="003472CD" w:rsidRDefault="003472CD" w:rsidP="003472CD">
      <w:pPr>
        <w:spacing w:before="720" w:after="0" w:line="276" w:lineRule="auto"/>
        <w:jc w:val="center"/>
        <w:rPr>
          <w:rFonts w:ascii="Arial Narrow" w:hAnsi="Arial Narrow"/>
          <w:b/>
        </w:rPr>
      </w:pPr>
      <w:r w:rsidRPr="005F6A00">
        <w:rPr>
          <w:rFonts w:ascii="Arial Narrow" w:hAnsi="Arial Narrow"/>
          <w:b/>
        </w:rPr>
        <w:t>EVIDENCIJSKI BROJ NABAVE:</w:t>
      </w:r>
    </w:p>
    <w:p w14:paraId="1A520134" w14:textId="77777777" w:rsidR="003472CD" w:rsidRPr="00F1076A" w:rsidRDefault="003472CD" w:rsidP="003472CD">
      <w:pPr>
        <w:spacing w:before="720" w:after="0" w:line="276" w:lineRule="auto"/>
        <w:jc w:val="center"/>
        <w:rPr>
          <w:rFonts w:ascii="Arial Narrow" w:hAnsi="Arial Narrow"/>
          <w:b/>
        </w:rPr>
      </w:pPr>
      <w:ins w:id="0" w:author="Drazen Celar" w:date="2018-10-08T23:14:00Z">
        <w:r w:rsidRPr="00F1076A">
          <w:rPr>
            <w:rFonts w:cstheme="minorHAnsi"/>
            <w:b/>
            <w:bCs/>
            <w:sz w:val="23"/>
            <w:szCs w:val="23"/>
          </w:rPr>
          <w:t xml:space="preserve">KK.04.1.1.01.0126 / </w:t>
        </w:r>
      </w:ins>
      <w:ins w:id="1" w:author="Drazen Celar" w:date="2018-10-08T22:58:00Z">
        <w:r w:rsidRPr="00F1076A">
          <w:rPr>
            <w:rFonts w:cstheme="minorHAnsi"/>
            <w:b/>
            <w:bCs/>
            <w:sz w:val="23"/>
            <w:szCs w:val="23"/>
          </w:rPr>
          <w:t>KOST-0</w:t>
        </w:r>
      </w:ins>
      <w:ins w:id="2" w:author="Drazen Celar" w:date="2018-10-21T10:22:00Z">
        <w:r w:rsidRPr="00F1076A">
          <w:rPr>
            <w:rFonts w:cstheme="minorHAnsi"/>
            <w:b/>
            <w:bCs/>
            <w:sz w:val="23"/>
            <w:szCs w:val="23"/>
          </w:rPr>
          <w:t>1</w:t>
        </w:r>
      </w:ins>
      <w:ins w:id="3" w:author="Drazen Celar" w:date="2018-10-08T22:58:00Z">
        <w:r w:rsidRPr="00F1076A">
          <w:rPr>
            <w:rFonts w:cstheme="minorHAnsi"/>
            <w:b/>
            <w:bCs/>
            <w:sz w:val="23"/>
            <w:szCs w:val="23"/>
          </w:rPr>
          <w:t>-20</w:t>
        </w:r>
      </w:ins>
      <w:r w:rsidRPr="00F1076A">
        <w:rPr>
          <w:rFonts w:cstheme="minorHAnsi"/>
          <w:b/>
          <w:bCs/>
          <w:sz w:val="23"/>
          <w:szCs w:val="23"/>
        </w:rPr>
        <w:t>21</w:t>
      </w:r>
      <w:bookmarkStart w:id="4" w:name="_GoBack"/>
      <w:bookmarkEnd w:id="4"/>
    </w:p>
    <w:p w14:paraId="5704DF90" w14:textId="77777777" w:rsidR="003472CD" w:rsidRDefault="003472CD" w:rsidP="003472CD">
      <w:pPr>
        <w:spacing w:before="720" w:after="0"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PREDMET NABAVE:</w:t>
      </w:r>
    </w:p>
    <w:p w14:paraId="71016F93" w14:textId="77777777" w:rsidR="003472CD" w:rsidRDefault="003472CD" w:rsidP="003472CD">
      <w:pPr>
        <w:spacing w:before="720" w:after="0" w:line="276" w:lineRule="auto"/>
        <w:jc w:val="center"/>
        <w:rPr>
          <w:rFonts w:ascii="Arial Narrow" w:hAnsi="Arial Narrow"/>
          <w:b/>
        </w:rPr>
      </w:pPr>
    </w:p>
    <w:p w14:paraId="5F22598E" w14:textId="77777777" w:rsidR="003472CD" w:rsidRPr="0095592E" w:rsidRDefault="003472CD" w:rsidP="003472C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ins w:id="5" w:author="Drazen Celar" w:date="2018-10-21T10:26:00Z"/>
          <w:rFonts w:cstheme="minorHAnsi"/>
        </w:rPr>
        <w:pPrChange w:id="6" w:author="Drazen Celar" w:date="2018-10-21T10:26:00Z">
          <w:pPr>
            <w:widowControl w:val="0"/>
            <w:autoSpaceDE w:val="0"/>
            <w:autoSpaceDN w:val="0"/>
            <w:adjustRightInd w:val="0"/>
            <w:spacing w:before="120" w:after="120"/>
          </w:pPr>
        </w:pPrChange>
      </w:pPr>
      <w:del w:id="7" w:author="Drazen Celar" w:date="2018-10-21T10:26:00Z">
        <w:r w:rsidRPr="001146BE" w:rsidDel="00BA4B0C">
          <w:rPr>
            <w:rFonts w:cstheme="minorHAnsi"/>
          </w:rPr>
          <w:delText xml:space="preserve">je </w:delText>
        </w:r>
      </w:del>
      <w:r w:rsidRPr="001146BE">
        <w:rPr>
          <w:rFonts w:cstheme="minorHAnsi"/>
        </w:rPr>
        <w:t>nabava</w:t>
      </w:r>
      <w:ins w:id="8" w:author="Drazen Celar" w:date="2018-10-21T10:27:00Z">
        <w:r w:rsidRPr="0095592E">
          <w:rPr>
            <w:rFonts w:cstheme="minorHAnsi"/>
          </w:rPr>
          <w:t xml:space="preserve"> i</w:t>
        </w:r>
      </w:ins>
      <w:del w:id="9" w:author="Drazen Celar" w:date="2018-10-21T10:26:00Z">
        <w:r w:rsidRPr="001146BE" w:rsidDel="00BA4B0C">
          <w:rPr>
            <w:rFonts w:cstheme="minorHAnsi"/>
          </w:rPr>
          <w:delText xml:space="preserve"> opreme,</w:delText>
        </w:r>
      </w:del>
      <w:r w:rsidRPr="001146BE">
        <w:rPr>
          <w:rFonts w:cstheme="minorHAnsi"/>
        </w:rPr>
        <w:t xml:space="preserve"> ugradnja </w:t>
      </w:r>
      <w:ins w:id="10" w:author="Drazen Celar" w:date="2018-10-21T10:27:00Z">
        <w:r w:rsidRPr="0095592E">
          <w:rPr>
            <w:rFonts w:cstheme="minorHAnsi"/>
          </w:rPr>
          <w:t xml:space="preserve">opreme </w:t>
        </w:r>
      </w:ins>
      <w:r w:rsidRPr="001146BE">
        <w:rPr>
          <w:rFonts w:cstheme="minorHAnsi"/>
        </w:rPr>
        <w:t xml:space="preserve">učinkovitijeg </w:t>
      </w:r>
      <w:del w:id="11" w:author="Drazen Celar" w:date="2018-10-21T10:27:00Z">
        <w:r w:rsidRPr="001146BE" w:rsidDel="00BA4B0C">
          <w:rPr>
            <w:rFonts w:cstheme="minorHAnsi"/>
          </w:rPr>
          <w:delText xml:space="preserve">LED </w:delText>
        </w:r>
      </w:del>
      <w:r w:rsidRPr="003472CD">
        <w:rPr>
          <w:rFonts w:cstheme="minorHAnsi"/>
        </w:rPr>
        <w:t>sustava unutarnje rasvjete</w:t>
      </w:r>
      <w:ins w:id="12" w:author="Drazen Celar" w:date="2018-10-21T10:29:00Z">
        <w:r w:rsidRPr="0095592E">
          <w:rPr>
            <w:rFonts w:cstheme="minorHAnsi"/>
          </w:rPr>
          <w:t xml:space="preserve"> </w:t>
        </w:r>
      </w:ins>
      <w:del w:id="13" w:author="Drazen Celar" w:date="2018-10-21T10:29:00Z">
        <w:r w:rsidRPr="001146BE" w:rsidDel="00BA4B0C">
          <w:rPr>
            <w:rFonts w:cstheme="minorHAnsi"/>
          </w:rPr>
          <w:delText>;</w:delText>
        </w:r>
      </w:del>
    </w:p>
    <w:p w14:paraId="43D27FDE" w14:textId="77777777" w:rsidR="003472CD" w:rsidRPr="0095592E" w:rsidRDefault="003472CD" w:rsidP="003472C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ins w:id="14" w:author="Drazen Celar" w:date="2018-10-21T10:29:00Z"/>
          <w:rFonts w:cstheme="minorHAnsi"/>
        </w:rPr>
        <w:pPrChange w:id="15" w:author="Drazen Celar" w:date="2018-10-21T10:29:00Z">
          <w:pPr>
            <w:widowControl w:val="0"/>
            <w:autoSpaceDE w:val="0"/>
            <w:autoSpaceDN w:val="0"/>
            <w:adjustRightInd w:val="0"/>
            <w:spacing w:before="120" w:after="120"/>
          </w:pPr>
        </w:pPrChange>
      </w:pPr>
      <w:del w:id="16" w:author="Drazen Celar" w:date="2018-10-21T10:26:00Z">
        <w:r w:rsidRPr="001146BE" w:rsidDel="00BA4B0C">
          <w:rPr>
            <w:rFonts w:cstheme="minorHAnsi"/>
          </w:rPr>
          <w:delText xml:space="preserve"> i</w:delText>
        </w:r>
      </w:del>
      <w:del w:id="17" w:author="Drazen Celar" w:date="2018-10-21T10:29:00Z">
        <w:r w:rsidRPr="001146BE" w:rsidDel="00BA4B0C">
          <w:rPr>
            <w:rFonts w:cstheme="minorHAnsi"/>
          </w:rPr>
          <w:delText xml:space="preserve"> </w:delText>
        </w:r>
      </w:del>
      <w:r w:rsidRPr="003472CD">
        <w:rPr>
          <w:rFonts w:cstheme="minorHAnsi"/>
        </w:rPr>
        <w:t xml:space="preserve">izgradnja, mjerenje kvalitete električne energije, ishođenje odobrenja za rad elektrane od strane HEP-a i puštanje u rad fotonaponske elektrane ukupne DC snage od </w:t>
      </w:r>
      <w:ins w:id="18" w:author="Drazen Celar" w:date="2018-10-21T10:28:00Z">
        <w:r w:rsidRPr="0095592E">
          <w:rPr>
            <w:rFonts w:cstheme="minorHAnsi"/>
            <w:rPrChange w:id="19" w:author="Drazen Celar" w:date="2018-10-21T10:28:00Z">
              <w:rPr>
                <w:rFonts w:cstheme="minorHAnsi"/>
                <w:highlight w:val="yellow"/>
              </w:rPr>
            </w:rPrChange>
          </w:rPr>
          <w:t>349,92</w:t>
        </w:r>
      </w:ins>
      <w:del w:id="20" w:author="Drazen Celar" w:date="2018-10-21T10:28:00Z">
        <w:r w:rsidRPr="0095592E" w:rsidDel="00BA4B0C">
          <w:rPr>
            <w:rFonts w:cstheme="minorHAnsi"/>
            <w:rPrChange w:id="21" w:author="Drazen Celar" w:date="2018-10-21T10:28:00Z">
              <w:rPr>
                <w:highlight w:val="yellow"/>
              </w:rPr>
            </w:rPrChange>
          </w:rPr>
          <w:delText>______</w:delText>
        </w:r>
      </w:del>
      <w:r w:rsidRPr="001146BE">
        <w:rPr>
          <w:rFonts w:cstheme="minorHAnsi"/>
        </w:rPr>
        <w:t xml:space="preserve">kW i AC snage od </w:t>
      </w:r>
      <w:ins w:id="22" w:author="Drazen Celar" w:date="2018-10-21T10:28:00Z">
        <w:r w:rsidRPr="0095592E">
          <w:rPr>
            <w:rFonts w:cstheme="minorHAnsi"/>
            <w:rPrChange w:id="23" w:author="Drazen Celar" w:date="2018-10-21T10:28:00Z">
              <w:rPr>
                <w:rFonts w:cstheme="minorHAnsi"/>
                <w:highlight w:val="yellow"/>
              </w:rPr>
            </w:rPrChange>
          </w:rPr>
          <w:t xml:space="preserve">276 </w:t>
        </w:r>
      </w:ins>
      <w:del w:id="24" w:author="Drazen Celar" w:date="2018-10-21T10:28:00Z">
        <w:r w:rsidRPr="0095592E" w:rsidDel="00BA4B0C">
          <w:rPr>
            <w:rFonts w:cstheme="minorHAnsi"/>
            <w:rPrChange w:id="25" w:author="Drazen Celar" w:date="2018-10-21T10:28:00Z">
              <w:rPr>
                <w:highlight w:val="yellow"/>
              </w:rPr>
            </w:rPrChange>
          </w:rPr>
          <w:delText>______</w:delText>
        </w:r>
      </w:del>
      <w:r w:rsidRPr="001146BE">
        <w:rPr>
          <w:rFonts w:cstheme="minorHAnsi"/>
        </w:rPr>
        <w:t xml:space="preserve">kW, </w:t>
      </w:r>
    </w:p>
    <w:p w14:paraId="21A498BE" w14:textId="51526054" w:rsidR="00D60261" w:rsidRPr="00D60C44" w:rsidRDefault="00EA57C1" w:rsidP="00407419">
      <w:pPr>
        <w:jc w:val="center"/>
        <w:rPr>
          <w:rFonts w:ascii="Arial Narrow" w:hAnsi="Arial Narrow"/>
          <w:b/>
          <w:sz w:val="32"/>
        </w:rPr>
        <w:sectPr w:rsidR="00D60261" w:rsidRPr="00D60C44" w:rsidSect="00D3504E">
          <w:headerReference w:type="default" r:id="rId9"/>
          <w:footerReference w:type="default" r:id="rId10"/>
          <w:pgSz w:w="11906" w:h="16838"/>
          <w:pgMar w:top="2268" w:right="1418" w:bottom="1418" w:left="1418" w:header="709" w:footer="709" w:gutter="0"/>
          <w:cols w:space="708"/>
          <w:docGrid w:linePitch="360"/>
        </w:sectPr>
      </w:pPr>
      <w:r>
        <w:rPr>
          <w:rFonts w:ascii="Arial Narrow" w:hAnsi="Arial Narrow"/>
          <w:b/>
          <w:sz w:val="32"/>
        </w:rPr>
        <w:br w:type="page"/>
      </w:r>
    </w:p>
    <w:p w14:paraId="57F3DFFA" w14:textId="2E00C3D6" w:rsidR="00D60C44" w:rsidRDefault="006B0ADE" w:rsidP="00D60C44">
      <w:pPr>
        <w:spacing w:before="240" w:after="0" w:line="276" w:lineRule="auto"/>
        <w:rPr>
          <w:rFonts w:ascii="Arial Narrow" w:eastAsia="Calibri" w:hAnsi="Arial Narrow" w:cs="Arial"/>
          <w:bCs/>
        </w:rPr>
      </w:pPr>
      <w:r w:rsidRPr="00D04753">
        <w:rPr>
          <w:rFonts w:ascii="Arial Narrow" w:hAnsi="Arial Narrow"/>
          <w:noProof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9444F" wp14:editId="01A7B39E">
                <wp:simplePos x="0" y="0"/>
                <wp:positionH relativeFrom="margin">
                  <wp:posOffset>2853690</wp:posOffset>
                </wp:positionH>
                <wp:positionV relativeFrom="paragraph">
                  <wp:posOffset>196215</wp:posOffset>
                </wp:positionV>
                <wp:extent cx="2879725" cy="0"/>
                <wp:effectExtent l="0" t="0" r="34925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31D93EE8" id="Ravni poveznik 1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24.7pt,15.45pt" to="451.4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04753">
        <w:rPr>
          <w:rFonts w:ascii="Arial Narrow" w:hAnsi="Arial Narrow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94DD1E" wp14:editId="6A456E0A">
                <wp:simplePos x="0" y="0"/>
                <wp:positionH relativeFrom="margin">
                  <wp:posOffset>190500</wp:posOffset>
                </wp:positionH>
                <wp:positionV relativeFrom="paragraph">
                  <wp:posOffset>199390</wp:posOffset>
                </wp:positionV>
                <wp:extent cx="2412000" cy="0"/>
                <wp:effectExtent l="0" t="0" r="26670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2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01583347" id="Ravni poveznik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5pt,15.7pt" to="204.9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eastAsia="Calibri" w:hAnsi="Arial Narrow" w:cs="Arial"/>
          <w:bCs/>
        </w:rPr>
        <w:t>J</w:t>
      </w:r>
      <w:r w:rsidR="00D60C44">
        <w:rPr>
          <w:rFonts w:ascii="Arial Narrow" w:eastAsia="Calibri" w:hAnsi="Arial Narrow" w:cs="Arial"/>
          <w:bCs/>
        </w:rPr>
        <w:t>a</w:t>
      </w:r>
      <w:r>
        <w:rPr>
          <w:rFonts w:ascii="Arial Narrow" w:eastAsia="Calibri" w:hAnsi="Arial Narrow" w:cs="Arial"/>
          <w:bCs/>
        </w:rPr>
        <w:t>,</w:t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 w:rsidR="00D60C44">
        <w:rPr>
          <w:rFonts w:ascii="Arial Narrow" w:eastAsia="Calibri" w:hAnsi="Arial Narrow" w:cs="Arial"/>
          <w:bCs/>
        </w:rPr>
        <w:t xml:space="preserve">iz </w:t>
      </w:r>
    </w:p>
    <w:p w14:paraId="41E44F2A" w14:textId="487AE71B" w:rsidR="00D60C44" w:rsidRDefault="00D60C44" w:rsidP="00D60C44">
      <w:pPr>
        <w:spacing w:after="120" w:line="276" w:lineRule="auto"/>
        <w:rPr>
          <w:rFonts w:ascii="Arial Narrow" w:eastAsia="Calibri" w:hAnsi="Arial Narrow" w:cs="Arial"/>
          <w:bCs/>
          <w:i/>
          <w:sz w:val="16"/>
        </w:rPr>
      </w:pP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 w:rsidRPr="00614266">
        <w:rPr>
          <w:rFonts w:ascii="Arial Narrow" w:eastAsia="Calibri" w:hAnsi="Arial Narrow" w:cs="Arial"/>
          <w:bCs/>
          <w:i/>
          <w:sz w:val="16"/>
        </w:rPr>
        <w:t>(ime i prezime)</w:t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  <w:t>(adresa stanovanja)</w:t>
      </w:r>
    </w:p>
    <w:p w14:paraId="6EBDD3D3" w14:textId="77777777" w:rsidR="00D60C44" w:rsidRDefault="00D60C44" w:rsidP="00D60C44">
      <w:pPr>
        <w:spacing w:after="240" w:line="276" w:lineRule="auto"/>
        <w:rPr>
          <w:rFonts w:ascii="Arial Narrow" w:eastAsia="Calibri" w:hAnsi="Arial Narrow" w:cs="Arial"/>
          <w:bCs/>
        </w:rPr>
      </w:pPr>
      <w:r w:rsidRPr="00D04753">
        <w:rPr>
          <w:rFonts w:ascii="Arial Narrow" w:hAnsi="Arial Narrow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FE3371" wp14:editId="0D082A94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088000" cy="0"/>
                <wp:effectExtent l="0" t="0" r="26670" b="19050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7FA99FDD" id="Ravni poveznik 13" o:spid="_x0000_s1026" style="position:absolute;z-index:25166438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13.2pt,12.75pt" to="277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04753">
        <w:rPr>
          <w:rFonts w:ascii="Arial Narrow" w:hAnsi="Arial Narrow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562FE8" wp14:editId="3E789D57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177AA8DF" id="Ravni poveznik 1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eastAsia="Calibri" w:hAnsi="Arial Narrow" w:cs="Arial"/>
          <w:bCs/>
        </w:rPr>
        <w:t xml:space="preserve">OIB </w:t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  <w:t xml:space="preserve">      , broj osobne iskaznice </w:t>
      </w:r>
    </w:p>
    <w:p w14:paraId="03743021" w14:textId="6A53B256" w:rsidR="00D60C44" w:rsidRDefault="00D60C44" w:rsidP="00D60C44">
      <w:pPr>
        <w:spacing w:before="240" w:after="240" w:line="276" w:lineRule="auto"/>
        <w:rPr>
          <w:rFonts w:ascii="Arial Narrow" w:eastAsia="Calibri" w:hAnsi="Arial Narrow" w:cs="Arial"/>
          <w:bCs/>
        </w:rPr>
      </w:pPr>
      <w:r w:rsidRPr="00D04753">
        <w:rPr>
          <w:rFonts w:ascii="Arial Narrow" w:hAnsi="Arial Narrow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38E614" wp14:editId="05DF4E15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5A64846F" id="Ravni poveznik 1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eastAsia="Calibri" w:hAnsi="Arial Narrow" w:cs="Arial"/>
          <w:bCs/>
        </w:rPr>
        <w:t>izdane od</w:t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  <w:t xml:space="preserve">  kao </w:t>
      </w:r>
      <w:r w:rsidR="00480CDC">
        <w:rPr>
          <w:rFonts w:ascii="Arial Narrow" w:eastAsia="Calibri" w:hAnsi="Arial Narrow" w:cs="Arial"/>
          <w:bCs/>
        </w:rPr>
        <w:t xml:space="preserve">osoba </w:t>
      </w:r>
      <w:r>
        <w:rPr>
          <w:rFonts w:ascii="Arial Narrow" w:eastAsia="Calibri" w:hAnsi="Arial Narrow" w:cs="Arial"/>
          <w:bCs/>
        </w:rPr>
        <w:t>ovlaštena za zastupanje</w:t>
      </w:r>
    </w:p>
    <w:p w14:paraId="1B6719D0" w14:textId="77777777" w:rsidR="00D60C44" w:rsidRDefault="00D60C44" w:rsidP="00D60C44">
      <w:pPr>
        <w:spacing w:before="240" w:after="120" w:line="276" w:lineRule="auto"/>
        <w:rPr>
          <w:rFonts w:ascii="Arial Narrow" w:eastAsia="Calibri" w:hAnsi="Arial Narrow" w:cs="Arial"/>
          <w:bCs/>
        </w:rPr>
      </w:pPr>
      <w:r>
        <w:rPr>
          <w:rFonts w:ascii="Arial Narrow" w:eastAsia="Calibri" w:hAnsi="Arial Narrow" w:cs="Arial"/>
          <w:bCs/>
        </w:rPr>
        <w:t xml:space="preserve">gospodarskog subjekta </w:t>
      </w:r>
    </w:p>
    <w:p w14:paraId="5D560066" w14:textId="77777777" w:rsidR="00D60C44" w:rsidRDefault="00D60C44" w:rsidP="00D60C44">
      <w:pPr>
        <w:spacing w:before="120" w:after="0" w:line="276" w:lineRule="auto"/>
        <w:rPr>
          <w:rFonts w:ascii="Arial Narrow" w:eastAsia="Calibri" w:hAnsi="Arial Narrow" w:cs="Arial"/>
          <w:bCs/>
        </w:rPr>
      </w:pPr>
    </w:p>
    <w:p w14:paraId="475A3FF7" w14:textId="77777777" w:rsidR="00D60C44" w:rsidRDefault="00D60C44" w:rsidP="00D60C44">
      <w:pPr>
        <w:spacing w:before="120" w:after="0" w:line="276" w:lineRule="auto"/>
        <w:jc w:val="center"/>
        <w:rPr>
          <w:rFonts w:ascii="Arial Narrow" w:eastAsia="Calibri" w:hAnsi="Arial Narrow" w:cs="Arial"/>
          <w:bCs/>
          <w:i/>
          <w:sz w:val="16"/>
        </w:rPr>
      </w:pPr>
      <w:r w:rsidRPr="00D04753">
        <w:rPr>
          <w:rFonts w:ascii="Arial Narrow" w:hAnsi="Arial Narrow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333AC" wp14:editId="75A24897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2E1FF04A" id="Ravni poveznik 16" o:spid="_x0000_s1026" style="position:absolute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eastAsia="Calibri" w:hAnsi="Arial Narrow" w:cs="Arial"/>
          <w:bCs/>
          <w:i/>
          <w:sz w:val="16"/>
        </w:rPr>
        <w:t>(naziv i sjedište gospodarskog subjekta, OIB)</w:t>
      </w:r>
    </w:p>
    <w:p w14:paraId="6C54CAAF" w14:textId="517ACC75" w:rsidR="00D60C44" w:rsidRDefault="00D60C44" w:rsidP="005318A6">
      <w:pPr>
        <w:spacing w:before="1080" w:after="0" w:line="276" w:lineRule="auto"/>
        <w:jc w:val="both"/>
        <w:rPr>
          <w:rFonts w:ascii="Arial Narrow" w:eastAsia="Calibri" w:hAnsi="Arial Narrow" w:cs="Arial"/>
          <w:bCs/>
        </w:rPr>
      </w:pPr>
      <w:r w:rsidRPr="00614266">
        <w:rPr>
          <w:rFonts w:ascii="Arial Narrow" w:eastAsia="Calibri" w:hAnsi="Arial Narrow" w:cs="Arial"/>
          <w:bCs/>
        </w:rPr>
        <w:t>pod materijalnom i kaznenom odgovornošću izjavljujem da</w:t>
      </w:r>
      <w:r w:rsidR="00F46CC5">
        <w:rPr>
          <w:rFonts w:ascii="Arial Narrow" w:eastAsia="Calibri" w:hAnsi="Arial Narrow" w:cs="Arial"/>
          <w:bCs/>
        </w:rPr>
        <w:t xml:space="preserve"> je popunjeni i priloženi Troškovnik u pisanom obliku identičan izvornom Troškovniku (sa svim izmjenama i dopunama) javno objavljenom na Internet stranic</w:t>
      </w:r>
      <w:r w:rsidR="00D45E14">
        <w:rPr>
          <w:rFonts w:ascii="Arial Narrow" w:eastAsia="Calibri" w:hAnsi="Arial Narrow" w:cs="Arial"/>
          <w:bCs/>
        </w:rPr>
        <w:t xml:space="preserve">i </w:t>
      </w:r>
      <w:hyperlink r:id="rId11" w:history="1">
        <w:r w:rsidR="00D45E14" w:rsidRPr="00B962AB">
          <w:rPr>
            <w:rStyle w:val="Hyperlink"/>
            <w:rFonts w:ascii="Arial Narrow" w:eastAsia="Calibri" w:hAnsi="Arial Narrow" w:cs="Arial"/>
            <w:bCs/>
          </w:rPr>
          <w:t>www.strukturnifondovi.hr</w:t>
        </w:r>
      </w:hyperlink>
      <w:r w:rsidR="00731F2B">
        <w:rPr>
          <w:rFonts w:ascii="Arial Narrow" w:eastAsia="Calibri" w:hAnsi="Arial Narrow" w:cs="Arial"/>
          <w:bCs/>
          <w:color w:val="000000" w:themeColor="text1"/>
        </w:rPr>
        <w:t>.</w:t>
      </w:r>
    </w:p>
    <w:p w14:paraId="6EFF8298" w14:textId="0C1BB2CB" w:rsidR="00D60C44" w:rsidRPr="00D04753" w:rsidRDefault="00D60C44" w:rsidP="00343EE5">
      <w:pPr>
        <w:spacing w:before="1080" w:after="120" w:line="276" w:lineRule="auto"/>
        <w:jc w:val="both"/>
        <w:rPr>
          <w:rFonts w:ascii="Arial Narrow" w:hAnsi="Arial Narrow"/>
          <w:lang w:eastAsia="hr-HR"/>
        </w:rPr>
      </w:pPr>
      <w:r w:rsidRPr="00D04753">
        <w:rPr>
          <w:rFonts w:ascii="Arial Narrow" w:hAnsi="Arial Narrow"/>
          <w:lang w:eastAsia="hr-HR"/>
        </w:rPr>
        <w:t>Mjesto i datum</w:t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</w:p>
    <w:p w14:paraId="5B41E4CC" w14:textId="77777777" w:rsidR="00D60C44" w:rsidRPr="00D04753" w:rsidRDefault="00D60C44" w:rsidP="00D60C44">
      <w:pPr>
        <w:spacing w:line="276" w:lineRule="auto"/>
        <w:jc w:val="both"/>
        <w:rPr>
          <w:rFonts w:ascii="Arial Narrow" w:hAnsi="Arial Narrow"/>
          <w:lang w:eastAsia="hr-HR"/>
        </w:rPr>
      </w:pPr>
      <w:r w:rsidRPr="00D04753">
        <w:rPr>
          <w:rFonts w:ascii="Arial Narrow" w:hAnsi="Arial Narrow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C7B367" wp14:editId="213A5BA6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13E00742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04753">
        <w:rPr>
          <w:rFonts w:ascii="Arial Narrow" w:hAnsi="Arial Narrow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AB211" wp14:editId="1EEE09F3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7C6DF136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  <w:t>MP</w:t>
      </w:r>
    </w:p>
    <w:p w14:paraId="09F34F63" w14:textId="77777777" w:rsidR="00D60C44" w:rsidRPr="007851F5" w:rsidRDefault="00D60C44" w:rsidP="00D60C44">
      <w:pPr>
        <w:spacing w:line="276" w:lineRule="auto"/>
        <w:jc w:val="both"/>
        <w:rPr>
          <w:rFonts w:ascii="Arial Narrow" w:hAnsi="Arial Narrow"/>
          <w:sz w:val="18"/>
          <w:lang w:eastAsia="hr-HR"/>
        </w:rPr>
      </w:pP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 w:rsidRPr="007851F5">
        <w:rPr>
          <w:rFonts w:ascii="Arial Narrow" w:hAnsi="Arial Narrow"/>
          <w:i/>
          <w:sz w:val="18"/>
          <w:lang w:eastAsia="hr-HR"/>
        </w:rPr>
        <w:t xml:space="preserve">(Potpis </w:t>
      </w:r>
      <w:r>
        <w:rPr>
          <w:rFonts w:ascii="Arial Narrow" w:hAnsi="Arial Narrow"/>
          <w:i/>
          <w:sz w:val="18"/>
          <w:lang w:eastAsia="hr-HR"/>
        </w:rPr>
        <w:t xml:space="preserve">odgovorne </w:t>
      </w:r>
      <w:r w:rsidRPr="007851F5">
        <w:rPr>
          <w:rFonts w:ascii="Arial Narrow" w:hAnsi="Arial Narrow"/>
          <w:i/>
          <w:sz w:val="18"/>
          <w:lang w:eastAsia="hr-HR"/>
        </w:rPr>
        <w:t>osobe)</w:t>
      </w:r>
    </w:p>
    <w:p w14:paraId="7B1577D5" w14:textId="65766869" w:rsidR="00DE7061" w:rsidRPr="0008197A" w:rsidRDefault="00DE7061" w:rsidP="0008197A">
      <w:pPr>
        <w:spacing w:before="1320" w:after="0" w:line="276" w:lineRule="auto"/>
        <w:jc w:val="both"/>
        <w:rPr>
          <w:rFonts w:ascii="Arial Narrow" w:hAnsi="Arial Narrow"/>
          <w:b/>
        </w:rPr>
      </w:pPr>
    </w:p>
    <w:sectPr w:rsidR="00DE7061" w:rsidRPr="0008197A" w:rsidSect="00D60261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586D5" w14:textId="77777777" w:rsidR="006C2DDB" w:rsidRDefault="006C2DDB" w:rsidP="00530125">
      <w:pPr>
        <w:spacing w:after="0" w:line="240" w:lineRule="auto"/>
      </w:pPr>
      <w:r>
        <w:separator/>
      </w:r>
    </w:p>
  </w:endnote>
  <w:endnote w:type="continuationSeparator" w:id="0">
    <w:p w14:paraId="6FC35C4F" w14:textId="77777777" w:rsidR="006C2DDB" w:rsidRDefault="006C2DDB" w:rsidP="0053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C9302" w14:textId="77777777" w:rsidR="005655E3" w:rsidRPr="00F710AB" w:rsidRDefault="005655E3" w:rsidP="00F710AB">
    <w:pPr>
      <w:pStyle w:val="Footer"/>
      <w:ind w:firstLine="708"/>
      <w:jc w:val="center"/>
      <w:rPr>
        <w:i/>
        <w:sz w:val="16"/>
      </w:rPr>
    </w:pPr>
    <w:r w:rsidRPr="00F710AB">
      <w:rPr>
        <w:i/>
        <w:noProof/>
        <w:sz w:val="16"/>
        <w:lang w:eastAsia="hr-H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A38E32" wp14:editId="3A92F100">
              <wp:simplePos x="0" y="0"/>
              <wp:positionH relativeFrom="page">
                <wp:align>left</wp:align>
              </wp:positionH>
              <wp:positionV relativeFrom="paragraph">
                <wp:posOffset>-275590</wp:posOffset>
              </wp:positionV>
              <wp:extent cx="7553325" cy="0"/>
              <wp:effectExtent l="0" t="0" r="28575" b="19050"/>
              <wp:wrapNone/>
              <wp:docPr id="15" name="Ravni povez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3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28C439CD" id="Ravni poveznik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-21.7pt" to="594.75pt,-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" strokecolor="black [3200]" strokeweight=".5pt">
              <v:stroke joinstyle="miter"/>
              <w10:wrap anchorx="page"/>
            </v:line>
          </w:pict>
        </mc:Fallback>
      </mc:AlternateContent>
    </w:r>
    <w:r w:rsidRPr="00F710AB">
      <w:rPr>
        <w:i/>
        <w:sz w:val="16"/>
      </w:rPr>
      <w:t>Projekt je sufinancirala Europska unija iz Europskog fonda za regionalni razvoj.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4BBC0" w14:textId="56DD7070" w:rsidR="005655E3" w:rsidRPr="00F710AB" w:rsidRDefault="005655E3" w:rsidP="00F710AB">
    <w:pPr>
      <w:pStyle w:val="Footer"/>
      <w:ind w:firstLine="708"/>
      <w:jc w:val="center"/>
      <w:rPr>
        <w:i/>
        <w:sz w:val="16"/>
      </w:rPr>
    </w:pPr>
    <w:r w:rsidRPr="00F710AB">
      <w:rPr>
        <w:i/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7A1F7" w14:textId="77777777" w:rsidR="006C2DDB" w:rsidRDefault="006C2DDB" w:rsidP="00530125">
      <w:pPr>
        <w:spacing w:after="0" w:line="240" w:lineRule="auto"/>
      </w:pPr>
      <w:r>
        <w:separator/>
      </w:r>
    </w:p>
  </w:footnote>
  <w:footnote w:type="continuationSeparator" w:id="0">
    <w:p w14:paraId="2240ED9F" w14:textId="77777777" w:rsidR="006C2DDB" w:rsidRDefault="006C2DDB" w:rsidP="00530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C4BD1" w14:textId="17235868" w:rsidR="005655E3" w:rsidRPr="00BC4630" w:rsidRDefault="00BC4630" w:rsidP="00BC4630">
    <w:pPr>
      <w:pStyle w:val="Header"/>
    </w:pPr>
    <w:r>
      <w:rPr>
        <w:noProof/>
        <w:lang w:eastAsia="hr-HR"/>
      </w:rPr>
      <w:drawing>
        <wp:anchor distT="0" distB="0" distL="114300" distR="114300" simplePos="0" relativeHeight="251665408" behindDoc="0" locked="0" layoutInCell="1" allowOverlap="1" wp14:anchorId="42034A8C" wp14:editId="52B9D46A">
          <wp:simplePos x="0" y="0"/>
          <wp:positionH relativeFrom="page">
            <wp:posOffset>1033780</wp:posOffset>
          </wp:positionH>
          <wp:positionV relativeFrom="paragraph">
            <wp:posOffset>-172085</wp:posOffset>
          </wp:positionV>
          <wp:extent cx="5800725" cy="1154430"/>
          <wp:effectExtent l="0" t="0" r="9525" b="762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00725" cy="1154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5B947" w14:textId="082F614B" w:rsidR="005655E3" w:rsidRDefault="005655E3" w:rsidP="00437525">
    <w:pPr>
      <w:pStyle w:val="Header"/>
      <w:tabs>
        <w:tab w:val="clear" w:pos="4536"/>
      </w:tabs>
    </w:pPr>
    <w:r w:rsidRPr="00AA3B05">
      <w:rPr>
        <w:noProof/>
        <w:lang w:eastAsia="hr-HR"/>
      </w:rP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E28EB"/>
    <w:multiLevelType w:val="hybridMultilevel"/>
    <w:tmpl w:val="0FF204C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F6092"/>
    <w:multiLevelType w:val="hybridMultilevel"/>
    <w:tmpl w:val="2A0C6E0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75FD0"/>
    <w:multiLevelType w:val="hybridMultilevel"/>
    <w:tmpl w:val="08888A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EB1B07"/>
    <w:multiLevelType w:val="hybridMultilevel"/>
    <w:tmpl w:val="06E29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4B53C7"/>
    <w:multiLevelType w:val="hybridMultilevel"/>
    <w:tmpl w:val="ACE8BB56"/>
    <w:lvl w:ilvl="0" w:tplc="DFA2057C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102DB"/>
    <w:multiLevelType w:val="hybridMultilevel"/>
    <w:tmpl w:val="22D21B1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9498B"/>
    <w:multiLevelType w:val="hybridMultilevel"/>
    <w:tmpl w:val="FDB00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661FC"/>
    <w:multiLevelType w:val="hybridMultilevel"/>
    <w:tmpl w:val="AF4C8A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13341"/>
    <w:multiLevelType w:val="hybridMultilevel"/>
    <w:tmpl w:val="F75C42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markup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25"/>
    <w:rsid w:val="00006BEF"/>
    <w:rsid w:val="000325C7"/>
    <w:rsid w:val="0003565C"/>
    <w:rsid w:val="00037C4F"/>
    <w:rsid w:val="0008197A"/>
    <w:rsid w:val="00091E76"/>
    <w:rsid w:val="00093415"/>
    <w:rsid w:val="000E7213"/>
    <w:rsid w:val="000F787C"/>
    <w:rsid w:val="001059C6"/>
    <w:rsid w:val="00113816"/>
    <w:rsid w:val="00115EDE"/>
    <w:rsid w:val="00196B50"/>
    <w:rsid w:val="001A4B67"/>
    <w:rsid w:val="001B53AA"/>
    <w:rsid w:val="001C685A"/>
    <w:rsid w:val="001D5044"/>
    <w:rsid w:val="00261681"/>
    <w:rsid w:val="00277FDE"/>
    <w:rsid w:val="00282775"/>
    <w:rsid w:val="002973E1"/>
    <w:rsid w:val="002A488A"/>
    <w:rsid w:val="002C1A25"/>
    <w:rsid w:val="002D259C"/>
    <w:rsid w:val="002D3494"/>
    <w:rsid w:val="002F4F49"/>
    <w:rsid w:val="002F6041"/>
    <w:rsid w:val="00303032"/>
    <w:rsid w:val="00325E20"/>
    <w:rsid w:val="00343EE5"/>
    <w:rsid w:val="003472CD"/>
    <w:rsid w:val="00381C7A"/>
    <w:rsid w:val="00386C6F"/>
    <w:rsid w:val="003B067E"/>
    <w:rsid w:val="003E3A97"/>
    <w:rsid w:val="003F3CFA"/>
    <w:rsid w:val="00407419"/>
    <w:rsid w:val="00437525"/>
    <w:rsid w:val="004450E1"/>
    <w:rsid w:val="00456C44"/>
    <w:rsid w:val="00465B58"/>
    <w:rsid w:val="00474248"/>
    <w:rsid w:val="004763C2"/>
    <w:rsid w:val="00480CDC"/>
    <w:rsid w:val="00480CE8"/>
    <w:rsid w:val="004B13AE"/>
    <w:rsid w:val="004D5A03"/>
    <w:rsid w:val="004F5610"/>
    <w:rsid w:val="0050491F"/>
    <w:rsid w:val="00516B9A"/>
    <w:rsid w:val="00530125"/>
    <w:rsid w:val="005318A6"/>
    <w:rsid w:val="0053742B"/>
    <w:rsid w:val="00556201"/>
    <w:rsid w:val="005655E3"/>
    <w:rsid w:val="00584ED9"/>
    <w:rsid w:val="0058515A"/>
    <w:rsid w:val="005924DA"/>
    <w:rsid w:val="00593972"/>
    <w:rsid w:val="005B309D"/>
    <w:rsid w:val="005D3415"/>
    <w:rsid w:val="005D499F"/>
    <w:rsid w:val="005E4305"/>
    <w:rsid w:val="005F6A00"/>
    <w:rsid w:val="00644C52"/>
    <w:rsid w:val="006457BF"/>
    <w:rsid w:val="00692E8A"/>
    <w:rsid w:val="006B0ADE"/>
    <w:rsid w:val="006C2DDB"/>
    <w:rsid w:val="006C5C66"/>
    <w:rsid w:val="006E751D"/>
    <w:rsid w:val="00731DE1"/>
    <w:rsid w:val="00731F2B"/>
    <w:rsid w:val="00733F68"/>
    <w:rsid w:val="00746305"/>
    <w:rsid w:val="00787EEC"/>
    <w:rsid w:val="00791502"/>
    <w:rsid w:val="007A75B2"/>
    <w:rsid w:val="007B1E58"/>
    <w:rsid w:val="007C5E86"/>
    <w:rsid w:val="007D42B4"/>
    <w:rsid w:val="007E1C49"/>
    <w:rsid w:val="007E6321"/>
    <w:rsid w:val="008026E9"/>
    <w:rsid w:val="008261DB"/>
    <w:rsid w:val="00850BF4"/>
    <w:rsid w:val="00861DC5"/>
    <w:rsid w:val="00884B49"/>
    <w:rsid w:val="00904B1B"/>
    <w:rsid w:val="009140D8"/>
    <w:rsid w:val="0093049F"/>
    <w:rsid w:val="00941E93"/>
    <w:rsid w:val="009634AD"/>
    <w:rsid w:val="00974E51"/>
    <w:rsid w:val="00976773"/>
    <w:rsid w:val="009A0BF2"/>
    <w:rsid w:val="009B2C76"/>
    <w:rsid w:val="009F7B38"/>
    <w:rsid w:val="00A13D3C"/>
    <w:rsid w:val="00A26B26"/>
    <w:rsid w:val="00A33842"/>
    <w:rsid w:val="00A37AD6"/>
    <w:rsid w:val="00A44630"/>
    <w:rsid w:val="00A52E7E"/>
    <w:rsid w:val="00A71934"/>
    <w:rsid w:val="00A746CE"/>
    <w:rsid w:val="00AA3B05"/>
    <w:rsid w:val="00AB79B1"/>
    <w:rsid w:val="00AE70A8"/>
    <w:rsid w:val="00AF7D50"/>
    <w:rsid w:val="00B12240"/>
    <w:rsid w:val="00B4678D"/>
    <w:rsid w:val="00B57784"/>
    <w:rsid w:val="00B65996"/>
    <w:rsid w:val="00BA7AEB"/>
    <w:rsid w:val="00BC4630"/>
    <w:rsid w:val="00BE6047"/>
    <w:rsid w:val="00C0700E"/>
    <w:rsid w:val="00C123B7"/>
    <w:rsid w:val="00C70A75"/>
    <w:rsid w:val="00C77D0A"/>
    <w:rsid w:val="00C871B7"/>
    <w:rsid w:val="00CA02EA"/>
    <w:rsid w:val="00CD4882"/>
    <w:rsid w:val="00CD7E65"/>
    <w:rsid w:val="00D0089B"/>
    <w:rsid w:val="00D03494"/>
    <w:rsid w:val="00D3504E"/>
    <w:rsid w:val="00D45A5E"/>
    <w:rsid w:val="00D45E14"/>
    <w:rsid w:val="00D60261"/>
    <w:rsid w:val="00D60C44"/>
    <w:rsid w:val="00DA49CD"/>
    <w:rsid w:val="00DE1484"/>
    <w:rsid w:val="00DE7061"/>
    <w:rsid w:val="00DF03DC"/>
    <w:rsid w:val="00DF5CDA"/>
    <w:rsid w:val="00E1379F"/>
    <w:rsid w:val="00E2111E"/>
    <w:rsid w:val="00E26215"/>
    <w:rsid w:val="00E37BA2"/>
    <w:rsid w:val="00E73B8C"/>
    <w:rsid w:val="00EA57C1"/>
    <w:rsid w:val="00EB1206"/>
    <w:rsid w:val="00EE20FF"/>
    <w:rsid w:val="00F111B5"/>
    <w:rsid w:val="00F143DA"/>
    <w:rsid w:val="00F26C0C"/>
    <w:rsid w:val="00F40F38"/>
    <w:rsid w:val="00F42F42"/>
    <w:rsid w:val="00F442F0"/>
    <w:rsid w:val="00F46CC5"/>
    <w:rsid w:val="00F569D4"/>
    <w:rsid w:val="00F62331"/>
    <w:rsid w:val="00F710AB"/>
    <w:rsid w:val="00F71A98"/>
    <w:rsid w:val="00FA46AD"/>
    <w:rsid w:val="00FB5B81"/>
    <w:rsid w:val="00FE5B23"/>
    <w:rsid w:val="00F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6FF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73E1"/>
    <w:pPr>
      <w:keepNext/>
      <w:keepLines/>
      <w:spacing w:before="360" w:after="120"/>
      <w:outlineLvl w:val="0"/>
    </w:pPr>
    <w:rPr>
      <w:rFonts w:ascii="Arial Narrow" w:eastAsiaTheme="majorEastAsia" w:hAnsi="Arial Narrow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4C52"/>
    <w:pPr>
      <w:keepNext/>
      <w:keepLines/>
      <w:spacing w:before="240" w:after="240"/>
      <w:ind w:left="709"/>
      <w:outlineLvl w:val="1"/>
    </w:pPr>
    <w:rPr>
      <w:rFonts w:ascii="Arial Narrow" w:eastAsiaTheme="majorEastAsia" w:hAnsi="Arial Narrow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125"/>
  </w:style>
  <w:style w:type="paragraph" w:styleId="Footer">
    <w:name w:val="footer"/>
    <w:basedOn w:val="Normal"/>
    <w:link w:val="FooterChar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125"/>
  </w:style>
  <w:style w:type="paragraph" w:styleId="ListParagraph">
    <w:name w:val="List Paragraph"/>
    <w:basedOn w:val="Normal"/>
    <w:uiPriority w:val="99"/>
    <w:qFormat/>
    <w:rsid w:val="00C123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996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B65996"/>
    <w:rPr>
      <w:smallCap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9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996"/>
    <w:rPr>
      <w:i/>
      <w:iCs/>
      <w:color w:val="5B9BD5" w:themeColor="accent1"/>
    </w:rPr>
  </w:style>
  <w:style w:type="paragraph" w:styleId="NoSpacing">
    <w:name w:val="No Spacing"/>
    <w:uiPriority w:val="1"/>
    <w:qFormat/>
    <w:rsid w:val="00B6599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973E1"/>
    <w:rPr>
      <w:rFonts w:ascii="Arial Narrow" w:eastAsiaTheme="majorEastAsia" w:hAnsi="Arial Narrow" w:cstheme="majorBidi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B65996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A746CE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44C52"/>
    <w:rPr>
      <w:rFonts w:ascii="Arial Narrow" w:eastAsiaTheme="majorEastAsia" w:hAnsi="Arial Narrow" w:cstheme="majorBidi"/>
      <w:sz w:val="26"/>
      <w:szCs w:val="26"/>
    </w:rPr>
  </w:style>
  <w:style w:type="paragraph" w:customStyle="1" w:styleId="Default">
    <w:name w:val="Default"/>
    <w:rsid w:val="004B1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74E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E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E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E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E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E5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3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1379F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55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55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55E3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31DE1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73E1"/>
    <w:pPr>
      <w:keepNext/>
      <w:keepLines/>
      <w:spacing w:before="360" w:after="120"/>
      <w:outlineLvl w:val="0"/>
    </w:pPr>
    <w:rPr>
      <w:rFonts w:ascii="Arial Narrow" w:eastAsiaTheme="majorEastAsia" w:hAnsi="Arial Narrow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4C52"/>
    <w:pPr>
      <w:keepNext/>
      <w:keepLines/>
      <w:spacing w:before="240" w:after="240"/>
      <w:ind w:left="709"/>
      <w:outlineLvl w:val="1"/>
    </w:pPr>
    <w:rPr>
      <w:rFonts w:ascii="Arial Narrow" w:eastAsiaTheme="majorEastAsia" w:hAnsi="Arial Narrow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125"/>
  </w:style>
  <w:style w:type="paragraph" w:styleId="Footer">
    <w:name w:val="footer"/>
    <w:basedOn w:val="Normal"/>
    <w:link w:val="FooterChar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125"/>
  </w:style>
  <w:style w:type="paragraph" w:styleId="ListParagraph">
    <w:name w:val="List Paragraph"/>
    <w:basedOn w:val="Normal"/>
    <w:uiPriority w:val="99"/>
    <w:qFormat/>
    <w:rsid w:val="00C123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5996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B65996"/>
    <w:rPr>
      <w:smallCap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59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5996"/>
    <w:rPr>
      <w:i/>
      <w:iCs/>
      <w:color w:val="5B9BD5" w:themeColor="accent1"/>
    </w:rPr>
  </w:style>
  <w:style w:type="paragraph" w:styleId="NoSpacing">
    <w:name w:val="No Spacing"/>
    <w:uiPriority w:val="1"/>
    <w:qFormat/>
    <w:rsid w:val="00B6599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973E1"/>
    <w:rPr>
      <w:rFonts w:ascii="Arial Narrow" w:eastAsiaTheme="majorEastAsia" w:hAnsi="Arial Narrow" w:cstheme="majorBidi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B65996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A746CE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44C52"/>
    <w:rPr>
      <w:rFonts w:ascii="Arial Narrow" w:eastAsiaTheme="majorEastAsia" w:hAnsi="Arial Narrow" w:cstheme="majorBidi"/>
      <w:sz w:val="26"/>
      <w:szCs w:val="26"/>
    </w:rPr>
  </w:style>
  <w:style w:type="paragraph" w:customStyle="1" w:styleId="Default">
    <w:name w:val="Default"/>
    <w:rsid w:val="004B1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74E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4E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4E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4E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4E5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E5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13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1379F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55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55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55E3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31DE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rukturnifondovi.h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DFE31-B149-4868-9AC4-FDB4B4C11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HT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Drazen Celar</cp:lastModifiedBy>
  <cp:revision>9</cp:revision>
  <cp:lastPrinted>2016-02-05T06:40:00Z</cp:lastPrinted>
  <dcterms:created xsi:type="dcterms:W3CDTF">2018-07-26T22:48:00Z</dcterms:created>
  <dcterms:modified xsi:type="dcterms:W3CDTF">2021-02-14T09:06:00Z</dcterms:modified>
</cp:coreProperties>
</file>