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DAA8F" w14:textId="7C23CDE5" w:rsidR="002F4F49" w:rsidRDefault="00EA57C1" w:rsidP="00EA57C1">
      <w:pPr>
        <w:spacing w:before="480" w:after="0" w:line="276" w:lineRule="auto"/>
        <w:jc w:val="right"/>
        <w:rPr>
          <w:rFonts w:ascii="Arial Narrow" w:hAnsi="Arial Narrow"/>
        </w:rPr>
      </w:pPr>
      <w:r w:rsidRPr="00EA57C1">
        <w:rPr>
          <w:rFonts w:ascii="Arial Narrow" w:hAnsi="Arial Narrow"/>
        </w:rPr>
        <w:t xml:space="preserve">Prilog </w:t>
      </w:r>
      <w:r w:rsidR="004859C9">
        <w:rPr>
          <w:rFonts w:ascii="Arial Narrow" w:hAnsi="Arial Narrow"/>
        </w:rPr>
        <w:t>2.</w:t>
      </w:r>
    </w:p>
    <w:p w14:paraId="05869C6E" w14:textId="77777777" w:rsidR="00EA57C1" w:rsidRDefault="00EA57C1" w:rsidP="00EA57C1">
      <w:pPr>
        <w:spacing w:before="480" w:after="0" w:line="276" w:lineRule="auto"/>
        <w:jc w:val="center"/>
        <w:rPr>
          <w:rFonts w:ascii="Arial Narrow" w:hAnsi="Arial Narrow"/>
          <w:b/>
          <w:sz w:val="32"/>
        </w:rPr>
      </w:pPr>
    </w:p>
    <w:p w14:paraId="182BDC30" w14:textId="77777777" w:rsidR="00EA57C1" w:rsidRDefault="00EA57C1" w:rsidP="00EA57C1">
      <w:pPr>
        <w:spacing w:before="480" w:after="0" w:line="276" w:lineRule="auto"/>
        <w:jc w:val="center"/>
        <w:rPr>
          <w:rFonts w:ascii="Arial Narrow" w:hAnsi="Arial Narrow"/>
          <w:b/>
          <w:sz w:val="32"/>
        </w:rPr>
      </w:pPr>
    </w:p>
    <w:p w14:paraId="1E26152A" w14:textId="77777777" w:rsidR="00D60C44" w:rsidRPr="00EA57C1" w:rsidRDefault="00D60C44" w:rsidP="00D60C44">
      <w:pPr>
        <w:spacing w:before="480" w:after="0" w:line="276" w:lineRule="auto"/>
        <w:jc w:val="center"/>
        <w:rPr>
          <w:rFonts w:ascii="Arial Narrow" w:hAnsi="Arial Narrow"/>
          <w:b/>
          <w:sz w:val="36"/>
        </w:rPr>
      </w:pPr>
      <w:r>
        <w:rPr>
          <w:rFonts w:ascii="Arial Narrow" w:hAnsi="Arial Narrow"/>
          <w:b/>
          <w:sz w:val="36"/>
        </w:rPr>
        <w:t>IZJAVA O NEPOSTOJANJU RAZLOGA ISKLJUČENJA</w:t>
      </w:r>
    </w:p>
    <w:p w14:paraId="286943E8" w14:textId="77777777" w:rsidR="0081575F" w:rsidRDefault="0081575F" w:rsidP="0081575F">
      <w:pPr>
        <w:spacing w:after="0" w:line="276" w:lineRule="auto"/>
        <w:jc w:val="center"/>
        <w:rPr>
          <w:rFonts w:ascii="Arial Narrow" w:hAnsi="Arial Narrow"/>
          <w:b/>
        </w:rPr>
      </w:pPr>
    </w:p>
    <w:p w14:paraId="13C589FD" w14:textId="77777777" w:rsidR="0081575F" w:rsidRDefault="0081575F" w:rsidP="0081575F">
      <w:pPr>
        <w:spacing w:after="0" w:line="276" w:lineRule="auto"/>
        <w:jc w:val="center"/>
        <w:rPr>
          <w:rFonts w:ascii="Arial Narrow" w:hAnsi="Arial Narrow"/>
          <w:lang w:bidi="hr-HR"/>
        </w:rPr>
      </w:pPr>
      <w:r>
        <w:rPr>
          <w:rFonts w:ascii="Arial Narrow" w:hAnsi="Arial Narrow"/>
          <w:b/>
        </w:rPr>
        <w:t>NAZIV PROJEKTA:</w:t>
      </w:r>
      <w:r w:rsidRPr="0094010F">
        <w:rPr>
          <w:rFonts w:ascii="Arial Narrow" w:hAnsi="Arial Narrow"/>
          <w:lang w:bidi="hr-HR"/>
        </w:rPr>
        <w:t xml:space="preserve"> </w:t>
      </w:r>
    </w:p>
    <w:p w14:paraId="094DF3F7" w14:textId="03BB3682" w:rsidR="00F1076A" w:rsidRDefault="00F1076A" w:rsidP="0081575F">
      <w:pPr>
        <w:spacing w:after="0" w:line="276" w:lineRule="auto"/>
        <w:jc w:val="center"/>
        <w:rPr>
          <w:rFonts w:ascii="Arial Narrow" w:hAnsi="Arial Narrow"/>
          <w:lang w:bidi="hr-HR"/>
        </w:rPr>
      </w:pPr>
      <w:r w:rsidRPr="00F1076A">
        <w:rPr>
          <w:rFonts w:ascii="Arial Narrow" w:hAnsi="Arial Narrow"/>
          <w:lang w:bidi="hr-HR"/>
        </w:rPr>
        <w:t>Izgradnja fotonaponske elektrane Kostwein-proizvodnja strojeva za potrebe proizvodnog pogona i zamjene rasvjete u proizvodnom pogonu</w:t>
      </w:r>
    </w:p>
    <w:p w14:paraId="14EA4C0B" w14:textId="77777777" w:rsidR="0081575F" w:rsidRDefault="0081575F" w:rsidP="0081575F">
      <w:pPr>
        <w:spacing w:before="720" w:after="0" w:line="276" w:lineRule="auto"/>
        <w:jc w:val="center"/>
        <w:rPr>
          <w:rFonts w:ascii="Arial Narrow" w:hAnsi="Arial Narrow"/>
          <w:b/>
        </w:rPr>
      </w:pPr>
      <w:r w:rsidRPr="005F6A00">
        <w:rPr>
          <w:rFonts w:ascii="Arial Narrow" w:hAnsi="Arial Narrow"/>
          <w:b/>
        </w:rPr>
        <w:t>EVIDENCIJSKI BROJ NABAVE:</w:t>
      </w:r>
    </w:p>
    <w:p w14:paraId="4026D6F8" w14:textId="530EC6E5" w:rsidR="00F1076A" w:rsidRPr="00F1076A" w:rsidRDefault="00F1076A" w:rsidP="0081575F">
      <w:pPr>
        <w:spacing w:before="720" w:after="0" w:line="276" w:lineRule="auto"/>
        <w:jc w:val="center"/>
        <w:rPr>
          <w:rFonts w:ascii="Arial Narrow" w:hAnsi="Arial Narrow"/>
          <w:b/>
        </w:rPr>
      </w:pPr>
      <w:ins w:id="0" w:author="Drazen Celar" w:date="2018-10-08T23:14:00Z">
        <w:r w:rsidRPr="00F1076A">
          <w:rPr>
            <w:rFonts w:cstheme="minorHAnsi"/>
            <w:b/>
            <w:bCs/>
            <w:sz w:val="23"/>
            <w:szCs w:val="23"/>
          </w:rPr>
          <w:t xml:space="preserve">KK.04.1.1.01.0126 / </w:t>
        </w:r>
      </w:ins>
      <w:ins w:id="1" w:author="Drazen Celar" w:date="2018-10-08T22:58:00Z">
        <w:r w:rsidRPr="00F1076A">
          <w:rPr>
            <w:rFonts w:cstheme="minorHAnsi"/>
            <w:b/>
            <w:bCs/>
            <w:sz w:val="23"/>
            <w:szCs w:val="23"/>
          </w:rPr>
          <w:t>KOST-0</w:t>
        </w:r>
      </w:ins>
      <w:ins w:id="2" w:author="Drazen Celar" w:date="2018-10-21T10:22:00Z">
        <w:r w:rsidRPr="00F1076A">
          <w:rPr>
            <w:rFonts w:cstheme="minorHAnsi"/>
            <w:b/>
            <w:bCs/>
            <w:sz w:val="23"/>
            <w:szCs w:val="23"/>
          </w:rPr>
          <w:t>1</w:t>
        </w:r>
      </w:ins>
      <w:ins w:id="3" w:author="Drazen Celar" w:date="2018-10-08T22:58:00Z">
        <w:r w:rsidRPr="00F1076A">
          <w:rPr>
            <w:rFonts w:cstheme="minorHAnsi"/>
            <w:b/>
            <w:bCs/>
            <w:sz w:val="23"/>
            <w:szCs w:val="23"/>
          </w:rPr>
          <w:t>-20</w:t>
        </w:r>
      </w:ins>
      <w:r w:rsidRPr="00F1076A">
        <w:rPr>
          <w:rFonts w:cstheme="minorHAnsi"/>
          <w:b/>
          <w:bCs/>
          <w:sz w:val="23"/>
          <w:szCs w:val="23"/>
        </w:rPr>
        <w:t>21</w:t>
      </w:r>
    </w:p>
    <w:p w14:paraId="2AE4D166" w14:textId="77777777" w:rsidR="0081575F" w:rsidRDefault="0081575F" w:rsidP="0081575F">
      <w:pPr>
        <w:spacing w:before="720" w:after="0" w:line="276" w:lineRule="auto"/>
        <w:jc w:val="center"/>
        <w:rPr>
          <w:rFonts w:ascii="Arial Narrow" w:hAnsi="Arial Narrow"/>
          <w:b/>
        </w:rPr>
      </w:pPr>
      <w:r>
        <w:rPr>
          <w:rFonts w:ascii="Arial Narrow" w:hAnsi="Arial Narrow"/>
          <w:b/>
        </w:rPr>
        <w:t>PREDMET NABAVE:</w:t>
      </w:r>
    </w:p>
    <w:p w14:paraId="3F3E3C5F" w14:textId="77777777" w:rsidR="00F1076A" w:rsidRDefault="00F1076A" w:rsidP="0081575F">
      <w:pPr>
        <w:spacing w:before="720" w:after="0" w:line="276" w:lineRule="auto"/>
        <w:jc w:val="center"/>
        <w:rPr>
          <w:rFonts w:ascii="Arial Narrow" w:hAnsi="Arial Narrow"/>
          <w:b/>
        </w:rPr>
      </w:pPr>
    </w:p>
    <w:p w14:paraId="45BFC4D7" w14:textId="77777777" w:rsidR="00F1076A" w:rsidRPr="0095592E" w:rsidRDefault="00F1076A">
      <w:pPr>
        <w:widowControl w:val="0"/>
        <w:numPr>
          <w:ilvl w:val="0"/>
          <w:numId w:val="8"/>
        </w:numPr>
        <w:autoSpaceDE w:val="0"/>
        <w:autoSpaceDN w:val="0"/>
        <w:adjustRightInd w:val="0"/>
        <w:spacing w:before="120" w:after="120" w:line="240" w:lineRule="auto"/>
        <w:jc w:val="both"/>
        <w:rPr>
          <w:ins w:id="4" w:author="Drazen Celar" w:date="2018-10-21T10:26:00Z"/>
          <w:rFonts w:cstheme="minorHAnsi"/>
        </w:rPr>
        <w:pPrChange w:id="5" w:author="Drazen Celar" w:date="2018-10-21T10:26:00Z">
          <w:pPr>
            <w:widowControl w:val="0"/>
            <w:autoSpaceDE w:val="0"/>
            <w:autoSpaceDN w:val="0"/>
            <w:adjustRightInd w:val="0"/>
            <w:spacing w:before="120" w:after="120"/>
          </w:pPr>
        </w:pPrChange>
      </w:pPr>
      <w:del w:id="6" w:author="Drazen Celar" w:date="2018-10-21T10:26:00Z">
        <w:r w:rsidRPr="00441169" w:rsidDel="00BA4B0C">
          <w:rPr>
            <w:rFonts w:cstheme="minorHAnsi"/>
          </w:rPr>
          <w:delText xml:space="preserve">je </w:delText>
        </w:r>
      </w:del>
      <w:r w:rsidRPr="00441169">
        <w:rPr>
          <w:rFonts w:cstheme="minorHAnsi"/>
        </w:rPr>
        <w:t>nabava</w:t>
      </w:r>
      <w:ins w:id="7" w:author="Drazen Celar" w:date="2018-10-21T10:27:00Z">
        <w:r w:rsidRPr="0095592E">
          <w:rPr>
            <w:rFonts w:cstheme="minorHAnsi"/>
          </w:rPr>
          <w:t xml:space="preserve"> i</w:t>
        </w:r>
      </w:ins>
      <w:del w:id="8" w:author="Drazen Celar" w:date="2018-10-21T10:26:00Z">
        <w:r w:rsidRPr="00441169" w:rsidDel="00BA4B0C">
          <w:rPr>
            <w:rFonts w:cstheme="minorHAnsi"/>
          </w:rPr>
          <w:delText xml:space="preserve"> opreme,</w:delText>
        </w:r>
      </w:del>
      <w:r w:rsidRPr="00441169">
        <w:rPr>
          <w:rFonts w:cstheme="minorHAnsi"/>
        </w:rPr>
        <w:t xml:space="preserve"> ugradnja </w:t>
      </w:r>
      <w:ins w:id="9" w:author="Drazen Celar" w:date="2018-10-21T10:27:00Z">
        <w:r w:rsidRPr="0095592E">
          <w:rPr>
            <w:rFonts w:cstheme="minorHAnsi"/>
          </w:rPr>
          <w:t xml:space="preserve">opreme </w:t>
        </w:r>
      </w:ins>
      <w:r w:rsidRPr="00441169">
        <w:rPr>
          <w:rFonts w:cstheme="minorHAnsi"/>
        </w:rPr>
        <w:t xml:space="preserve">učinkovitijeg </w:t>
      </w:r>
      <w:del w:id="10" w:author="Drazen Celar" w:date="2018-10-21T10:27:00Z">
        <w:r w:rsidRPr="00441169" w:rsidDel="00BA4B0C">
          <w:rPr>
            <w:rFonts w:cstheme="minorHAnsi"/>
          </w:rPr>
          <w:delText xml:space="preserve">LED </w:delText>
        </w:r>
      </w:del>
      <w:r w:rsidRPr="00441169">
        <w:rPr>
          <w:rFonts w:cstheme="minorHAnsi"/>
        </w:rPr>
        <w:t>sustava unutarnje rasvjete</w:t>
      </w:r>
      <w:ins w:id="11" w:author="Drazen Celar" w:date="2018-10-21T10:29:00Z">
        <w:r w:rsidRPr="0095592E">
          <w:rPr>
            <w:rFonts w:cstheme="minorHAnsi"/>
          </w:rPr>
          <w:t xml:space="preserve"> </w:t>
        </w:r>
      </w:ins>
      <w:del w:id="12" w:author="Drazen Celar" w:date="2018-10-21T10:29:00Z">
        <w:r w:rsidRPr="00441169" w:rsidDel="00BA4B0C">
          <w:rPr>
            <w:rFonts w:cstheme="minorHAnsi"/>
          </w:rPr>
          <w:delText>;</w:delText>
        </w:r>
      </w:del>
    </w:p>
    <w:p w14:paraId="68EF4BDD" w14:textId="77777777" w:rsidR="00F1076A" w:rsidRPr="0095592E" w:rsidRDefault="00F1076A">
      <w:pPr>
        <w:widowControl w:val="0"/>
        <w:numPr>
          <w:ilvl w:val="0"/>
          <w:numId w:val="8"/>
        </w:numPr>
        <w:autoSpaceDE w:val="0"/>
        <w:autoSpaceDN w:val="0"/>
        <w:adjustRightInd w:val="0"/>
        <w:spacing w:before="120" w:after="120" w:line="240" w:lineRule="auto"/>
        <w:jc w:val="both"/>
        <w:rPr>
          <w:ins w:id="13" w:author="Drazen Celar" w:date="2018-10-21T10:29:00Z"/>
          <w:rFonts w:cstheme="minorHAnsi"/>
        </w:rPr>
        <w:pPrChange w:id="14" w:author="Drazen Celar" w:date="2018-10-21T10:29:00Z">
          <w:pPr>
            <w:widowControl w:val="0"/>
            <w:autoSpaceDE w:val="0"/>
            <w:autoSpaceDN w:val="0"/>
            <w:adjustRightInd w:val="0"/>
            <w:spacing w:before="120" w:after="120"/>
          </w:pPr>
        </w:pPrChange>
      </w:pPr>
      <w:del w:id="15" w:author="Drazen Celar" w:date="2018-10-21T10:26:00Z">
        <w:r w:rsidRPr="00441169" w:rsidDel="00BA4B0C">
          <w:rPr>
            <w:rFonts w:cstheme="minorHAnsi"/>
          </w:rPr>
          <w:delText xml:space="preserve"> i</w:delText>
        </w:r>
      </w:del>
      <w:del w:id="16" w:author="Drazen Celar" w:date="2018-10-21T10:29:00Z">
        <w:r w:rsidRPr="00441169" w:rsidDel="00BA4B0C">
          <w:rPr>
            <w:rFonts w:cstheme="minorHAnsi"/>
          </w:rPr>
          <w:delText xml:space="preserve"> </w:delText>
        </w:r>
      </w:del>
      <w:r w:rsidRPr="00441169">
        <w:rPr>
          <w:rFonts w:cstheme="minorHAnsi"/>
        </w:rPr>
        <w:t xml:space="preserve">izgradnja, mjerenje kvalitete električne energije, ishođenje odobrenja za rad elektrane od strane HEP-a i puštanje u rad fotonaponske elektrane ukupne DC snage od </w:t>
      </w:r>
      <w:ins w:id="17" w:author="Drazen Celar" w:date="2018-10-21T10:28:00Z">
        <w:r w:rsidRPr="0095592E">
          <w:rPr>
            <w:rFonts w:cstheme="minorHAnsi"/>
            <w:rPrChange w:id="18" w:author="Drazen Celar" w:date="2018-10-21T10:28:00Z">
              <w:rPr>
                <w:rFonts w:cstheme="minorHAnsi"/>
                <w:highlight w:val="yellow"/>
              </w:rPr>
            </w:rPrChange>
          </w:rPr>
          <w:t>349,92</w:t>
        </w:r>
      </w:ins>
      <w:del w:id="19" w:author="Drazen Celar" w:date="2018-10-21T10:28:00Z">
        <w:r w:rsidRPr="0095592E" w:rsidDel="00BA4B0C">
          <w:rPr>
            <w:rFonts w:cstheme="minorHAnsi"/>
            <w:rPrChange w:id="20" w:author="Drazen Celar" w:date="2018-10-21T10:28:00Z">
              <w:rPr>
                <w:highlight w:val="yellow"/>
              </w:rPr>
            </w:rPrChange>
          </w:rPr>
          <w:delText>______</w:delText>
        </w:r>
      </w:del>
      <w:r w:rsidRPr="00441169">
        <w:rPr>
          <w:rFonts w:cstheme="minorHAnsi"/>
        </w:rPr>
        <w:t xml:space="preserve">kW i AC snage od </w:t>
      </w:r>
      <w:ins w:id="21" w:author="Drazen Celar" w:date="2018-10-21T10:28:00Z">
        <w:r w:rsidRPr="0095592E">
          <w:rPr>
            <w:rFonts w:cstheme="minorHAnsi"/>
            <w:rPrChange w:id="22" w:author="Drazen Celar" w:date="2018-10-21T10:28:00Z">
              <w:rPr>
                <w:rFonts w:cstheme="minorHAnsi"/>
                <w:highlight w:val="yellow"/>
              </w:rPr>
            </w:rPrChange>
          </w:rPr>
          <w:t xml:space="preserve">276 </w:t>
        </w:r>
      </w:ins>
      <w:del w:id="23" w:author="Drazen Celar" w:date="2018-10-21T10:28:00Z">
        <w:r w:rsidRPr="0095592E" w:rsidDel="00BA4B0C">
          <w:rPr>
            <w:rFonts w:cstheme="minorHAnsi"/>
            <w:rPrChange w:id="24" w:author="Drazen Celar" w:date="2018-10-21T10:28:00Z">
              <w:rPr>
                <w:highlight w:val="yellow"/>
              </w:rPr>
            </w:rPrChange>
          </w:rPr>
          <w:delText>______</w:delText>
        </w:r>
      </w:del>
      <w:r w:rsidRPr="00441169">
        <w:rPr>
          <w:rFonts w:cstheme="minorHAnsi"/>
        </w:rPr>
        <w:t xml:space="preserve">kW, </w:t>
      </w:r>
    </w:p>
    <w:p w14:paraId="2FE6D680" w14:textId="77777777" w:rsidR="00F1076A" w:rsidRDefault="00F1076A" w:rsidP="0081575F">
      <w:pPr>
        <w:spacing w:before="720" w:after="0" w:line="276" w:lineRule="auto"/>
        <w:jc w:val="center"/>
        <w:rPr>
          <w:rFonts w:ascii="Arial Narrow" w:hAnsi="Arial Narrow"/>
          <w:b/>
        </w:rPr>
      </w:pPr>
    </w:p>
    <w:p w14:paraId="21A498BE" w14:textId="2C45D98A" w:rsidR="00D60261" w:rsidRPr="00D60C44" w:rsidRDefault="00EA57C1" w:rsidP="00D60C44">
      <w:pPr>
        <w:rPr>
          <w:rFonts w:ascii="Arial Narrow" w:hAnsi="Arial Narrow"/>
          <w:b/>
          <w:sz w:val="32"/>
        </w:rPr>
        <w:sectPr w:rsidR="00D60261" w:rsidRPr="00D60C44" w:rsidSect="00D3504E">
          <w:headerReference w:type="default" r:id="rId9"/>
          <w:footerReference w:type="default" r:id="rId10"/>
          <w:pgSz w:w="11906" w:h="16838"/>
          <w:pgMar w:top="2268" w:right="1418" w:bottom="1418" w:left="1418" w:header="709" w:footer="709" w:gutter="0"/>
          <w:cols w:space="708"/>
          <w:docGrid w:linePitch="360"/>
        </w:sectPr>
      </w:pPr>
      <w:r>
        <w:rPr>
          <w:rFonts w:ascii="Arial Narrow" w:hAnsi="Arial Narrow"/>
          <w:b/>
          <w:sz w:val="32"/>
        </w:rPr>
        <w:br w:type="page"/>
      </w:r>
    </w:p>
    <w:p w14:paraId="6438A33D" w14:textId="37ABD329" w:rsidR="00D60C44" w:rsidRDefault="00D60C44" w:rsidP="00D60C44">
      <w:pPr>
        <w:spacing w:before="480" w:after="0" w:line="276" w:lineRule="auto"/>
        <w:jc w:val="both"/>
        <w:rPr>
          <w:rFonts w:ascii="Arial Narrow" w:eastAsia="Calibri" w:hAnsi="Arial Narrow" w:cs="Arial"/>
          <w:bCs/>
        </w:rPr>
      </w:pPr>
      <w:r w:rsidRPr="00614266">
        <w:rPr>
          <w:rFonts w:ascii="Arial Narrow" w:eastAsia="Calibri" w:hAnsi="Arial Narrow" w:cs="Arial"/>
          <w:bCs/>
        </w:rPr>
        <w:lastRenderedPageBreak/>
        <w:t xml:space="preserve">Radi dokazivanja nepostojanja situacija opisanih točkom </w:t>
      </w:r>
      <w:r w:rsidR="00BB0225">
        <w:rPr>
          <w:rFonts w:ascii="Arial Narrow" w:eastAsia="Calibri" w:hAnsi="Arial Narrow" w:cs="Arial"/>
          <w:bCs/>
        </w:rPr>
        <w:t>13.</w:t>
      </w:r>
      <w:r w:rsidRPr="00614266">
        <w:rPr>
          <w:rFonts w:ascii="Arial Narrow" w:eastAsia="Calibri" w:hAnsi="Arial Narrow" w:cs="Arial"/>
          <w:bCs/>
        </w:rPr>
        <w:t xml:space="preserve"> Dokumentacije za nadmetanje, a koje bi mogle dovesti do isključenja </w:t>
      </w:r>
      <w:r>
        <w:rPr>
          <w:rFonts w:ascii="Arial Narrow" w:eastAsia="Calibri" w:hAnsi="Arial Narrow" w:cs="Arial"/>
          <w:bCs/>
        </w:rPr>
        <w:t xml:space="preserve">Ponuditelja </w:t>
      </w:r>
      <w:r w:rsidRPr="00614266">
        <w:rPr>
          <w:rFonts w:ascii="Arial Narrow" w:eastAsia="Calibri" w:hAnsi="Arial Narrow" w:cs="Arial"/>
          <w:bCs/>
        </w:rPr>
        <w:t>iz postupka nabave, dajem</w:t>
      </w:r>
    </w:p>
    <w:p w14:paraId="6BDB525E" w14:textId="77777777" w:rsidR="00D60C44" w:rsidRDefault="00D60C44" w:rsidP="00D60C44">
      <w:pPr>
        <w:spacing w:before="240" w:after="240" w:line="276" w:lineRule="auto"/>
        <w:jc w:val="center"/>
        <w:rPr>
          <w:rFonts w:ascii="Arial Narrow" w:eastAsia="Calibri" w:hAnsi="Arial Narrow" w:cs="Arial"/>
          <w:b/>
          <w:bCs/>
        </w:rPr>
      </w:pPr>
      <w:r>
        <w:rPr>
          <w:rFonts w:ascii="Arial Narrow" w:eastAsia="Calibri" w:hAnsi="Arial Narrow" w:cs="Arial"/>
          <w:b/>
          <w:bCs/>
        </w:rPr>
        <w:t>IZJAVU</w:t>
      </w:r>
    </w:p>
    <w:p w14:paraId="57F3DFFA" w14:textId="77777777" w:rsidR="00D60C44" w:rsidRDefault="00D60C44" w:rsidP="00D60C44">
      <w:pPr>
        <w:spacing w:before="240" w:after="0" w:line="276" w:lineRule="auto"/>
        <w:rPr>
          <w:rFonts w:ascii="Arial Narrow" w:eastAsia="Calibri" w:hAnsi="Arial Narrow" w:cs="Arial"/>
          <w:bCs/>
        </w:rPr>
      </w:pPr>
      <w:r w:rsidRPr="00D04753">
        <w:rPr>
          <w:rFonts w:ascii="Arial Narrow" w:hAnsi="Arial Narrow"/>
          <w:noProof/>
          <w:lang w:val="de-AT" w:eastAsia="de-AT"/>
        </w:rPr>
        <mc:AlternateContent>
          <mc:Choice Requires="wps">
            <w:drawing>
              <wp:anchor distT="0" distB="0" distL="114300" distR="114300" simplePos="0" relativeHeight="251662336" behindDoc="0" locked="0" layoutInCell="1" allowOverlap="1" wp14:anchorId="5639444F" wp14:editId="6DFE5F24">
                <wp:simplePos x="0" y="0"/>
                <wp:positionH relativeFrom="margin">
                  <wp:posOffset>2847975</wp:posOffset>
                </wp:positionH>
                <wp:positionV relativeFrom="paragraph">
                  <wp:posOffset>148590</wp:posOffset>
                </wp:positionV>
                <wp:extent cx="2880000" cy="0"/>
                <wp:effectExtent l="0" t="0" r="34925" b="19050"/>
                <wp:wrapNone/>
                <wp:docPr id="10" name="Ravni poveznik 10"/>
                <wp:cNvGraphicFramePr/>
                <a:graphic xmlns:a="http://schemas.openxmlformats.org/drawingml/2006/main">
                  <a:graphicData uri="http://schemas.microsoft.com/office/word/2010/wordprocessingShape">
                    <wps:wsp>
                      <wps:cNvCnPr/>
                      <wps:spPr>
                        <a:xfrm>
                          <a:off x="0" y="0"/>
                          <a:ext cx="288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516F0ED0" id="Ravni poveznik 10" o:spid="_x0000_s1026" style="position:absolute;z-index:2516623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4.25pt,11.7pt" to="451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" strokecolor="black [3200]" strokeweight=".5pt">
                <v:stroke joinstyle="miter"/>
                <w10:wrap anchorx="margin"/>
              </v:line>
            </w:pict>
          </mc:Fallback>
        </mc:AlternateContent>
      </w:r>
      <w:r w:rsidRPr="00D04753">
        <w:rPr>
          <w:rFonts w:ascii="Arial Narrow" w:hAnsi="Arial Narrow"/>
          <w:noProof/>
          <w:lang w:val="de-AT" w:eastAsia="de-AT"/>
        </w:rPr>
        <mc:AlternateContent>
          <mc:Choice Requires="wps">
            <w:drawing>
              <wp:anchor distT="0" distB="0" distL="114300" distR="114300" simplePos="0" relativeHeight="251661312" behindDoc="0" locked="0" layoutInCell="1" allowOverlap="1" wp14:anchorId="5294DD1E" wp14:editId="33F39740">
                <wp:simplePos x="0" y="0"/>
                <wp:positionH relativeFrom="margin">
                  <wp:posOffset>485775</wp:posOffset>
                </wp:positionH>
                <wp:positionV relativeFrom="paragraph">
                  <wp:posOffset>151765</wp:posOffset>
                </wp:positionV>
                <wp:extent cx="2160000" cy="0"/>
                <wp:effectExtent l="0" t="0" r="31115" b="19050"/>
                <wp:wrapNone/>
                <wp:docPr id="6" name="Ravni poveznik 6"/>
                <wp:cNvGraphicFramePr/>
                <a:graphic xmlns:a="http://schemas.openxmlformats.org/drawingml/2006/main">
                  <a:graphicData uri="http://schemas.microsoft.com/office/word/2010/wordprocessingShape">
                    <wps:wsp>
                      <wps:cNvCnPr/>
                      <wps:spPr>
                        <a:xfrm>
                          <a:off x="0" y="0"/>
                          <a:ext cx="21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6FC17D77" id="Ravni poveznik 6"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38.25pt,11.95pt" to="208.3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" strokecolor="black [3200]" strokeweight=".5pt">
                <v:stroke joinstyle="miter"/>
                <w10:wrap anchorx="margin"/>
              </v:line>
            </w:pict>
          </mc:Fallback>
        </mc:AlternateContent>
      </w:r>
      <w:r>
        <w:rPr>
          <w:rFonts w:ascii="Arial Narrow" w:eastAsia="Calibri" w:hAnsi="Arial Narrow" w:cs="Arial"/>
          <w:bCs/>
        </w:rPr>
        <w:t>kojom ja</w:t>
      </w:r>
      <w:r>
        <w:rPr>
          <w:rFonts w:ascii="Arial Narrow" w:eastAsia="Calibri" w:hAnsi="Arial Narrow" w:cs="Arial"/>
          <w:bCs/>
        </w:rPr>
        <w:tab/>
      </w:r>
      <w:r>
        <w:rPr>
          <w:rFonts w:ascii="Arial Narrow" w:eastAsia="Calibri" w:hAnsi="Arial Narrow" w:cs="Arial"/>
          <w:bCs/>
        </w:rPr>
        <w:tab/>
      </w:r>
      <w:r>
        <w:rPr>
          <w:rFonts w:ascii="Arial Narrow" w:eastAsia="Calibri" w:hAnsi="Arial Narrow" w:cs="Arial"/>
          <w:bCs/>
        </w:rPr>
        <w:tab/>
      </w:r>
      <w:r>
        <w:rPr>
          <w:rFonts w:ascii="Arial Narrow" w:eastAsia="Calibri" w:hAnsi="Arial Narrow" w:cs="Arial"/>
          <w:bCs/>
        </w:rPr>
        <w:tab/>
      </w:r>
      <w:r>
        <w:rPr>
          <w:rFonts w:ascii="Arial Narrow" w:eastAsia="Calibri" w:hAnsi="Arial Narrow" w:cs="Arial"/>
          <w:bCs/>
        </w:rPr>
        <w:tab/>
      </w:r>
      <w:r>
        <w:rPr>
          <w:rFonts w:ascii="Arial Narrow" w:eastAsia="Calibri" w:hAnsi="Arial Narrow" w:cs="Arial"/>
          <w:bCs/>
        </w:rPr>
        <w:tab/>
        <w:t xml:space="preserve">iz </w:t>
      </w:r>
    </w:p>
    <w:p w14:paraId="41E44F2A" w14:textId="77777777" w:rsidR="00D60C44" w:rsidRDefault="00D60C44" w:rsidP="00D60C44">
      <w:pPr>
        <w:spacing w:after="120" w:line="276" w:lineRule="auto"/>
        <w:rPr>
          <w:rFonts w:ascii="Arial Narrow" w:eastAsia="Calibri" w:hAnsi="Arial Narrow" w:cs="Arial"/>
          <w:bCs/>
          <w:i/>
          <w:sz w:val="16"/>
        </w:rPr>
      </w:pPr>
      <w:r>
        <w:rPr>
          <w:rFonts w:ascii="Arial Narrow" w:eastAsia="Calibri" w:hAnsi="Arial Narrow" w:cs="Arial"/>
          <w:bCs/>
          <w:i/>
          <w:sz w:val="16"/>
        </w:rPr>
        <w:tab/>
      </w:r>
      <w:r>
        <w:rPr>
          <w:rFonts w:ascii="Arial Narrow" w:eastAsia="Calibri" w:hAnsi="Arial Narrow" w:cs="Arial"/>
          <w:bCs/>
          <w:i/>
          <w:sz w:val="16"/>
        </w:rPr>
        <w:tab/>
      </w:r>
      <w:r>
        <w:rPr>
          <w:rFonts w:ascii="Arial Narrow" w:eastAsia="Calibri" w:hAnsi="Arial Narrow" w:cs="Arial"/>
          <w:bCs/>
          <w:i/>
          <w:sz w:val="16"/>
        </w:rPr>
        <w:tab/>
      </w:r>
      <w:r w:rsidRPr="00614266">
        <w:rPr>
          <w:rFonts w:ascii="Arial Narrow" w:eastAsia="Calibri" w:hAnsi="Arial Narrow" w:cs="Arial"/>
          <w:bCs/>
          <w:i/>
          <w:sz w:val="16"/>
        </w:rPr>
        <w:t>(ime i prezime)</w:t>
      </w:r>
      <w:r>
        <w:rPr>
          <w:rFonts w:ascii="Arial Narrow" w:eastAsia="Calibri" w:hAnsi="Arial Narrow" w:cs="Arial"/>
          <w:bCs/>
          <w:i/>
          <w:sz w:val="16"/>
        </w:rPr>
        <w:tab/>
      </w:r>
      <w:r>
        <w:rPr>
          <w:rFonts w:ascii="Arial Narrow" w:eastAsia="Calibri" w:hAnsi="Arial Narrow" w:cs="Arial"/>
          <w:bCs/>
          <w:i/>
          <w:sz w:val="16"/>
        </w:rPr>
        <w:tab/>
      </w:r>
      <w:r>
        <w:rPr>
          <w:rFonts w:ascii="Arial Narrow" w:eastAsia="Calibri" w:hAnsi="Arial Narrow" w:cs="Arial"/>
          <w:bCs/>
          <w:i/>
          <w:sz w:val="16"/>
        </w:rPr>
        <w:tab/>
      </w:r>
      <w:r>
        <w:rPr>
          <w:rFonts w:ascii="Arial Narrow" w:eastAsia="Calibri" w:hAnsi="Arial Narrow" w:cs="Arial"/>
          <w:bCs/>
          <w:i/>
          <w:sz w:val="16"/>
        </w:rPr>
        <w:tab/>
      </w:r>
      <w:r>
        <w:rPr>
          <w:rFonts w:ascii="Arial Narrow" w:eastAsia="Calibri" w:hAnsi="Arial Narrow" w:cs="Arial"/>
          <w:bCs/>
          <w:i/>
          <w:sz w:val="16"/>
        </w:rPr>
        <w:tab/>
        <w:t>(adresa stanovanja)</w:t>
      </w:r>
    </w:p>
    <w:p w14:paraId="6EBDD3D3" w14:textId="77777777" w:rsidR="00D60C44" w:rsidRDefault="00D60C44" w:rsidP="00D60C44">
      <w:pPr>
        <w:spacing w:after="240" w:line="276" w:lineRule="auto"/>
        <w:rPr>
          <w:rFonts w:ascii="Arial Narrow" w:eastAsia="Calibri" w:hAnsi="Arial Narrow" w:cs="Arial"/>
          <w:bCs/>
        </w:rPr>
      </w:pPr>
      <w:r w:rsidRPr="00D04753">
        <w:rPr>
          <w:rFonts w:ascii="Arial Narrow" w:hAnsi="Arial Narrow"/>
          <w:noProof/>
          <w:lang w:val="de-AT" w:eastAsia="de-AT"/>
        </w:rPr>
        <mc:AlternateContent>
          <mc:Choice Requires="wps">
            <w:drawing>
              <wp:anchor distT="0" distB="0" distL="114300" distR="114300" simplePos="0" relativeHeight="251664384" behindDoc="0" locked="0" layoutInCell="1" allowOverlap="1" wp14:anchorId="22FE3371" wp14:editId="0D082A94">
                <wp:simplePos x="0" y="0"/>
                <wp:positionH relativeFrom="margin">
                  <wp:align>right</wp:align>
                </wp:positionH>
                <wp:positionV relativeFrom="paragraph">
                  <wp:posOffset>161925</wp:posOffset>
                </wp:positionV>
                <wp:extent cx="2088000" cy="0"/>
                <wp:effectExtent l="0" t="0" r="26670" b="19050"/>
                <wp:wrapNone/>
                <wp:docPr id="13" name="Ravni poveznik 13"/>
                <wp:cNvGraphicFramePr/>
                <a:graphic xmlns:a="http://schemas.openxmlformats.org/drawingml/2006/main">
                  <a:graphicData uri="http://schemas.microsoft.com/office/word/2010/wordprocessingShape">
                    <wps:wsp>
                      <wps:cNvCnPr/>
                      <wps:spPr>
                        <a:xfrm>
                          <a:off x="0" y="0"/>
                          <a:ext cx="208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7FA99FDD" id="Ravni poveznik 13" o:spid="_x0000_s1026" style="position:absolute;z-index:25166438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113.2pt,12.75pt" to="277.6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" strokecolor="black [3200]" strokeweight=".5pt">
                <v:stroke joinstyle="miter"/>
                <w10:wrap anchorx="margin"/>
              </v:line>
            </w:pict>
          </mc:Fallback>
        </mc:AlternateContent>
      </w:r>
      <w:r w:rsidRPr="00D04753">
        <w:rPr>
          <w:rFonts w:ascii="Arial Narrow" w:hAnsi="Arial Narrow"/>
          <w:noProof/>
          <w:lang w:val="de-AT" w:eastAsia="de-AT"/>
        </w:rPr>
        <mc:AlternateContent>
          <mc:Choice Requires="wps">
            <w:drawing>
              <wp:anchor distT="0" distB="0" distL="114300" distR="114300" simplePos="0" relativeHeight="251663360" behindDoc="0" locked="0" layoutInCell="1" allowOverlap="1" wp14:anchorId="0D562FE8" wp14:editId="3E789D57">
                <wp:simplePos x="0" y="0"/>
                <wp:positionH relativeFrom="margin">
                  <wp:posOffset>247650</wp:posOffset>
                </wp:positionH>
                <wp:positionV relativeFrom="paragraph">
                  <wp:posOffset>152400</wp:posOffset>
                </wp:positionV>
                <wp:extent cx="2160000" cy="0"/>
                <wp:effectExtent l="0" t="0" r="31115" b="19050"/>
                <wp:wrapNone/>
                <wp:docPr id="11" name="Ravni poveznik 11"/>
                <wp:cNvGraphicFramePr/>
                <a:graphic xmlns:a="http://schemas.openxmlformats.org/drawingml/2006/main">
                  <a:graphicData uri="http://schemas.microsoft.com/office/word/2010/wordprocessingShape">
                    <wps:wsp>
                      <wps:cNvCnPr/>
                      <wps:spPr>
                        <a:xfrm>
                          <a:off x="0" y="0"/>
                          <a:ext cx="21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177AA8DF" id="Ravni poveznik 11" o:spid="_x0000_s1026" style="position:absolute;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9.5pt,12pt" to="189.6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" strokecolor="black [3200]" strokeweight=".5pt">
                <v:stroke joinstyle="miter"/>
                <w10:wrap anchorx="margin"/>
              </v:line>
            </w:pict>
          </mc:Fallback>
        </mc:AlternateContent>
      </w:r>
      <w:r>
        <w:rPr>
          <w:rFonts w:ascii="Arial Narrow" w:eastAsia="Calibri" w:hAnsi="Arial Narrow" w:cs="Arial"/>
          <w:bCs/>
        </w:rPr>
        <w:t xml:space="preserve">OIB </w:t>
      </w:r>
      <w:r>
        <w:rPr>
          <w:rFonts w:ascii="Arial Narrow" w:eastAsia="Calibri" w:hAnsi="Arial Narrow" w:cs="Arial"/>
          <w:bCs/>
        </w:rPr>
        <w:tab/>
      </w:r>
      <w:r>
        <w:rPr>
          <w:rFonts w:ascii="Arial Narrow" w:eastAsia="Calibri" w:hAnsi="Arial Narrow" w:cs="Arial"/>
          <w:bCs/>
        </w:rPr>
        <w:tab/>
      </w:r>
      <w:r>
        <w:rPr>
          <w:rFonts w:ascii="Arial Narrow" w:eastAsia="Calibri" w:hAnsi="Arial Narrow" w:cs="Arial"/>
          <w:bCs/>
        </w:rPr>
        <w:tab/>
      </w:r>
      <w:r>
        <w:rPr>
          <w:rFonts w:ascii="Arial Narrow" w:eastAsia="Calibri" w:hAnsi="Arial Narrow" w:cs="Arial"/>
          <w:bCs/>
        </w:rPr>
        <w:tab/>
      </w:r>
      <w:r>
        <w:rPr>
          <w:rFonts w:ascii="Arial Narrow" w:eastAsia="Calibri" w:hAnsi="Arial Narrow" w:cs="Arial"/>
          <w:bCs/>
        </w:rPr>
        <w:tab/>
        <w:t xml:space="preserve">      , broj osobne iskaznice </w:t>
      </w:r>
    </w:p>
    <w:p w14:paraId="03743021" w14:textId="20A202AB" w:rsidR="00D60C44" w:rsidRDefault="00D60C44" w:rsidP="00D60C44">
      <w:pPr>
        <w:spacing w:before="240" w:after="240" w:line="276" w:lineRule="auto"/>
        <w:rPr>
          <w:rFonts w:ascii="Arial Narrow" w:eastAsia="Calibri" w:hAnsi="Arial Narrow" w:cs="Arial"/>
          <w:bCs/>
        </w:rPr>
      </w:pPr>
      <w:r w:rsidRPr="00D04753">
        <w:rPr>
          <w:rFonts w:ascii="Arial Narrow" w:hAnsi="Arial Narrow"/>
          <w:noProof/>
          <w:lang w:val="de-AT" w:eastAsia="de-AT"/>
        </w:rPr>
        <mc:AlternateContent>
          <mc:Choice Requires="wps">
            <w:drawing>
              <wp:anchor distT="0" distB="0" distL="114300" distR="114300" simplePos="0" relativeHeight="251665408" behindDoc="0" locked="0" layoutInCell="1" allowOverlap="1" wp14:anchorId="3438E614" wp14:editId="05DF4E15">
                <wp:simplePos x="0" y="0"/>
                <wp:positionH relativeFrom="margin">
                  <wp:posOffset>552450</wp:posOffset>
                </wp:positionH>
                <wp:positionV relativeFrom="paragraph">
                  <wp:posOffset>151765</wp:posOffset>
                </wp:positionV>
                <wp:extent cx="2160000" cy="0"/>
                <wp:effectExtent l="0" t="0" r="31115" b="19050"/>
                <wp:wrapNone/>
                <wp:docPr id="14" name="Ravni poveznik 14"/>
                <wp:cNvGraphicFramePr/>
                <a:graphic xmlns:a="http://schemas.openxmlformats.org/drawingml/2006/main">
                  <a:graphicData uri="http://schemas.microsoft.com/office/word/2010/wordprocessingShape">
                    <wps:wsp>
                      <wps:cNvCnPr/>
                      <wps:spPr>
                        <a:xfrm>
                          <a:off x="0" y="0"/>
                          <a:ext cx="21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5A64846F" id="Ravni poveznik 14" o:spid="_x0000_s1026" style="position:absolute;z-index:2516654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43.5pt,11.95pt" to="213.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" strokecolor="black [3200]" strokeweight=".5pt">
                <v:stroke joinstyle="miter"/>
                <w10:wrap anchorx="margin"/>
              </v:line>
            </w:pict>
          </mc:Fallback>
        </mc:AlternateContent>
      </w:r>
      <w:r>
        <w:rPr>
          <w:rFonts w:ascii="Arial Narrow" w:eastAsia="Calibri" w:hAnsi="Arial Narrow" w:cs="Arial"/>
          <w:bCs/>
        </w:rPr>
        <w:t>izdane od</w:t>
      </w:r>
      <w:r>
        <w:rPr>
          <w:rFonts w:ascii="Arial Narrow" w:eastAsia="Calibri" w:hAnsi="Arial Narrow" w:cs="Arial"/>
          <w:bCs/>
        </w:rPr>
        <w:tab/>
      </w:r>
      <w:r>
        <w:rPr>
          <w:rFonts w:ascii="Arial Narrow" w:eastAsia="Calibri" w:hAnsi="Arial Narrow" w:cs="Arial"/>
          <w:bCs/>
        </w:rPr>
        <w:tab/>
      </w:r>
      <w:r>
        <w:rPr>
          <w:rFonts w:ascii="Arial Narrow" w:eastAsia="Calibri" w:hAnsi="Arial Narrow" w:cs="Arial"/>
          <w:bCs/>
        </w:rPr>
        <w:tab/>
      </w:r>
      <w:r>
        <w:rPr>
          <w:rFonts w:ascii="Arial Narrow" w:eastAsia="Calibri" w:hAnsi="Arial Narrow" w:cs="Arial"/>
          <w:bCs/>
        </w:rPr>
        <w:tab/>
      </w:r>
      <w:r>
        <w:rPr>
          <w:rFonts w:ascii="Arial Narrow" w:eastAsia="Calibri" w:hAnsi="Arial Narrow" w:cs="Arial"/>
          <w:bCs/>
        </w:rPr>
        <w:tab/>
        <w:t xml:space="preserve">  kao</w:t>
      </w:r>
      <w:r w:rsidR="0031089A">
        <w:rPr>
          <w:rFonts w:ascii="Arial Narrow" w:eastAsia="Calibri" w:hAnsi="Arial Narrow" w:cs="Arial"/>
          <w:bCs/>
        </w:rPr>
        <w:t xml:space="preserve"> osoba</w:t>
      </w:r>
      <w:r>
        <w:rPr>
          <w:rFonts w:ascii="Arial Narrow" w:eastAsia="Calibri" w:hAnsi="Arial Narrow" w:cs="Arial"/>
          <w:bCs/>
        </w:rPr>
        <w:t xml:space="preserve"> ovlaštena za zastupanje</w:t>
      </w:r>
    </w:p>
    <w:p w14:paraId="1B6719D0" w14:textId="77777777" w:rsidR="00D60C44" w:rsidRDefault="00D60C44" w:rsidP="00D60C44">
      <w:pPr>
        <w:spacing w:before="240" w:after="120" w:line="276" w:lineRule="auto"/>
        <w:rPr>
          <w:rFonts w:ascii="Arial Narrow" w:eastAsia="Calibri" w:hAnsi="Arial Narrow" w:cs="Arial"/>
          <w:bCs/>
        </w:rPr>
      </w:pPr>
      <w:r>
        <w:rPr>
          <w:rFonts w:ascii="Arial Narrow" w:eastAsia="Calibri" w:hAnsi="Arial Narrow" w:cs="Arial"/>
          <w:bCs/>
        </w:rPr>
        <w:t xml:space="preserve">gospodarskog subjekta </w:t>
      </w:r>
    </w:p>
    <w:p w14:paraId="5D560066" w14:textId="77777777" w:rsidR="00D60C44" w:rsidRDefault="00D60C44" w:rsidP="00D60C44">
      <w:pPr>
        <w:spacing w:before="120" w:after="0" w:line="276" w:lineRule="auto"/>
        <w:rPr>
          <w:rFonts w:ascii="Arial Narrow" w:eastAsia="Calibri" w:hAnsi="Arial Narrow" w:cs="Arial"/>
          <w:bCs/>
        </w:rPr>
      </w:pPr>
    </w:p>
    <w:p w14:paraId="475A3FF7" w14:textId="77777777" w:rsidR="00D60C44" w:rsidRDefault="00D60C44" w:rsidP="00D60C44">
      <w:pPr>
        <w:spacing w:before="120" w:after="0" w:line="276" w:lineRule="auto"/>
        <w:jc w:val="center"/>
        <w:rPr>
          <w:rFonts w:ascii="Arial Narrow" w:eastAsia="Calibri" w:hAnsi="Arial Narrow" w:cs="Arial"/>
          <w:bCs/>
          <w:i/>
          <w:sz w:val="16"/>
        </w:rPr>
      </w:pPr>
      <w:r w:rsidRPr="00D04753">
        <w:rPr>
          <w:rFonts w:ascii="Arial Narrow" w:hAnsi="Arial Narrow"/>
          <w:noProof/>
          <w:lang w:val="de-AT" w:eastAsia="de-AT"/>
        </w:rPr>
        <mc:AlternateContent>
          <mc:Choice Requires="wps">
            <w:drawing>
              <wp:anchor distT="0" distB="0" distL="114300" distR="114300" simplePos="0" relativeHeight="251666432" behindDoc="0" locked="0" layoutInCell="1" allowOverlap="1" wp14:anchorId="62C333AC" wp14:editId="75A24897">
                <wp:simplePos x="0" y="0"/>
                <wp:positionH relativeFrom="margin">
                  <wp:align>right</wp:align>
                </wp:positionH>
                <wp:positionV relativeFrom="paragraph">
                  <wp:posOffset>12700</wp:posOffset>
                </wp:positionV>
                <wp:extent cx="5723890" cy="0"/>
                <wp:effectExtent l="0" t="0" r="29210" b="19050"/>
                <wp:wrapNone/>
                <wp:docPr id="16" name="Ravni poveznik 16"/>
                <wp:cNvGraphicFramePr/>
                <a:graphic xmlns:a="http://schemas.openxmlformats.org/drawingml/2006/main">
                  <a:graphicData uri="http://schemas.microsoft.com/office/word/2010/wordprocessingShape">
                    <wps:wsp>
                      <wps:cNvCnPr/>
                      <wps:spPr>
                        <a:xfrm>
                          <a:off x="0" y="0"/>
                          <a:ext cx="57238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2E1FF04A" id="Ravni poveznik 16" o:spid="_x0000_s1026" style="position:absolute;z-index:25166643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399.5pt,1pt" to="850.2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" strokecolor="black [3200]" strokeweight=".5pt">
                <v:stroke joinstyle="miter"/>
                <w10:wrap anchorx="margin"/>
              </v:line>
            </w:pict>
          </mc:Fallback>
        </mc:AlternateContent>
      </w:r>
      <w:r>
        <w:rPr>
          <w:rFonts w:ascii="Arial Narrow" w:eastAsia="Calibri" w:hAnsi="Arial Narrow" w:cs="Arial"/>
          <w:bCs/>
          <w:i/>
          <w:sz w:val="16"/>
        </w:rPr>
        <w:t>(naziv i sjedište gospodarskog subjekta, OIB)</w:t>
      </w:r>
    </w:p>
    <w:p w14:paraId="6C54CAAF" w14:textId="4A07ECD0" w:rsidR="00D60C44" w:rsidRDefault="00D60C44" w:rsidP="00D60C44">
      <w:pPr>
        <w:spacing w:before="120" w:after="0" w:line="276" w:lineRule="auto"/>
        <w:jc w:val="both"/>
        <w:rPr>
          <w:rFonts w:ascii="Arial Narrow" w:eastAsia="Calibri" w:hAnsi="Arial Narrow" w:cs="Arial"/>
          <w:bCs/>
        </w:rPr>
      </w:pPr>
      <w:r w:rsidRPr="00614266">
        <w:rPr>
          <w:rFonts w:ascii="Arial Narrow" w:eastAsia="Calibri" w:hAnsi="Arial Narrow" w:cs="Arial"/>
          <w:bCs/>
        </w:rPr>
        <w:t xml:space="preserve">pod materijalnom i kaznenom odgovornošću izjavljujem da </w:t>
      </w:r>
      <w:r>
        <w:rPr>
          <w:rFonts w:ascii="Arial Narrow" w:eastAsia="Calibri" w:hAnsi="Arial Narrow" w:cs="Arial"/>
          <w:bCs/>
        </w:rPr>
        <w:t>P</w:t>
      </w:r>
      <w:r w:rsidRPr="00614266">
        <w:rPr>
          <w:rFonts w:ascii="Arial Narrow" w:eastAsia="Calibri" w:hAnsi="Arial Narrow" w:cs="Arial"/>
          <w:bCs/>
        </w:rPr>
        <w:t xml:space="preserve">onuditelj i osoba </w:t>
      </w:r>
      <w:r>
        <w:rPr>
          <w:rFonts w:ascii="Arial Narrow" w:eastAsia="Calibri" w:hAnsi="Arial Narrow" w:cs="Arial"/>
          <w:bCs/>
        </w:rPr>
        <w:t>ovlaštena za zastupanje Ponuditelja:</w:t>
      </w:r>
    </w:p>
    <w:p w14:paraId="4A60BE93"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1. da protiv mene osobno niti protiv gospodarskog subjekta kojeg zastupam nije izrečena pravomoćna osuđujuća presuda za bilo koje od dolje navedenih kaznenih djela odnosno za odgovarajuća kaznena djela koja, prema nacionalnim propisima države poslovnog nastana gospodarskog subjekta, odnosno države čiji sam državljanin:</w:t>
      </w:r>
    </w:p>
    <w:p w14:paraId="7C7BF5C6"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a)</w:t>
      </w:r>
      <w:r w:rsidRPr="00441169">
        <w:rPr>
          <w:rFonts w:ascii="Arial Narrow" w:hAnsi="Arial Narrow"/>
          <w:lang w:bidi="hr-HR"/>
        </w:rPr>
        <w:tab/>
        <w:t xml:space="preserve">sudjelovanje u zločinačkoj organizaciji, na temelju </w:t>
      </w:r>
    </w:p>
    <w:p w14:paraId="3A90AE1B"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 xml:space="preserve">- članka 328. (zločinačko udruženje) i članka 329. (počinjenje kaznenog djela u sastavu zločinačkog udruženja) </w:t>
      </w:r>
      <w:bookmarkStart w:id="25" w:name="_GoBack"/>
      <w:bookmarkEnd w:id="25"/>
      <w:r w:rsidRPr="00441169">
        <w:rPr>
          <w:rFonts w:ascii="Arial Narrow" w:hAnsi="Arial Narrow"/>
          <w:lang w:bidi="hr-HR"/>
        </w:rPr>
        <w:t>Kaznenog zakona</w:t>
      </w:r>
    </w:p>
    <w:p w14:paraId="5B742157"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 članka 333. (udruživanje za počinjenje kaznenih djela), iz Kaznenog zakona („Narodne novine“, br. 110/97., 27/98., 50/00., 129/00., 51/01., 111/03., 190/03., 105/04., 84/05., 71/06., 110/07., 152/08., 57/11., 77/11. i 143/12.)</w:t>
      </w:r>
    </w:p>
    <w:p w14:paraId="112FF727"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b)</w:t>
      </w:r>
      <w:r w:rsidRPr="00441169">
        <w:rPr>
          <w:rFonts w:ascii="Arial Narrow" w:hAnsi="Arial Narrow"/>
          <w:lang w:bidi="hr-HR"/>
        </w:rPr>
        <w:tab/>
        <w:t xml:space="preserve">korupciju, na temelju </w:t>
      </w:r>
    </w:p>
    <w:p w14:paraId="78293FE6"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61854540"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50BE9B44"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c)</w:t>
      </w:r>
      <w:r w:rsidRPr="00441169">
        <w:rPr>
          <w:rFonts w:ascii="Arial Narrow" w:hAnsi="Arial Narrow"/>
          <w:lang w:bidi="hr-HR"/>
        </w:rPr>
        <w:tab/>
        <w:t>prijevaru, na temelju</w:t>
      </w:r>
    </w:p>
    <w:p w14:paraId="3B575293"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 članka 236. (prijevara), članka 247. (prijevara u gospodarskom poslovanju), članka 256. (utaja poreza ili carine) i članka 258. (subvencijska prijevara) Kaznenog zakona</w:t>
      </w:r>
    </w:p>
    <w:p w14:paraId="2007A733"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 članka 224. (prijevara), članka 293. (prijevara u gospodarskom poslovanju) i članka 286. (utaja poreza i drugih davanja) iz Kaznenog zakona („Narodne novine“, br. 110/97., 27/98., 50/00., 129/00., 51/01., 111/03., 190/03., 105/04., 84/05., 71/06., 110/07., 152/08., 57/11., 77/11. i 143/12.)</w:t>
      </w:r>
    </w:p>
    <w:p w14:paraId="60A6022D"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d)</w:t>
      </w:r>
      <w:r w:rsidRPr="00441169">
        <w:rPr>
          <w:rFonts w:ascii="Arial Narrow" w:hAnsi="Arial Narrow"/>
          <w:lang w:bidi="hr-HR"/>
        </w:rPr>
        <w:tab/>
        <w:t>terorizam ili kaznena djela povezana s terorističkim aktivnostima, na temelju</w:t>
      </w:r>
    </w:p>
    <w:p w14:paraId="5BAE7075"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 članka 97. (terorizam) članka 99. (javno poticanje na terorizam), članka 100. (novačenje za terorizam), članka 101. (obuka za terorizam) i članka 102. (terorističko udruženje) Kaznenog zakona</w:t>
      </w:r>
    </w:p>
    <w:p w14:paraId="4E1D18DC"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 članka 169. (terorizam), članka 169.a (javno poticanje na terorizam) i članka 169.b (novačenje i obuka za terorizam) iz Kaznenog zakona („Narodne novine“, br. 110/97., 27/98., 50/00., 129/00., 51/01., 111/03., 190/03., 105/04., 84/05., 71/06., 110/07., 152/08., 57/11., 77/11. i 143/12.)</w:t>
      </w:r>
    </w:p>
    <w:p w14:paraId="4D4FA064"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e)</w:t>
      </w:r>
      <w:r w:rsidRPr="00441169">
        <w:rPr>
          <w:rFonts w:ascii="Arial Narrow" w:hAnsi="Arial Narrow"/>
          <w:lang w:bidi="hr-HR"/>
        </w:rPr>
        <w:tab/>
        <w:t xml:space="preserve">pranje novca ili financiranje terorizma, na temelju </w:t>
      </w:r>
    </w:p>
    <w:p w14:paraId="02C8E876"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 članka 98. (financiranje terorizma) i članka 265. (pranje novca) Kaznenog zakona</w:t>
      </w:r>
    </w:p>
    <w:p w14:paraId="708A98F5"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 članka 279. (pranje novca) iz Kaznenog zakona („Narodne novine“, br. 110/97., 27/98., 50/00., 129/00., 51/01., 111/03., 190/03., 105/04., 84/05., 71/06., 110/07., 152/08., 57/11., 77/11. i 143/12.)</w:t>
      </w:r>
    </w:p>
    <w:p w14:paraId="101AE1A6"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f)</w:t>
      </w:r>
      <w:r w:rsidRPr="00441169">
        <w:rPr>
          <w:rFonts w:ascii="Arial Narrow" w:hAnsi="Arial Narrow"/>
          <w:lang w:bidi="hr-HR"/>
        </w:rPr>
        <w:tab/>
        <w:t xml:space="preserve">dječji rad ili druge oblike trgovanja ljudima, na temelju </w:t>
      </w:r>
    </w:p>
    <w:p w14:paraId="724F6442"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 članka 106. (trgovanje ljudima) Kaznenog zakona</w:t>
      </w:r>
    </w:p>
    <w:p w14:paraId="6AC638B3"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 članka 175. (trgovanje ljudima i ropstvo) iz Kaznenog zakona („Narodne novine“, br. 110/97., 27/98., 50/00., 129/00., 51/01., 111/03., 190/03., 105/04., 84/05., 71/06., 110/07., 152/08., 57/11., 77/11. i 143/12.), ili</w:t>
      </w:r>
    </w:p>
    <w:p w14:paraId="517A2D7A" w14:textId="77777777" w:rsidR="00441169" w:rsidRPr="00441169" w:rsidRDefault="00441169" w:rsidP="00441169">
      <w:pPr>
        <w:pStyle w:val="KeinLeerraum"/>
        <w:jc w:val="both"/>
        <w:rPr>
          <w:rFonts w:ascii="Arial Narrow" w:hAnsi="Arial Narrow"/>
          <w:lang w:bidi="hr-HR"/>
        </w:rPr>
      </w:pPr>
    </w:p>
    <w:p w14:paraId="572F844D"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2.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14:paraId="54F355CA" w14:textId="77777777" w:rsidR="00441169" w:rsidRPr="00441169" w:rsidRDefault="00441169" w:rsidP="00441169">
      <w:pPr>
        <w:pStyle w:val="KeinLeerraum"/>
        <w:jc w:val="both"/>
        <w:rPr>
          <w:rFonts w:ascii="Arial Narrow" w:hAnsi="Arial Narrow"/>
          <w:lang w:bidi="hr-HR"/>
        </w:rPr>
      </w:pPr>
    </w:p>
    <w:p w14:paraId="162EFBBB"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3. sam ispunio obveze plaćanja dospjelih poreznih obveza i obveza za mirovinsko i zdravstveno osiguranje:</w:t>
      </w:r>
    </w:p>
    <w:p w14:paraId="237BE424"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 u Republici Hrvatskoj, ako gospodarski subjekt ima poslovni nastan u Republici Hrvatskoj, ili</w:t>
      </w:r>
    </w:p>
    <w:p w14:paraId="62EBFD30"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 xml:space="preserve">- u Republici Hrvatskoj ili u državi poslovnog nastana gospodarskog subjekta, ako gospodarski subjekt nema poslovni nastan u Republici Hrvatskoj. </w:t>
      </w:r>
    </w:p>
    <w:p w14:paraId="125CF88D"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Osim ako mu je sukladno s posebnim propisima odobrena odgoda plaćanja navedenih obveza.</w:t>
      </w:r>
    </w:p>
    <w:p w14:paraId="13B7F219" w14:textId="77777777" w:rsidR="00441169" w:rsidRPr="00441169" w:rsidRDefault="00441169" w:rsidP="00441169">
      <w:pPr>
        <w:pStyle w:val="KeinLeerraum"/>
        <w:jc w:val="both"/>
        <w:rPr>
          <w:rFonts w:ascii="Arial Narrow" w:hAnsi="Arial Narrow"/>
          <w:lang w:bidi="hr-HR"/>
        </w:rPr>
      </w:pPr>
    </w:p>
    <w:p w14:paraId="12CF5764" w14:textId="77777777" w:rsidR="00441169" w:rsidRPr="00441169" w:rsidRDefault="00441169" w:rsidP="00441169">
      <w:pPr>
        <w:pStyle w:val="KeinLeerraum"/>
        <w:jc w:val="both"/>
        <w:rPr>
          <w:rFonts w:ascii="Arial Narrow" w:hAnsi="Arial Narrow"/>
          <w:lang w:bidi="hr-HR"/>
        </w:rPr>
      </w:pPr>
      <w:r w:rsidRPr="00441169">
        <w:rPr>
          <w:rFonts w:ascii="Arial Narrow" w:hAnsi="Arial Narrow"/>
          <w:lang w:bidi="hr-HR"/>
        </w:rPr>
        <w:t>4. Izjavljujem da za navedeni gospodarski subjekt ne postoje razlozi isključenja propisani iz točke 3.2.1. Poziva na dostavu ponuda te potvrđujem da nad tim gospodarskim subjektom nije otvoren stečajni postupak, da nije nesposoban za plaćanje ili prezadužen, ili u postupku likvidacije, da nad njegovom imovinom ne upravlja stečajni upravitelj ili sud, da nije u nagodbi s vjerovnicima, da nije obustavio poslovne aktivnosti ili da nije u bilo kakvoj istovrsnoj situaciji koja proizlazi iz sličnog postupka prema nacionalnim zakonima i propisima.</w:t>
      </w:r>
    </w:p>
    <w:p w14:paraId="6EFF8298" w14:textId="3758548C" w:rsidR="00D60C44" w:rsidRPr="00D04753" w:rsidRDefault="00441169" w:rsidP="00441169">
      <w:pPr>
        <w:spacing w:before="1080" w:after="120" w:line="276" w:lineRule="auto"/>
        <w:jc w:val="both"/>
        <w:rPr>
          <w:rFonts w:ascii="Arial Narrow" w:hAnsi="Arial Narrow"/>
          <w:lang w:eastAsia="hr-HR"/>
        </w:rPr>
      </w:pPr>
      <w:r w:rsidRPr="00441169">
        <w:rPr>
          <w:rFonts w:ascii="Arial Narrow" w:eastAsia="Calibri" w:hAnsi="Arial Narrow" w:cs="Arial"/>
          <w:bCs/>
          <w:lang w:bidi="hr-HR"/>
        </w:rPr>
        <w:t xml:space="preserve"> </w:t>
      </w:r>
      <w:r w:rsidR="00D60C44" w:rsidRPr="00D04753">
        <w:rPr>
          <w:rFonts w:ascii="Arial Narrow" w:hAnsi="Arial Narrow"/>
          <w:lang w:eastAsia="hr-HR"/>
        </w:rPr>
        <w:t>Mjesto i datum</w:t>
      </w:r>
      <w:r w:rsidR="00D60C44" w:rsidRPr="00D04753">
        <w:rPr>
          <w:rFonts w:ascii="Arial Narrow" w:hAnsi="Arial Narrow"/>
          <w:lang w:eastAsia="hr-HR"/>
        </w:rPr>
        <w:tab/>
      </w:r>
      <w:r w:rsidR="00D60C44" w:rsidRPr="00D04753">
        <w:rPr>
          <w:rFonts w:ascii="Arial Narrow" w:hAnsi="Arial Narrow"/>
          <w:lang w:eastAsia="hr-HR"/>
        </w:rPr>
        <w:tab/>
      </w:r>
      <w:r w:rsidR="00D60C44" w:rsidRPr="00D04753">
        <w:rPr>
          <w:rFonts w:ascii="Arial Narrow" w:hAnsi="Arial Narrow"/>
          <w:lang w:eastAsia="hr-HR"/>
        </w:rPr>
        <w:tab/>
      </w:r>
      <w:r w:rsidR="00D60C44" w:rsidRPr="00D04753">
        <w:rPr>
          <w:rFonts w:ascii="Arial Narrow" w:hAnsi="Arial Narrow"/>
          <w:lang w:eastAsia="hr-HR"/>
        </w:rPr>
        <w:tab/>
      </w:r>
      <w:r w:rsidR="00D60C44" w:rsidRPr="00D04753">
        <w:rPr>
          <w:rFonts w:ascii="Arial Narrow" w:hAnsi="Arial Narrow"/>
          <w:lang w:eastAsia="hr-HR"/>
        </w:rPr>
        <w:tab/>
      </w:r>
      <w:r w:rsidR="00D60C44" w:rsidRPr="00D04753">
        <w:rPr>
          <w:rFonts w:ascii="Arial Narrow" w:hAnsi="Arial Narrow"/>
          <w:lang w:eastAsia="hr-HR"/>
        </w:rPr>
        <w:tab/>
      </w:r>
      <w:r w:rsidR="00D60C44" w:rsidRPr="00D04753">
        <w:rPr>
          <w:rFonts w:ascii="Arial Narrow" w:hAnsi="Arial Narrow"/>
          <w:lang w:eastAsia="hr-HR"/>
        </w:rPr>
        <w:tab/>
      </w:r>
    </w:p>
    <w:p w14:paraId="5B41E4CC" w14:textId="77777777" w:rsidR="00D60C44" w:rsidRPr="00D04753" w:rsidRDefault="00D60C44" w:rsidP="00D60C44">
      <w:pPr>
        <w:spacing w:line="276" w:lineRule="auto"/>
        <w:jc w:val="both"/>
        <w:rPr>
          <w:rFonts w:ascii="Arial Narrow" w:hAnsi="Arial Narrow"/>
          <w:lang w:eastAsia="hr-HR"/>
        </w:rPr>
      </w:pPr>
      <w:r w:rsidRPr="00D04753">
        <w:rPr>
          <w:rFonts w:ascii="Arial Narrow" w:hAnsi="Arial Narrow"/>
          <w:noProof/>
          <w:lang w:val="de-AT" w:eastAsia="de-AT"/>
        </w:rPr>
        <mc:AlternateContent>
          <mc:Choice Requires="wps">
            <w:drawing>
              <wp:anchor distT="0" distB="0" distL="114300" distR="114300" simplePos="0" relativeHeight="251660288" behindDoc="0" locked="0" layoutInCell="1" allowOverlap="1" wp14:anchorId="6DC7B367" wp14:editId="213A5BA6">
                <wp:simplePos x="0" y="0"/>
                <wp:positionH relativeFrom="margin">
                  <wp:posOffset>3590925</wp:posOffset>
                </wp:positionH>
                <wp:positionV relativeFrom="paragraph">
                  <wp:posOffset>200025</wp:posOffset>
                </wp:positionV>
                <wp:extent cx="2019300" cy="0"/>
                <wp:effectExtent l="0" t="0" r="19050" b="19050"/>
                <wp:wrapNone/>
                <wp:docPr id="2" name="Ravni poveznik 2"/>
                <wp:cNvGraphicFramePr/>
                <a:graphic xmlns:a="http://schemas.openxmlformats.org/drawingml/2006/main">
                  <a:graphicData uri="http://schemas.microsoft.com/office/word/2010/wordprocessingShape">
                    <wps:wsp>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13E00742" id="Ravni poveznik 2" o:spid="_x0000_s1026" style="position:absolute;z-index:251660288;visibility:visible;mso-wrap-style:square;mso-wrap-distance-left:9pt;mso-wrap-distance-top:0;mso-wrap-distance-right:9pt;mso-wrap-distance-bottom:0;mso-position-horizontal:absolute;mso-position-horizontal-relative:margin;mso-position-vertical:absolute;mso-position-vertical-relative:text" from="282.75pt,15.75pt" to="441.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" strokecolor="black [3200]" strokeweight=".5pt">
                <v:stroke joinstyle="miter"/>
                <w10:wrap anchorx="margin"/>
              </v:line>
            </w:pict>
          </mc:Fallback>
        </mc:AlternateContent>
      </w:r>
      <w:r w:rsidRPr="00D04753">
        <w:rPr>
          <w:rFonts w:ascii="Arial Narrow" w:hAnsi="Arial Narrow"/>
          <w:noProof/>
          <w:lang w:val="de-AT" w:eastAsia="de-AT"/>
        </w:rPr>
        <mc:AlternateContent>
          <mc:Choice Requires="wps">
            <w:drawing>
              <wp:anchor distT="0" distB="0" distL="114300" distR="114300" simplePos="0" relativeHeight="251659264" behindDoc="0" locked="0" layoutInCell="1" allowOverlap="1" wp14:anchorId="56DAB211" wp14:editId="1EEE09F3">
                <wp:simplePos x="0" y="0"/>
                <wp:positionH relativeFrom="margin">
                  <wp:align>left</wp:align>
                </wp:positionH>
                <wp:positionV relativeFrom="paragraph">
                  <wp:posOffset>209550</wp:posOffset>
                </wp:positionV>
                <wp:extent cx="2019300" cy="0"/>
                <wp:effectExtent l="0" t="0" r="19050" b="19050"/>
                <wp:wrapNone/>
                <wp:docPr id="1" name="Ravni poveznik 1"/>
                <wp:cNvGraphicFramePr/>
                <a:graphic xmlns:a="http://schemas.openxmlformats.org/drawingml/2006/main">
                  <a:graphicData uri="http://schemas.microsoft.com/office/word/2010/wordprocessingShape">
                    <wps:wsp>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7C6DF136" id="Ravni poveznik 1" o:spid="_x0000_s1026" style="position:absolute;z-index:251659264;visibility:visible;mso-wrap-style:square;mso-wrap-distance-left:9pt;mso-wrap-distance-top:0;mso-wrap-distance-right:9pt;mso-wrap-distance-bottom:0;mso-position-horizontal:left;mso-position-horizontal-relative:margin;mso-position-vertical:absolute;mso-position-vertical-relative:text" from="0,16.5pt" to="15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" strokecolor="black [3200]" strokeweight=".5pt">
                <v:stroke joinstyle="miter"/>
                <w10:wrap anchorx="margin"/>
              </v:line>
            </w:pict>
          </mc:Fallback>
        </mc:AlternateContent>
      </w:r>
      <w:r>
        <w:rPr>
          <w:rFonts w:ascii="Arial Narrow" w:hAnsi="Arial Narrow"/>
          <w:lang w:eastAsia="hr-HR"/>
        </w:rPr>
        <w:tab/>
      </w:r>
      <w:r>
        <w:rPr>
          <w:rFonts w:ascii="Arial Narrow" w:hAnsi="Arial Narrow"/>
          <w:lang w:eastAsia="hr-HR"/>
        </w:rPr>
        <w:tab/>
      </w:r>
      <w:r>
        <w:rPr>
          <w:rFonts w:ascii="Arial Narrow" w:hAnsi="Arial Narrow"/>
          <w:lang w:eastAsia="hr-HR"/>
        </w:rPr>
        <w:tab/>
      </w:r>
      <w:r>
        <w:rPr>
          <w:rFonts w:ascii="Arial Narrow" w:hAnsi="Arial Narrow"/>
          <w:lang w:eastAsia="hr-HR"/>
        </w:rPr>
        <w:tab/>
      </w:r>
      <w:r>
        <w:rPr>
          <w:rFonts w:ascii="Arial Narrow" w:hAnsi="Arial Narrow"/>
          <w:lang w:eastAsia="hr-HR"/>
        </w:rPr>
        <w:tab/>
      </w:r>
      <w:r>
        <w:rPr>
          <w:rFonts w:ascii="Arial Narrow" w:hAnsi="Arial Narrow"/>
          <w:lang w:eastAsia="hr-HR"/>
        </w:rPr>
        <w:tab/>
        <w:t>MP</w:t>
      </w:r>
    </w:p>
    <w:p w14:paraId="09F34F63" w14:textId="77777777" w:rsidR="00D60C44" w:rsidRPr="007851F5" w:rsidRDefault="00D60C44" w:rsidP="00D60C44">
      <w:pPr>
        <w:spacing w:line="276" w:lineRule="auto"/>
        <w:jc w:val="both"/>
        <w:rPr>
          <w:rFonts w:ascii="Arial Narrow" w:hAnsi="Arial Narrow"/>
          <w:sz w:val="18"/>
          <w:lang w:eastAsia="hr-HR"/>
        </w:rPr>
      </w:pPr>
      <w:r w:rsidRPr="00D04753">
        <w:rPr>
          <w:rFonts w:ascii="Arial Narrow" w:hAnsi="Arial Narrow"/>
          <w:lang w:eastAsia="hr-HR"/>
        </w:rPr>
        <w:tab/>
      </w:r>
      <w:r w:rsidRPr="00D04753">
        <w:rPr>
          <w:rFonts w:ascii="Arial Narrow" w:hAnsi="Arial Narrow"/>
          <w:lang w:eastAsia="hr-HR"/>
        </w:rPr>
        <w:tab/>
      </w:r>
      <w:r w:rsidRPr="00D04753">
        <w:rPr>
          <w:rFonts w:ascii="Arial Narrow" w:hAnsi="Arial Narrow"/>
          <w:lang w:eastAsia="hr-HR"/>
        </w:rPr>
        <w:tab/>
      </w:r>
      <w:r w:rsidRPr="00D04753">
        <w:rPr>
          <w:rFonts w:ascii="Arial Narrow" w:hAnsi="Arial Narrow"/>
          <w:lang w:eastAsia="hr-HR"/>
        </w:rPr>
        <w:tab/>
      </w:r>
      <w:r w:rsidRPr="00D04753">
        <w:rPr>
          <w:rFonts w:ascii="Arial Narrow" w:hAnsi="Arial Narrow"/>
          <w:lang w:eastAsia="hr-HR"/>
        </w:rPr>
        <w:tab/>
      </w:r>
      <w:r w:rsidRPr="00D04753">
        <w:rPr>
          <w:rFonts w:ascii="Arial Narrow" w:hAnsi="Arial Narrow"/>
          <w:lang w:eastAsia="hr-HR"/>
        </w:rPr>
        <w:tab/>
      </w:r>
      <w:r w:rsidRPr="00D04753">
        <w:rPr>
          <w:rFonts w:ascii="Arial Narrow" w:hAnsi="Arial Narrow"/>
          <w:lang w:eastAsia="hr-HR"/>
        </w:rPr>
        <w:tab/>
      </w:r>
      <w:r w:rsidRPr="00D04753">
        <w:rPr>
          <w:rFonts w:ascii="Arial Narrow" w:hAnsi="Arial Narrow"/>
          <w:lang w:eastAsia="hr-HR"/>
        </w:rPr>
        <w:tab/>
      </w:r>
      <w:r>
        <w:rPr>
          <w:rFonts w:ascii="Arial Narrow" w:hAnsi="Arial Narrow"/>
          <w:lang w:eastAsia="hr-HR"/>
        </w:rPr>
        <w:tab/>
      </w:r>
      <w:r w:rsidRPr="007851F5">
        <w:rPr>
          <w:rFonts w:ascii="Arial Narrow" w:hAnsi="Arial Narrow"/>
          <w:i/>
          <w:sz w:val="18"/>
          <w:lang w:eastAsia="hr-HR"/>
        </w:rPr>
        <w:t xml:space="preserve">(Potpis </w:t>
      </w:r>
      <w:r>
        <w:rPr>
          <w:rFonts w:ascii="Arial Narrow" w:hAnsi="Arial Narrow"/>
          <w:i/>
          <w:sz w:val="18"/>
          <w:lang w:eastAsia="hr-HR"/>
        </w:rPr>
        <w:t xml:space="preserve">odgovorne </w:t>
      </w:r>
      <w:r w:rsidRPr="007851F5">
        <w:rPr>
          <w:rFonts w:ascii="Arial Narrow" w:hAnsi="Arial Narrow"/>
          <w:i/>
          <w:sz w:val="18"/>
          <w:lang w:eastAsia="hr-HR"/>
        </w:rPr>
        <w:t>osobe)</w:t>
      </w:r>
    </w:p>
    <w:p w14:paraId="7B1577D5" w14:textId="12CB190B" w:rsidR="00DE7061" w:rsidRPr="0008197A" w:rsidRDefault="0008197A" w:rsidP="0008197A">
      <w:pPr>
        <w:spacing w:before="1320" w:after="0" w:line="276" w:lineRule="auto"/>
        <w:jc w:val="both"/>
        <w:rPr>
          <w:rFonts w:ascii="Arial Narrow" w:hAnsi="Arial Narrow"/>
          <w:b/>
        </w:rPr>
      </w:pPr>
      <w:r w:rsidRPr="0008197A">
        <w:rPr>
          <w:rFonts w:ascii="Arial Narrow" w:hAnsi="Arial Narrow"/>
          <w:b/>
        </w:rPr>
        <w:t>VAŽNO! U slučaju zajednice ponuditelja, izjavu mora popuniti i potpisati s</w:t>
      </w:r>
      <w:r w:rsidR="0081575F">
        <w:rPr>
          <w:rFonts w:ascii="Arial Narrow" w:hAnsi="Arial Narrow"/>
          <w:b/>
        </w:rPr>
        <w:t>vaki član zajednice ponuditelja.</w:t>
      </w:r>
    </w:p>
    <w:sectPr w:rsidR="00DE7061" w:rsidRPr="0008197A" w:rsidSect="00D60261">
      <w:headerReference w:type="default" r:id="rId11"/>
      <w:footerReference w:type="default" r:id="rId12"/>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70FB50" w14:textId="77777777" w:rsidR="0029756F" w:rsidRDefault="0029756F" w:rsidP="00530125">
      <w:pPr>
        <w:spacing w:after="0" w:line="240" w:lineRule="auto"/>
      </w:pPr>
      <w:r>
        <w:separator/>
      </w:r>
    </w:p>
  </w:endnote>
  <w:endnote w:type="continuationSeparator" w:id="0">
    <w:p w14:paraId="4968755B" w14:textId="77777777" w:rsidR="0029756F" w:rsidRDefault="0029756F" w:rsidP="00530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CID Font+ F"/>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ID Font+ F"/>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altName w:val="CID Font+ F"/>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4C9302" w14:textId="77777777" w:rsidR="005655E3" w:rsidRPr="00F710AB" w:rsidRDefault="005655E3" w:rsidP="00F710AB">
    <w:pPr>
      <w:pStyle w:val="Fuzeile"/>
      <w:ind w:firstLine="708"/>
      <w:jc w:val="center"/>
      <w:rPr>
        <w:i/>
        <w:sz w:val="16"/>
      </w:rPr>
    </w:pPr>
    <w:r w:rsidRPr="00F710AB">
      <w:rPr>
        <w:i/>
        <w:noProof/>
        <w:sz w:val="16"/>
        <w:lang w:val="de-AT" w:eastAsia="de-AT"/>
      </w:rPr>
      <mc:AlternateContent>
        <mc:Choice Requires="wps">
          <w:drawing>
            <wp:anchor distT="0" distB="0" distL="114300" distR="114300" simplePos="0" relativeHeight="251663360" behindDoc="0" locked="0" layoutInCell="1" allowOverlap="1" wp14:anchorId="41A38E32" wp14:editId="3A92F100">
              <wp:simplePos x="0" y="0"/>
              <wp:positionH relativeFrom="page">
                <wp:align>left</wp:align>
              </wp:positionH>
              <wp:positionV relativeFrom="paragraph">
                <wp:posOffset>-275590</wp:posOffset>
              </wp:positionV>
              <wp:extent cx="7553325" cy="0"/>
              <wp:effectExtent l="0" t="0" r="28575" b="19050"/>
              <wp:wrapNone/>
              <wp:docPr id="15" name="Ravni poveznik 15"/>
              <wp:cNvGraphicFramePr/>
              <a:graphic xmlns:a="http://schemas.openxmlformats.org/drawingml/2006/main">
                <a:graphicData uri="http://schemas.microsoft.com/office/word/2010/wordprocessingShape">
                  <wps:wsp>
                    <wps:cNvCnPr/>
                    <wps:spPr>
                      <a:xfrm>
                        <a:off x="0" y="0"/>
                        <a:ext cx="7553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28C439CD" id="Ravni poveznik 15" o:spid="_x0000_s1026" style="position:absolute;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from="0,-21.7pt" to="594.7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" strokecolor="black [3200]" strokeweight=".5pt">
              <v:stroke joinstyle="miter"/>
              <w10:wrap anchorx="page"/>
            </v:line>
          </w:pict>
        </mc:Fallback>
      </mc:AlternateContent>
    </w:r>
    <w:r w:rsidRPr="00F710AB">
      <w:rPr>
        <w:i/>
        <w:sz w:val="16"/>
      </w:rPr>
      <w:t>Projekt je sufinancirala Europska unija iz Europskog fonda za regionalni razvoj.</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E4BBC0" w14:textId="56DD7070" w:rsidR="005655E3" w:rsidRPr="00F710AB" w:rsidRDefault="005655E3" w:rsidP="00F710AB">
    <w:pPr>
      <w:pStyle w:val="Fuzeile"/>
      <w:ind w:firstLine="708"/>
      <w:jc w:val="center"/>
      <w:rPr>
        <w:i/>
        <w:sz w:val="16"/>
      </w:rPr>
    </w:pPr>
    <w:r w:rsidRPr="00F710AB">
      <w:rPr>
        <w:i/>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3A92F0" w14:textId="77777777" w:rsidR="0029756F" w:rsidRDefault="0029756F" w:rsidP="00530125">
      <w:pPr>
        <w:spacing w:after="0" w:line="240" w:lineRule="auto"/>
      </w:pPr>
      <w:r>
        <w:separator/>
      </w:r>
    </w:p>
  </w:footnote>
  <w:footnote w:type="continuationSeparator" w:id="0">
    <w:p w14:paraId="6ABCA515" w14:textId="77777777" w:rsidR="0029756F" w:rsidRDefault="0029756F" w:rsidP="005301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C4BD1" w14:textId="04B8FC65" w:rsidR="005655E3" w:rsidRPr="0081575F" w:rsidRDefault="0081575F" w:rsidP="0081575F">
    <w:pPr>
      <w:pStyle w:val="Kopfzeile"/>
    </w:pPr>
    <w:r>
      <w:rPr>
        <w:noProof/>
        <w:lang w:val="de-AT" w:eastAsia="de-AT"/>
      </w:rPr>
      <w:drawing>
        <wp:anchor distT="0" distB="0" distL="114300" distR="114300" simplePos="0" relativeHeight="251665408" behindDoc="0" locked="0" layoutInCell="1" allowOverlap="1" wp14:anchorId="47B75534" wp14:editId="007645DC">
          <wp:simplePos x="0" y="0"/>
          <wp:positionH relativeFrom="margin">
            <wp:align>left</wp:align>
          </wp:positionH>
          <wp:positionV relativeFrom="paragraph">
            <wp:posOffset>-172085</wp:posOffset>
          </wp:positionV>
          <wp:extent cx="5800725" cy="1154430"/>
          <wp:effectExtent l="0" t="0" r="9525" b="7620"/>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800725" cy="11544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5B947" w14:textId="082F614B" w:rsidR="005655E3" w:rsidRDefault="005655E3" w:rsidP="00437525">
    <w:pPr>
      <w:pStyle w:val="Kopfzeile"/>
      <w:tabs>
        <w:tab w:val="clear" w:pos="4536"/>
      </w:tabs>
    </w:pPr>
    <w:r w:rsidRPr="00AA3B05">
      <w:rPr>
        <w:noProof/>
        <w:lang w:eastAsia="hr-HR"/>
      </w:rPr>
      <w:t xml:space="preserve"> </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E28EB"/>
    <w:multiLevelType w:val="hybridMultilevel"/>
    <w:tmpl w:val="0FF204C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21DC269B"/>
    <w:multiLevelType w:val="hybridMultilevel"/>
    <w:tmpl w:val="3CB4453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E3F6092"/>
    <w:multiLevelType w:val="hybridMultilevel"/>
    <w:tmpl w:val="2A0C6E0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46375FD0"/>
    <w:multiLevelType w:val="hybridMultilevel"/>
    <w:tmpl w:val="08888AE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48EB1B07"/>
    <w:multiLevelType w:val="hybridMultilevel"/>
    <w:tmpl w:val="06E290FA"/>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6519498B"/>
    <w:multiLevelType w:val="hybridMultilevel"/>
    <w:tmpl w:val="FDB00A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65A661FC"/>
    <w:multiLevelType w:val="hybridMultilevel"/>
    <w:tmpl w:val="AF4C8A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6E213341"/>
    <w:multiLevelType w:val="hybridMultilevel"/>
    <w:tmpl w:val="F75C425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7"/>
  </w:num>
  <w:num w:numId="3">
    <w:abstractNumId w:val="6"/>
  </w:num>
  <w:num w:numId="4">
    <w:abstractNumId w:val="4"/>
  </w:num>
  <w:num w:numId="5">
    <w:abstractNumId w:val="0"/>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125"/>
    <w:rsid w:val="00006BEF"/>
    <w:rsid w:val="00010516"/>
    <w:rsid w:val="0003565C"/>
    <w:rsid w:val="00037C4F"/>
    <w:rsid w:val="0008197A"/>
    <w:rsid w:val="00091E76"/>
    <w:rsid w:val="00091EAE"/>
    <w:rsid w:val="000E7213"/>
    <w:rsid w:val="000F787C"/>
    <w:rsid w:val="00113816"/>
    <w:rsid w:val="001A4B67"/>
    <w:rsid w:val="001C685A"/>
    <w:rsid w:val="001D5044"/>
    <w:rsid w:val="00261681"/>
    <w:rsid w:val="00277FDE"/>
    <w:rsid w:val="00282775"/>
    <w:rsid w:val="002973E1"/>
    <w:rsid w:val="0029756F"/>
    <w:rsid w:val="002C1A25"/>
    <w:rsid w:val="002D259C"/>
    <w:rsid w:val="002F4F49"/>
    <w:rsid w:val="002F6041"/>
    <w:rsid w:val="00303032"/>
    <w:rsid w:val="0031089A"/>
    <w:rsid w:val="00325E20"/>
    <w:rsid w:val="00343EE5"/>
    <w:rsid w:val="00381C7A"/>
    <w:rsid w:val="003B067E"/>
    <w:rsid w:val="003E3A97"/>
    <w:rsid w:val="003F3CFA"/>
    <w:rsid w:val="00437525"/>
    <w:rsid w:val="00441169"/>
    <w:rsid w:val="004450E1"/>
    <w:rsid w:val="00456C44"/>
    <w:rsid w:val="00474248"/>
    <w:rsid w:val="004763C2"/>
    <w:rsid w:val="00480CE8"/>
    <w:rsid w:val="004859C9"/>
    <w:rsid w:val="004B13AE"/>
    <w:rsid w:val="004D5A03"/>
    <w:rsid w:val="004F5610"/>
    <w:rsid w:val="0050491F"/>
    <w:rsid w:val="005066DE"/>
    <w:rsid w:val="00516B9A"/>
    <w:rsid w:val="00530125"/>
    <w:rsid w:val="0053742B"/>
    <w:rsid w:val="00551A12"/>
    <w:rsid w:val="00556201"/>
    <w:rsid w:val="005655E3"/>
    <w:rsid w:val="00584ED9"/>
    <w:rsid w:val="00593972"/>
    <w:rsid w:val="005B309D"/>
    <w:rsid w:val="005D3415"/>
    <w:rsid w:val="005D499F"/>
    <w:rsid w:val="005E4305"/>
    <w:rsid w:val="005F6A00"/>
    <w:rsid w:val="00644C52"/>
    <w:rsid w:val="006457BF"/>
    <w:rsid w:val="00692E8A"/>
    <w:rsid w:val="006C5C66"/>
    <w:rsid w:val="00744EDA"/>
    <w:rsid w:val="00787EEC"/>
    <w:rsid w:val="00791502"/>
    <w:rsid w:val="007A75B2"/>
    <w:rsid w:val="007B1E58"/>
    <w:rsid w:val="007C5E86"/>
    <w:rsid w:val="007D42B4"/>
    <w:rsid w:val="007D5404"/>
    <w:rsid w:val="007E1C49"/>
    <w:rsid w:val="007E5EC0"/>
    <w:rsid w:val="007E6321"/>
    <w:rsid w:val="008026E9"/>
    <w:rsid w:val="0081575F"/>
    <w:rsid w:val="008261DB"/>
    <w:rsid w:val="00826CA8"/>
    <w:rsid w:val="00850BF4"/>
    <w:rsid w:val="00861DC5"/>
    <w:rsid w:val="00884B49"/>
    <w:rsid w:val="00914E46"/>
    <w:rsid w:val="0093049F"/>
    <w:rsid w:val="009317F2"/>
    <w:rsid w:val="00941E93"/>
    <w:rsid w:val="009634AD"/>
    <w:rsid w:val="00974E51"/>
    <w:rsid w:val="00976773"/>
    <w:rsid w:val="009A0BF2"/>
    <w:rsid w:val="009A209A"/>
    <w:rsid w:val="009B2C76"/>
    <w:rsid w:val="009C0ADC"/>
    <w:rsid w:val="009F7B38"/>
    <w:rsid w:val="00A13D3C"/>
    <w:rsid w:val="00A26B26"/>
    <w:rsid w:val="00A37AD6"/>
    <w:rsid w:val="00A44630"/>
    <w:rsid w:val="00A71934"/>
    <w:rsid w:val="00A746CE"/>
    <w:rsid w:val="00AA3B05"/>
    <w:rsid w:val="00AB79B1"/>
    <w:rsid w:val="00AE70A8"/>
    <w:rsid w:val="00AF7D50"/>
    <w:rsid w:val="00B4678D"/>
    <w:rsid w:val="00B57784"/>
    <w:rsid w:val="00B65996"/>
    <w:rsid w:val="00BB0225"/>
    <w:rsid w:val="00BE6047"/>
    <w:rsid w:val="00C0700E"/>
    <w:rsid w:val="00C123B7"/>
    <w:rsid w:val="00C13922"/>
    <w:rsid w:val="00C70A75"/>
    <w:rsid w:val="00C871B7"/>
    <w:rsid w:val="00CA02EA"/>
    <w:rsid w:val="00CD7E65"/>
    <w:rsid w:val="00D0089B"/>
    <w:rsid w:val="00D03494"/>
    <w:rsid w:val="00D3504E"/>
    <w:rsid w:val="00D4279D"/>
    <w:rsid w:val="00D45A5E"/>
    <w:rsid w:val="00D60261"/>
    <w:rsid w:val="00D60C44"/>
    <w:rsid w:val="00DA49CD"/>
    <w:rsid w:val="00DE1484"/>
    <w:rsid w:val="00DE7061"/>
    <w:rsid w:val="00DF03DC"/>
    <w:rsid w:val="00DF5CDA"/>
    <w:rsid w:val="00E1379F"/>
    <w:rsid w:val="00E2111E"/>
    <w:rsid w:val="00E26215"/>
    <w:rsid w:val="00E37BA2"/>
    <w:rsid w:val="00E73B8C"/>
    <w:rsid w:val="00EA57C1"/>
    <w:rsid w:val="00EB1206"/>
    <w:rsid w:val="00EE20FF"/>
    <w:rsid w:val="00F1076A"/>
    <w:rsid w:val="00F111B5"/>
    <w:rsid w:val="00F143DA"/>
    <w:rsid w:val="00F26C0C"/>
    <w:rsid w:val="00F40F38"/>
    <w:rsid w:val="00F42F42"/>
    <w:rsid w:val="00F442F0"/>
    <w:rsid w:val="00F569D4"/>
    <w:rsid w:val="00F710AB"/>
    <w:rsid w:val="00F71A98"/>
    <w:rsid w:val="00FA46AD"/>
    <w:rsid w:val="00FB5B81"/>
    <w:rsid w:val="00FF0DF9"/>
    <w:rsid w:val="00FF169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6FF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973E1"/>
    <w:pPr>
      <w:keepNext/>
      <w:keepLines/>
      <w:spacing w:before="360" w:after="120"/>
      <w:outlineLvl w:val="0"/>
    </w:pPr>
    <w:rPr>
      <w:rFonts w:ascii="Arial Narrow" w:eastAsiaTheme="majorEastAsia" w:hAnsi="Arial Narrow" w:cstheme="majorBidi"/>
      <w:sz w:val="32"/>
      <w:szCs w:val="32"/>
    </w:rPr>
  </w:style>
  <w:style w:type="paragraph" w:styleId="berschrift2">
    <w:name w:val="heading 2"/>
    <w:basedOn w:val="Standard"/>
    <w:next w:val="Standard"/>
    <w:link w:val="berschrift2Zchn"/>
    <w:uiPriority w:val="9"/>
    <w:unhideWhenUsed/>
    <w:qFormat/>
    <w:rsid w:val="00644C52"/>
    <w:pPr>
      <w:keepNext/>
      <w:keepLines/>
      <w:spacing w:before="240" w:after="240"/>
      <w:ind w:left="709"/>
      <w:outlineLvl w:val="1"/>
    </w:pPr>
    <w:rPr>
      <w:rFonts w:ascii="Arial Narrow" w:eastAsiaTheme="majorEastAsia" w:hAnsi="Arial Narrow"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01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30125"/>
  </w:style>
  <w:style w:type="paragraph" w:styleId="Fuzeile">
    <w:name w:val="footer"/>
    <w:basedOn w:val="Standard"/>
    <w:link w:val="FuzeileZchn"/>
    <w:uiPriority w:val="99"/>
    <w:unhideWhenUsed/>
    <w:rsid w:val="005301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30125"/>
  </w:style>
  <w:style w:type="paragraph" w:styleId="Listenabsatz">
    <w:name w:val="List Paragraph"/>
    <w:aliases w:val="Paragraph,Paragraphe de liste PBLH,Graph &amp; Table tite,Normal bullet 2,Bullet list,Figure_name,Equipment,Numbered Indented Text,List Paragraph1,lp1,List Paragraph11,List Paragraph Char Char Char,List Paragraph Char Char,Citation List,Graf"/>
    <w:basedOn w:val="Standard"/>
    <w:link w:val="ListenabsatzZchn"/>
    <w:qFormat/>
    <w:rsid w:val="00C123B7"/>
    <w:pPr>
      <w:ind w:left="720"/>
      <w:contextualSpacing/>
    </w:pPr>
  </w:style>
  <w:style w:type="character" w:styleId="IntensiveHervorhebung">
    <w:name w:val="Intense Emphasis"/>
    <w:basedOn w:val="Absatz-Standardschriftart"/>
    <w:uiPriority w:val="21"/>
    <w:qFormat/>
    <w:rsid w:val="00B65996"/>
    <w:rPr>
      <w:i/>
      <w:iCs/>
      <w:color w:val="5B9BD5" w:themeColor="accent1"/>
    </w:rPr>
  </w:style>
  <w:style w:type="character" w:styleId="SchwacherVerweis">
    <w:name w:val="Subtle Reference"/>
    <w:basedOn w:val="Absatz-Standardschriftart"/>
    <w:uiPriority w:val="31"/>
    <w:qFormat/>
    <w:rsid w:val="00B65996"/>
    <w:rPr>
      <w:smallCaps/>
      <w:color w:val="5A5A5A" w:themeColor="text1" w:themeTint="A5"/>
    </w:rPr>
  </w:style>
  <w:style w:type="paragraph" w:styleId="IntensivesZitat">
    <w:name w:val="Intense Quote"/>
    <w:basedOn w:val="Standard"/>
    <w:next w:val="Standard"/>
    <w:link w:val="IntensivesZitatZchn"/>
    <w:uiPriority w:val="30"/>
    <w:qFormat/>
    <w:rsid w:val="00B6599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B65996"/>
    <w:rPr>
      <w:i/>
      <w:iCs/>
      <w:color w:val="5B9BD5" w:themeColor="accent1"/>
    </w:rPr>
  </w:style>
  <w:style w:type="paragraph" w:styleId="KeinLeerraum">
    <w:name w:val="No Spacing"/>
    <w:uiPriority w:val="1"/>
    <w:qFormat/>
    <w:rsid w:val="00B65996"/>
    <w:pPr>
      <w:spacing w:after="0" w:line="240" w:lineRule="auto"/>
    </w:pPr>
  </w:style>
  <w:style w:type="character" w:customStyle="1" w:styleId="berschrift1Zchn">
    <w:name w:val="Überschrift 1 Zchn"/>
    <w:basedOn w:val="Absatz-Standardschriftart"/>
    <w:link w:val="berschrift1"/>
    <w:uiPriority w:val="9"/>
    <w:rsid w:val="002973E1"/>
    <w:rPr>
      <w:rFonts w:ascii="Arial Narrow" w:eastAsiaTheme="majorEastAsia" w:hAnsi="Arial Narrow" w:cstheme="majorBidi"/>
      <w:sz w:val="32"/>
      <w:szCs w:val="32"/>
    </w:rPr>
  </w:style>
  <w:style w:type="character" w:styleId="SchwacheHervorhebung">
    <w:name w:val="Subtle Emphasis"/>
    <w:basedOn w:val="Absatz-Standardschriftart"/>
    <w:uiPriority w:val="19"/>
    <w:qFormat/>
    <w:rsid w:val="00B65996"/>
    <w:rPr>
      <w:i/>
      <w:iCs/>
      <w:color w:val="404040" w:themeColor="text1" w:themeTint="BF"/>
    </w:rPr>
  </w:style>
  <w:style w:type="character" w:styleId="Hyperlink">
    <w:name w:val="Hyperlink"/>
    <w:basedOn w:val="Absatz-Standardschriftart"/>
    <w:uiPriority w:val="99"/>
    <w:unhideWhenUsed/>
    <w:rsid w:val="00A746CE"/>
    <w:rPr>
      <w:color w:val="0563C1" w:themeColor="hyperlink"/>
      <w:u w:val="single"/>
    </w:rPr>
  </w:style>
  <w:style w:type="character" w:customStyle="1" w:styleId="berschrift2Zchn">
    <w:name w:val="Überschrift 2 Zchn"/>
    <w:basedOn w:val="Absatz-Standardschriftart"/>
    <w:link w:val="berschrift2"/>
    <w:uiPriority w:val="9"/>
    <w:rsid w:val="00644C52"/>
    <w:rPr>
      <w:rFonts w:ascii="Arial Narrow" w:eastAsiaTheme="majorEastAsia" w:hAnsi="Arial Narrow" w:cstheme="majorBidi"/>
      <w:sz w:val="26"/>
      <w:szCs w:val="26"/>
    </w:rPr>
  </w:style>
  <w:style w:type="paragraph" w:customStyle="1" w:styleId="Default">
    <w:name w:val="Default"/>
    <w:rsid w:val="004B13AE"/>
    <w:pPr>
      <w:autoSpaceDE w:val="0"/>
      <w:autoSpaceDN w:val="0"/>
      <w:adjustRightInd w:val="0"/>
      <w:spacing w:after="0" w:line="240" w:lineRule="auto"/>
    </w:pPr>
    <w:rPr>
      <w:rFonts w:ascii="Times New Roman" w:hAnsi="Times New Roman" w:cs="Times New Roman"/>
      <w:color w:val="000000"/>
      <w:sz w:val="24"/>
      <w:szCs w:val="24"/>
    </w:rPr>
  </w:style>
  <w:style w:type="character" w:styleId="Kommentarzeichen">
    <w:name w:val="annotation reference"/>
    <w:basedOn w:val="Absatz-Standardschriftart"/>
    <w:uiPriority w:val="99"/>
    <w:semiHidden/>
    <w:unhideWhenUsed/>
    <w:rsid w:val="00974E51"/>
    <w:rPr>
      <w:sz w:val="16"/>
      <w:szCs w:val="16"/>
    </w:rPr>
  </w:style>
  <w:style w:type="paragraph" w:styleId="Kommentartext">
    <w:name w:val="annotation text"/>
    <w:basedOn w:val="Standard"/>
    <w:link w:val="KommentartextZchn"/>
    <w:uiPriority w:val="99"/>
    <w:semiHidden/>
    <w:unhideWhenUsed/>
    <w:rsid w:val="00974E5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74E51"/>
    <w:rPr>
      <w:sz w:val="20"/>
      <w:szCs w:val="20"/>
    </w:rPr>
  </w:style>
  <w:style w:type="paragraph" w:styleId="Kommentarthema">
    <w:name w:val="annotation subject"/>
    <w:basedOn w:val="Kommentartext"/>
    <w:next w:val="Kommentartext"/>
    <w:link w:val="KommentarthemaZchn"/>
    <w:uiPriority w:val="99"/>
    <w:semiHidden/>
    <w:unhideWhenUsed/>
    <w:rsid w:val="00974E51"/>
    <w:rPr>
      <w:b/>
      <w:bCs/>
    </w:rPr>
  </w:style>
  <w:style w:type="character" w:customStyle="1" w:styleId="KommentarthemaZchn">
    <w:name w:val="Kommentarthema Zchn"/>
    <w:basedOn w:val="KommentartextZchn"/>
    <w:link w:val="Kommentarthema"/>
    <w:uiPriority w:val="99"/>
    <w:semiHidden/>
    <w:rsid w:val="00974E51"/>
    <w:rPr>
      <w:b/>
      <w:bCs/>
      <w:sz w:val="20"/>
      <w:szCs w:val="20"/>
    </w:rPr>
  </w:style>
  <w:style w:type="paragraph" w:styleId="Sprechblasentext">
    <w:name w:val="Balloon Text"/>
    <w:basedOn w:val="Standard"/>
    <w:link w:val="SprechblasentextZchn"/>
    <w:uiPriority w:val="99"/>
    <w:semiHidden/>
    <w:unhideWhenUsed/>
    <w:rsid w:val="00974E5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74E51"/>
    <w:rPr>
      <w:rFonts w:ascii="Segoe UI" w:hAnsi="Segoe UI" w:cs="Segoe UI"/>
      <w:sz w:val="18"/>
      <w:szCs w:val="18"/>
    </w:rPr>
  </w:style>
  <w:style w:type="table" w:styleId="Tabellenraster">
    <w:name w:val="Table Grid"/>
    <w:basedOn w:val="NormaleTabelle"/>
    <w:uiPriority w:val="39"/>
    <w:rsid w:val="00E13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E1379F"/>
    <w:rPr>
      <w:color w:val="808080"/>
    </w:rPr>
  </w:style>
  <w:style w:type="paragraph" w:styleId="Funotentext">
    <w:name w:val="footnote text"/>
    <w:basedOn w:val="Standard"/>
    <w:link w:val="FunotentextZchn"/>
    <w:uiPriority w:val="99"/>
    <w:semiHidden/>
    <w:unhideWhenUsed/>
    <w:rsid w:val="005655E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655E3"/>
    <w:rPr>
      <w:sz w:val="20"/>
      <w:szCs w:val="20"/>
    </w:rPr>
  </w:style>
  <w:style w:type="character" w:styleId="Funotenzeichen">
    <w:name w:val="footnote reference"/>
    <w:basedOn w:val="Absatz-Standardschriftart"/>
    <w:uiPriority w:val="99"/>
    <w:semiHidden/>
    <w:unhideWhenUsed/>
    <w:rsid w:val="005655E3"/>
    <w:rPr>
      <w:vertAlign w:val="superscript"/>
    </w:rPr>
  </w:style>
  <w:style w:type="character" w:customStyle="1" w:styleId="ListenabsatzZchn">
    <w:name w:val="Listenabsatz Zchn"/>
    <w:aliases w:val="Paragraph Zchn,Paragraphe de liste PBLH Zchn,Graph &amp; Table tite Zchn,Normal bullet 2 Zchn,Bullet list Zchn,Figure_name Zchn,Equipment Zchn,Numbered Indented Text Zchn,List Paragraph1 Zchn,lp1 Zchn,List Paragraph11 Zchn,Graf Zchn"/>
    <w:link w:val="Listenabsatz"/>
    <w:rsid w:val="00F107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973E1"/>
    <w:pPr>
      <w:keepNext/>
      <w:keepLines/>
      <w:spacing w:before="360" w:after="120"/>
      <w:outlineLvl w:val="0"/>
    </w:pPr>
    <w:rPr>
      <w:rFonts w:ascii="Arial Narrow" w:eastAsiaTheme="majorEastAsia" w:hAnsi="Arial Narrow" w:cstheme="majorBidi"/>
      <w:sz w:val="32"/>
      <w:szCs w:val="32"/>
    </w:rPr>
  </w:style>
  <w:style w:type="paragraph" w:styleId="berschrift2">
    <w:name w:val="heading 2"/>
    <w:basedOn w:val="Standard"/>
    <w:next w:val="Standard"/>
    <w:link w:val="berschrift2Zchn"/>
    <w:uiPriority w:val="9"/>
    <w:unhideWhenUsed/>
    <w:qFormat/>
    <w:rsid w:val="00644C52"/>
    <w:pPr>
      <w:keepNext/>
      <w:keepLines/>
      <w:spacing w:before="240" w:after="240"/>
      <w:ind w:left="709"/>
      <w:outlineLvl w:val="1"/>
    </w:pPr>
    <w:rPr>
      <w:rFonts w:ascii="Arial Narrow" w:eastAsiaTheme="majorEastAsia" w:hAnsi="Arial Narrow"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01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30125"/>
  </w:style>
  <w:style w:type="paragraph" w:styleId="Fuzeile">
    <w:name w:val="footer"/>
    <w:basedOn w:val="Standard"/>
    <w:link w:val="FuzeileZchn"/>
    <w:uiPriority w:val="99"/>
    <w:unhideWhenUsed/>
    <w:rsid w:val="005301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30125"/>
  </w:style>
  <w:style w:type="paragraph" w:styleId="Listenabsatz">
    <w:name w:val="List Paragraph"/>
    <w:aliases w:val="Paragraph,Paragraphe de liste PBLH,Graph &amp; Table tite,Normal bullet 2,Bullet list,Figure_name,Equipment,Numbered Indented Text,List Paragraph1,lp1,List Paragraph11,List Paragraph Char Char Char,List Paragraph Char Char,Citation List,Graf"/>
    <w:basedOn w:val="Standard"/>
    <w:link w:val="ListenabsatzZchn"/>
    <w:qFormat/>
    <w:rsid w:val="00C123B7"/>
    <w:pPr>
      <w:ind w:left="720"/>
      <w:contextualSpacing/>
    </w:pPr>
  </w:style>
  <w:style w:type="character" w:styleId="IntensiveHervorhebung">
    <w:name w:val="Intense Emphasis"/>
    <w:basedOn w:val="Absatz-Standardschriftart"/>
    <w:uiPriority w:val="21"/>
    <w:qFormat/>
    <w:rsid w:val="00B65996"/>
    <w:rPr>
      <w:i/>
      <w:iCs/>
      <w:color w:val="5B9BD5" w:themeColor="accent1"/>
    </w:rPr>
  </w:style>
  <w:style w:type="character" w:styleId="SchwacherVerweis">
    <w:name w:val="Subtle Reference"/>
    <w:basedOn w:val="Absatz-Standardschriftart"/>
    <w:uiPriority w:val="31"/>
    <w:qFormat/>
    <w:rsid w:val="00B65996"/>
    <w:rPr>
      <w:smallCaps/>
      <w:color w:val="5A5A5A" w:themeColor="text1" w:themeTint="A5"/>
    </w:rPr>
  </w:style>
  <w:style w:type="paragraph" w:styleId="IntensivesZitat">
    <w:name w:val="Intense Quote"/>
    <w:basedOn w:val="Standard"/>
    <w:next w:val="Standard"/>
    <w:link w:val="IntensivesZitatZchn"/>
    <w:uiPriority w:val="30"/>
    <w:qFormat/>
    <w:rsid w:val="00B6599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B65996"/>
    <w:rPr>
      <w:i/>
      <w:iCs/>
      <w:color w:val="5B9BD5" w:themeColor="accent1"/>
    </w:rPr>
  </w:style>
  <w:style w:type="paragraph" w:styleId="KeinLeerraum">
    <w:name w:val="No Spacing"/>
    <w:uiPriority w:val="1"/>
    <w:qFormat/>
    <w:rsid w:val="00B65996"/>
    <w:pPr>
      <w:spacing w:after="0" w:line="240" w:lineRule="auto"/>
    </w:pPr>
  </w:style>
  <w:style w:type="character" w:customStyle="1" w:styleId="berschrift1Zchn">
    <w:name w:val="Überschrift 1 Zchn"/>
    <w:basedOn w:val="Absatz-Standardschriftart"/>
    <w:link w:val="berschrift1"/>
    <w:uiPriority w:val="9"/>
    <w:rsid w:val="002973E1"/>
    <w:rPr>
      <w:rFonts w:ascii="Arial Narrow" w:eastAsiaTheme="majorEastAsia" w:hAnsi="Arial Narrow" w:cstheme="majorBidi"/>
      <w:sz w:val="32"/>
      <w:szCs w:val="32"/>
    </w:rPr>
  </w:style>
  <w:style w:type="character" w:styleId="SchwacheHervorhebung">
    <w:name w:val="Subtle Emphasis"/>
    <w:basedOn w:val="Absatz-Standardschriftart"/>
    <w:uiPriority w:val="19"/>
    <w:qFormat/>
    <w:rsid w:val="00B65996"/>
    <w:rPr>
      <w:i/>
      <w:iCs/>
      <w:color w:val="404040" w:themeColor="text1" w:themeTint="BF"/>
    </w:rPr>
  </w:style>
  <w:style w:type="character" w:styleId="Hyperlink">
    <w:name w:val="Hyperlink"/>
    <w:basedOn w:val="Absatz-Standardschriftart"/>
    <w:uiPriority w:val="99"/>
    <w:unhideWhenUsed/>
    <w:rsid w:val="00A746CE"/>
    <w:rPr>
      <w:color w:val="0563C1" w:themeColor="hyperlink"/>
      <w:u w:val="single"/>
    </w:rPr>
  </w:style>
  <w:style w:type="character" w:customStyle="1" w:styleId="berschrift2Zchn">
    <w:name w:val="Überschrift 2 Zchn"/>
    <w:basedOn w:val="Absatz-Standardschriftart"/>
    <w:link w:val="berschrift2"/>
    <w:uiPriority w:val="9"/>
    <w:rsid w:val="00644C52"/>
    <w:rPr>
      <w:rFonts w:ascii="Arial Narrow" w:eastAsiaTheme="majorEastAsia" w:hAnsi="Arial Narrow" w:cstheme="majorBidi"/>
      <w:sz w:val="26"/>
      <w:szCs w:val="26"/>
    </w:rPr>
  </w:style>
  <w:style w:type="paragraph" w:customStyle="1" w:styleId="Default">
    <w:name w:val="Default"/>
    <w:rsid w:val="004B13AE"/>
    <w:pPr>
      <w:autoSpaceDE w:val="0"/>
      <w:autoSpaceDN w:val="0"/>
      <w:adjustRightInd w:val="0"/>
      <w:spacing w:after="0" w:line="240" w:lineRule="auto"/>
    </w:pPr>
    <w:rPr>
      <w:rFonts w:ascii="Times New Roman" w:hAnsi="Times New Roman" w:cs="Times New Roman"/>
      <w:color w:val="000000"/>
      <w:sz w:val="24"/>
      <w:szCs w:val="24"/>
    </w:rPr>
  </w:style>
  <w:style w:type="character" w:styleId="Kommentarzeichen">
    <w:name w:val="annotation reference"/>
    <w:basedOn w:val="Absatz-Standardschriftart"/>
    <w:uiPriority w:val="99"/>
    <w:semiHidden/>
    <w:unhideWhenUsed/>
    <w:rsid w:val="00974E51"/>
    <w:rPr>
      <w:sz w:val="16"/>
      <w:szCs w:val="16"/>
    </w:rPr>
  </w:style>
  <w:style w:type="paragraph" w:styleId="Kommentartext">
    <w:name w:val="annotation text"/>
    <w:basedOn w:val="Standard"/>
    <w:link w:val="KommentartextZchn"/>
    <w:uiPriority w:val="99"/>
    <w:semiHidden/>
    <w:unhideWhenUsed/>
    <w:rsid w:val="00974E5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74E51"/>
    <w:rPr>
      <w:sz w:val="20"/>
      <w:szCs w:val="20"/>
    </w:rPr>
  </w:style>
  <w:style w:type="paragraph" w:styleId="Kommentarthema">
    <w:name w:val="annotation subject"/>
    <w:basedOn w:val="Kommentartext"/>
    <w:next w:val="Kommentartext"/>
    <w:link w:val="KommentarthemaZchn"/>
    <w:uiPriority w:val="99"/>
    <w:semiHidden/>
    <w:unhideWhenUsed/>
    <w:rsid w:val="00974E51"/>
    <w:rPr>
      <w:b/>
      <w:bCs/>
    </w:rPr>
  </w:style>
  <w:style w:type="character" w:customStyle="1" w:styleId="KommentarthemaZchn">
    <w:name w:val="Kommentarthema Zchn"/>
    <w:basedOn w:val="KommentartextZchn"/>
    <w:link w:val="Kommentarthema"/>
    <w:uiPriority w:val="99"/>
    <w:semiHidden/>
    <w:rsid w:val="00974E51"/>
    <w:rPr>
      <w:b/>
      <w:bCs/>
      <w:sz w:val="20"/>
      <w:szCs w:val="20"/>
    </w:rPr>
  </w:style>
  <w:style w:type="paragraph" w:styleId="Sprechblasentext">
    <w:name w:val="Balloon Text"/>
    <w:basedOn w:val="Standard"/>
    <w:link w:val="SprechblasentextZchn"/>
    <w:uiPriority w:val="99"/>
    <w:semiHidden/>
    <w:unhideWhenUsed/>
    <w:rsid w:val="00974E5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74E51"/>
    <w:rPr>
      <w:rFonts w:ascii="Segoe UI" w:hAnsi="Segoe UI" w:cs="Segoe UI"/>
      <w:sz w:val="18"/>
      <w:szCs w:val="18"/>
    </w:rPr>
  </w:style>
  <w:style w:type="table" w:styleId="Tabellenraster">
    <w:name w:val="Table Grid"/>
    <w:basedOn w:val="NormaleTabelle"/>
    <w:uiPriority w:val="39"/>
    <w:rsid w:val="00E13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E1379F"/>
    <w:rPr>
      <w:color w:val="808080"/>
    </w:rPr>
  </w:style>
  <w:style w:type="paragraph" w:styleId="Funotentext">
    <w:name w:val="footnote text"/>
    <w:basedOn w:val="Standard"/>
    <w:link w:val="FunotentextZchn"/>
    <w:uiPriority w:val="99"/>
    <w:semiHidden/>
    <w:unhideWhenUsed/>
    <w:rsid w:val="005655E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655E3"/>
    <w:rPr>
      <w:sz w:val="20"/>
      <w:szCs w:val="20"/>
    </w:rPr>
  </w:style>
  <w:style w:type="character" w:styleId="Funotenzeichen">
    <w:name w:val="footnote reference"/>
    <w:basedOn w:val="Absatz-Standardschriftart"/>
    <w:uiPriority w:val="99"/>
    <w:semiHidden/>
    <w:unhideWhenUsed/>
    <w:rsid w:val="005655E3"/>
    <w:rPr>
      <w:vertAlign w:val="superscript"/>
    </w:rPr>
  </w:style>
  <w:style w:type="character" w:customStyle="1" w:styleId="ListenabsatzZchn">
    <w:name w:val="Listenabsatz Zchn"/>
    <w:aliases w:val="Paragraph Zchn,Paragraphe de liste PBLH Zchn,Graph &amp; Table tite Zchn,Normal bullet 2 Zchn,Bullet list Zchn,Figure_name Zchn,Equipment Zchn,Numbered Indented Text Zchn,List Paragraph1 Zchn,lp1 Zchn,List Paragraph11 Zchn,Graf Zchn"/>
    <w:link w:val="Listenabsatz"/>
    <w:rsid w:val="00F107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39DFA-510A-431A-88CD-EF278172E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855</Words>
  <Characters>5388</Characters>
  <Application>Microsoft Office Word</Application>
  <DocSecurity>0</DocSecurity>
  <Lines>44</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HT</Company>
  <LinksUpToDate>false</LinksUpToDate>
  <CharactersWithSpaces>6231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Helena</dc:creator>
  <cp:lastModifiedBy>Celar Drazen</cp:lastModifiedBy>
  <cp:revision>9</cp:revision>
  <cp:lastPrinted>2016-02-05T06:40:00Z</cp:lastPrinted>
  <dcterms:created xsi:type="dcterms:W3CDTF">2018-07-26T22:27:00Z</dcterms:created>
  <dcterms:modified xsi:type="dcterms:W3CDTF">2021-03-17T15:44:00Z</dcterms:modified>
</cp:coreProperties>
</file>