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5E55" w:rsidRDefault="00A85AE9">
      <w:pPr>
        <w:pStyle w:val="Textkrper"/>
        <w:ind w:left="1020"/>
        <w:rPr>
          <w:rFonts w:ascii="Times New Roman"/>
          <w:sz w:val="20"/>
        </w:rPr>
      </w:pPr>
      <w:r>
        <w:rPr>
          <w:noProof/>
          <w:lang w:val="de-AT" w:eastAsia="de-AT" w:bidi="ar-SA"/>
        </w:rPr>
        <mc:AlternateContent>
          <mc:Choice Requires="wps">
            <w:drawing>
              <wp:anchor distT="0" distB="0" distL="114300" distR="114300" simplePos="0" relativeHeight="251651072" behindDoc="0" locked="0" layoutInCell="1" allowOverlap="1">
                <wp:simplePos x="0" y="0"/>
                <wp:positionH relativeFrom="page">
                  <wp:posOffset>0</wp:posOffset>
                </wp:positionH>
                <wp:positionV relativeFrom="page">
                  <wp:posOffset>1276985</wp:posOffset>
                </wp:positionV>
                <wp:extent cx="7534275" cy="0"/>
                <wp:effectExtent l="9525" t="10160" r="9525" b="8890"/>
                <wp:wrapNone/>
                <wp:docPr id="16" name="Lin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53427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9" o:spid="_x0000_s1026" style="position:absolute;z-index:2516510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0,100.55pt" to="593.25pt,100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" strokeweight=".5pt">
                <w10:wrap anchorx="page" anchory="page"/>
              </v:line>
            </w:pict>
          </mc:Fallback>
        </mc:AlternateContent>
      </w:r>
      <w:r>
        <w:rPr>
          <w:noProof/>
          <w:lang w:val="de-AT" w:eastAsia="de-AT" w:bidi="ar-SA"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>
                <wp:simplePos x="0" y="0"/>
                <wp:positionH relativeFrom="page">
                  <wp:posOffset>0</wp:posOffset>
                </wp:positionH>
                <wp:positionV relativeFrom="page">
                  <wp:posOffset>9842500</wp:posOffset>
                </wp:positionV>
                <wp:extent cx="7553325" cy="0"/>
                <wp:effectExtent l="9525" t="12700" r="9525" b="6350"/>
                <wp:wrapNone/>
                <wp:docPr id="15" name="Lin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55332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8" o:spid="_x0000_s1026" style="position:absolute;z-index:251652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0,775pt" to="594.75pt,7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" strokeweight=".5pt">
                <w10:wrap anchorx="page" anchory="page"/>
              </v:line>
            </w:pict>
          </mc:Fallback>
        </mc:AlternateContent>
      </w:r>
      <w:r w:rsidR="004D426A">
        <w:rPr>
          <w:rFonts w:ascii="Times New Roman"/>
          <w:noProof/>
          <w:sz w:val="20"/>
          <w:lang w:val="de-AT" w:eastAsia="de-AT" w:bidi="ar-SA"/>
        </w:rPr>
        <w:drawing>
          <wp:inline distT="0" distB="0" distL="0" distR="0">
            <wp:extent cx="4354037" cy="706754"/>
            <wp:effectExtent l="0" t="0" r="0" b="0"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354037" cy="7067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45E55" w:rsidRDefault="00845E55">
      <w:pPr>
        <w:pStyle w:val="Textkrper"/>
        <w:rPr>
          <w:rFonts w:ascii="Times New Roman"/>
          <w:sz w:val="20"/>
        </w:rPr>
      </w:pPr>
    </w:p>
    <w:p w:rsidR="00845E55" w:rsidRDefault="00845E55">
      <w:pPr>
        <w:pStyle w:val="Textkrper"/>
        <w:rPr>
          <w:rFonts w:ascii="Times New Roman"/>
          <w:sz w:val="20"/>
        </w:rPr>
      </w:pPr>
    </w:p>
    <w:p w:rsidR="00845E55" w:rsidRDefault="00845E55">
      <w:pPr>
        <w:pStyle w:val="Textkrper"/>
        <w:rPr>
          <w:rFonts w:ascii="Times New Roman"/>
          <w:sz w:val="20"/>
        </w:rPr>
      </w:pPr>
    </w:p>
    <w:p w:rsidR="00845E55" w:rsidRDefault="00845E55">
      <w:pPr>
        <w:pStyle w:val="Textkrper"/>
        <w:rPr>
          <w:rFonts w:ascii="Times New Roman"/>
          <w:sz w:val="20"/>
        </w:rPr>
      </w:pPr>
    </w:p>
    <w:p w:rsidR="00845E55" w:rsidRDefault="00845E55">
      <w:pPr>
        <w:pStyle w:val="Textkrper"/>
        <w:spacing w:before="9"/>
        <w:rPr>
          <w:rFonts w:ascii="Times New Roman"/>
          <w:sz w:val="23"/>
        </w:rPr>
      </w:pPr>
    </w:p>
    <w:p w:rsidR="00845E55" w:rsidRDefault="004D426A">
      <w:pPr>
        <w:pStyle w:val="Textkrper"/>
        <w:ind w:right="392"/>
        <w:jc w:val="right"/>
      </w:pPr>
      <w:r>
        <w:t xml:space="preserve">Prilog </w:t>
      </w:r>
      <w:r w:rsidR="003B6D28">
        <w:t>1.</w:t>
      </w:r>
    </w:p>
    <w:p w:rsidR="00845E55" w:rsidRDefault="00845E55">
      <w:pPr>
        <w:pStyle w:val="Textkrper"/>
        <w:rPr>
          <w:sz w:val="20"/>
        </w:rPr>
      </w:pPr>
    </w:p>
    <w:p w:rsidR="00845E55" w:rsidRDefault="00845E55">
      <w:pPr>
        <w:pStyle w:val="Textkrper"/>
        <w:rPr>
          <w:sz w:val="20"/>
        </w:rPr>
      </w:pPr>
    </w:p>
    <w:p w:rsidR="00845E55" w:rsidRDefault="00845E55">
      <w:pPr>
        <w:pStyle w:val="Textkrper"/>
        <w:rPr>
          <w:sz w:val="20"/>
        </w:rPr>
      </w:pPr>
    </w:p>
    <w:p w:rsidR="00845E55" w:rsidRDefault="00845E55">
      <w:pPr>
        <w:pStyle w:val="Textkrper"/>
        <w:rPr>
          <w:sz w:val="20"/>
        </w:rPr>
      </w:pPr>
    </w:p>
    <w:p w:rsidR="00845E55" w:rsidRDefault="00845E55">
      <w:pPr>
        <w:pStyle w:val="Textkrper"/>
        <w:rPr>
          <w:sz w:val="20"/>
        </w:rPr>
      </w:pPr>
    </w:p>
    <w:p w:rsidR="00845E55" w:rsidRDefault="00845E55">
      <w:pPr>
        <w:pStyle w:val="Textkrper"/>
        <w:rPr>
          <w:sz w:val="20"/>
        </w:rPr>
      </w:pPr>
    </w:p>
    <w:p w:rsidR="00845E55" w:rsidRDefault="00845E55">
      <w:pPr>
        <w:pStyle w:val="Textkrper"/>
        <w:rPr>
          <w:sz w:val="20"/>
        </w:rPr>
      </w:pPr>
    </w:p>
    <w:p w:rsidR="00845E55" w:rsidRDefault="00845E55">
      <w:pPr>
        <w:pStyle w:val="Textkrper"/>
        <w:rPr>
          <w:sz w:val="20"/>
        </w:rPr>
      </w:pPr>
    </w:p>
    <w:p w:rsidR="00845E55" w:rsidRDefault="00845E55">
      <w:pPr>
        <w:pStyle w:val="Textkrper"/>
        <w:rPr>
          <w:sz w:val="20"/>
        </w:rPr>
      </w:pPr>
    </w:p>
    <w:p w:rsidR="00845E55" w:rsidRDefault="004D426A">
      <w:pPr>
        <w:spacing w:before="254"/>
        <w:ind w:left="897" w:right="895"/>
        <w:jc w:val="center"/>
        <w:rPr>
          <w:b/>
          <w:sz w:val="36"/>
        </w:rPr>
      </w:pPr>
      <w:r>
        <w:rPr>
          <w:b/>
          <w:sz w:val="36"/>
        </w:rPr>
        <w:t>PONUDBENI LIST</w:t>
      </w:r>
    </w:p>
    <w:p w:rsidR="00845E55" w:rsidRDefault="004D426A">
      <w:pPr>
        <w:pStyle w:val="berschrift1"/>
        <w:spacing w:before="357"/>
        <w:ind w:left="897" w:right="897"/>
        <w:jc w:val="center"/>
      </w:pPr>
      <w:r>
        <w:t>NAZIV PROJEKTA:</w:t>
      </w:r>
    </w:p>
    <w:p w:rsidR="00D91D4B" w:rsidRDefault="00D91D4B" w:rsidP="00D91D4B">
      <w:pPr>
        <w:spacing w:line="276" w:lineRule="auto"/>
        <w:jc w:val="center"/>
        <w:rPr>
          <w:rFonts w:ascii="Arial Narrow" w:hAnsi="Arial Narrow"/>
        </w:rPr>
      </w:pPr>
      <w:r w:rsidRPr="00F1076A">
        <w:rPr>
          <w:rFonts w:ascii="Arial Narrow" w:hAnsi="Arial Narrow"/>
        </w:rPr>
        <w:t>Izgradnja fotonaponske elektrane Kostwein-proizvodnja strojeva za potrebe proizvodnog pogona i zamjene rasvjete u proizvodnom pogonu</w:t>
      </w:r>
    </w:p>
    <w:p w:rsidR="00845E55" w:rsidRDefault="00845E55">
      <w:pPr>
        <w:pStyle w:val="Textkrper"/>
        <w:rPr>
          <w:sz w:val="24"/>
        </w:rPr>
      </w:pPr>
    </w:p>
    <w:p w:rsidR="00845E55" w:rsidRDefault="00845E55">
      <w:pPr>
        <w:pStyle w:val="Textkrper"/>
        <w:rPr>
          <w:sz w:val="24"/>
        </w:rPr>
      </w:pPr>
    </w:p>
    <w:p w:rsidR="00D91D4B" w:rsidRDefault="004D426A" w:rsidP="00D91D4B">
      <w:pPr>
        <w:pStyle w:val="berschrift1"/>
        <w:spacing w:before="207"/>
        <w:ind w:left="897" w:right="897"/>
        <w:jc w:val="center"/>
      </w:pPr>
      <w:r>
        <w:t>EVIDENCIJSKI BROJ NABAVE:</w:t>
      </w:r>
    </w:p>
    <w:p w:rsidR="00D91D4B" w:rsidRPr="00D91D4B" w:rsidRDefault="00D91D4B" w:rsidP="00D91D4B">
      <w:pPr>
        <w:pStyle w:val="berschrift1"/>
        <w:spacing w:before="207"/>
        <w:ind w:left="897" w:right="897"/>
        <w:jc w:val="center"/>
        <w:rPr>
          <w:rFonts w:ascii="Arial Narrow" w:hAnsi="Arial Narrow"/>
          <w:b w:val="0"/>
        </w:rPr>
      </w:pPr>
      <w:ins w:id="0" w:author="Drazen Celar" w:date="2018-10-08T23:14:00Z">
        <w:r w:rsidRPr="00D91D4B">
          <w:rPr>
            <w:rFonts w:cstheme="minorHAnsi"/>
            <w:sz w:val="23"/>
            <w:szCs w:val="23"/>
          </w:rPr>
          <w:t xml:space="preserve">KK.04.1.1.01.0126 / </w:t>
        </w:r>
      </w:ins>
      <w:ins w:id="1" w:author="Drazen Celar" w:date="2018-10-08T22:58:00Z">
        <w:r w:rsidRPr="00D91D4B">
          <w:rPr>
            <w:rFonts w:cstheme="minorHAnsi"/>
            <w:sz w:val="23"/>
            <w:szCs w:val="23"/>
          </w:rPr>
          <w:t>KOST-0</w:t>
        </w:r>
      </w:ins>
      <w:ins w:id="2" w:author="Drazen Celar" w:date="2018-10-21T10:22:00Z">
        <w:r w:rsidRPr="00D91D4B">
          <w:rPr>
            <w:rFonts w:cstheme="minorHAnsi"/>
            <w:sz w:val="23"/>
            <w:szCs w:val="23"/>
          </w:rPr>
          <w:t>1</w:t>
        </w:r>
      </w:ins>
      <w:ins w:id="3" w:author="Drazen Celar" w:date="2018-10-08T22:58:00Z">
        <w:r w:rsidRPr="00D91D4B">
          <w:rPr>
            <w:rFonts w:cstheme="minorHAnsi"/>
            <w:sz w:val="23"/>
            <w:szCs w:val="23"/>
          </w:rPr>
          <w:t>-20</w:t>
        </w:r>
      </w:ins>
      <w:r w:rsidRPr="00D91D4B">
        <w:rPr>
          <w:rFonts w:cstheme="minorHAnsi"/>
          <w:sz w:val="23"/>
          <w:szCs w:val="23"/>
        </w:rPr>
        <w:t>21</w:t>
      </w:r>
    </w:p>
    <w:p w:rsidR="00845E55" w:rsidRDefault="00845E55">
      <w:pPr>
        <w:pStyle w:val="Textkrper"/>
        <w:rPr>
          <w:sz w:val="24"/>
        </w:rPr>
      </w:pPr>
    </w:p>
    <w:p w:rsidR="00845E55" w:rsidRDefault="00845E55">
      <w:pPr>
        <w:pStyle w:val="Textkrper"/>
        <w:rPr>
          <w:sz w:val="24"/>
        </w:rPr>
      </w:pPr>
    </w:p>
    <w:p w:rsidR="00845E55" w:rsidRDefault="00AF3133">
      <w:pPr>
        <w:pStyle w:val="berschrift1"/>
        <w:spacing w:before="207"/>
        <w:ind w:left="897" w:right="897"/>
        <w:jc w:val="center"/>
      </w:pPr>
      <w:r>
        <w:t>GRUPA</w:t>
      </w:r>
      <w:r w:rsidR="004D426A">
        <w:t xml:space="preserve"> NABAVE:</w:t>
      </w:r>
    </w:p>
    <w:p w:rsidR="00845E55" w:rsidRDefault="00845E55">
      <w:pPr>
        <w:pStyle w:val="Textkrper"/>
        <w:rPr>
          <w:sz w:val="20"/>
        </w:rPr>
      </w:pPr>
    </w:p>
    <w:p w:rsidR="00845E55" w:rsidRDefault="00845E55">
      <w:pPr>
        <w:pStyle w:val="Textkrper"/>
        <w:rPr>
          <w:sz w:val="20"/>
        </w:rPr>
      </w:pPr>
    </w:p>
    <w:p w:rsidR="00845E55" w:rsidRDefault="00845E55">
      <w:pPr>
        <w:pStyle w:val="Textkrper"/>
        <w:rPr>
          <w:sz w:val="20"/>
        </w:rPr>
      </w:pPr>
    </w:p>
    <w:p w:rsidR="00845E55" w:rsidRDefault="00845E55">
      <w:pPr>
        <w:pStyle w:val="Textkrper"/>
        <w:spacing w:before="7"/>
        <w:rPr>
          <w:sz w:val="17"/>
        </w:rPr>
      </w:pPr>
      <w:bookmarkStart w:id="4" w:name="_GoBack"/>
      <w:bookmarkEnd w:id="4"/>
    </w:p>
    <w:p w:rsidR="00845E55" w:rsidRDefault="00845E55">
      <w:pPr>
        <w:pStyle w:val="Textkrper"/>
        <w:rPr>
          <w:sz w:val="20"/>
        </w:rPr>
      </w:pPr>
    </w:p>
    <w:p w:rsidR="00845E55" w:rsidRDefault="00845E55">
      <w:pPr>
        <w:pStyle w:val="Textkrper"/>
        <w:rPr>
          <w:sz w:val="20"/>
        </w:rPr>
      </w:pPr>
    </w:p>
    <w:p w:rsidR="00845E55" w:rsidRDefault="00845E55">
      <w:pPr>
        <w:pStyle w:val="Textkrper"/>
        <w:rPr>
          <w:sz w:val="20"/>
        </w:rPr>
      </w:pPr>
    </w:p>
    <w:p w:rsidR="00845E55" w:rsidRDefault="00845E55">
      <w:pPr>
        <w:pStyle w:val="Textkrper"/>
        <w:rPr>
          <w:sz w:val="20"/>
        </w:rPr>
      </w:pPr>
    </w:p>
    <w:p w:rsidR="00845E55" w:rsidRDefault="00845E55">
      <w:pPr>
        <w:pStyle w:val="Textkrper"/>
        <w:rPr>
          <w:sz w:val="20"/>
        </w:rPr>
      </w:pPr>
    </w:p>
    <w:p w:rsidR="00845E55" w:rsidRDefault="00845E55">
      <w:pPr>
        <w:pStyle w:val="Textkrper"/>
        <w:rPr>
          <w:sz w:val="20"/>
        </w:rPr>
      </w:pPr>
    </w:p>
    <w:p w:rsidR="00845E55" w:rsidRDefault="00845E55">
      <w:pPr>
        <w:pStyle w:val="Textkrper"/>
        <w:rPr>
          <w:sz w:val="20"/>
        </w:rPr>
      </w:pPr>
    </w:p>
    <w:p w:rsidR="00845E55" w:rsidRDefault="00845E55">
      <w:pPr>
        <w:pStyle w:val="Textkrper"/>
        <w:rPr>
          <w:sz w:val="20"/>
        </w:rPr>
      </w:pPr>
    </w:p>
    <w:p w:rsidR="00845E55" w:rsidRDefault="00845E55">
      <w:pPr>
        <w:pStyle w:val="Textkrper"/>
        <w:rPr>
          <w:sz w:val="20"/>
        </w:rPr>
      </w:pPr>
    </w:p>
    <w:p w:rsidR="00845E55" w:rsidRDefault="00845E55">
      <w:pPr>
        <w:pStyle w:val="Textkrper"/>
        <w:rPr>
          <w:sz w:val="20"/>
        </w:rPr>
      </w:pPr>
    </w:p>
    <w:p w:rsidR="00845E55" w:rsidRDefault="00845E55">
      <w:pPr>
        <w:pStyle w:val="Textkrper"/>
        <w:rPr>
          <w:sz w:val="20"/>
        </w:rPr>
      </w:pPr>
    </w:p>
    <w:p w:rsidR="00845E55" w:rsidRDefault="00845E55">
      <w:pPr>
        <w:pStyle w:val="Textkrper"/>
        <w:rPr>
          <w:sz w:val="20"/>
        </w:rPr>
      </w:pPr>
    </w:p>
    <w:p w:rsidR="00845E55" w:rsidRDefault="00845E55">
      <w:pPr>
        <w:pStyle w:val="Textkrper"/>
        <w:rPr>
          <w:sz w:val="20"/>
        </w:rPr>
      </w:pPr>
    </w:p>
    <w:p w:rsidR="00845E55" w:rsidRDefault="00845E55">
      <w:pPr>
        <w:pStyle w:val="Textkrper"/>
        <w:rPr>
          <w:sz w:val="20"/>
        </w:rPr>
      </w:pPr>
    </w:p>
    <w:p w:rsidR="00845E55" w:rsidRDefault="00845E55">
      <w:pPr>
        <w:pStyle w:val="Textkrper"/>
        <w:rPr>
          <w:sz w:val="20"/>
        </w:rPr>
      </w:pPr>
    </w:p>
    <w:p w:rsidR="00845E55" w:rsidRDefault="00845E55">
      <w:pPr>
        <w:pStyle w:val="Textkrper"/>
        <w:rPr>
          <w:sz w:val="20"/>
        </w:rPr>
      </w:pPr>
    </w:p>
    <w:p w:rsidR="00845E55" w:rsidRDefault="00845E55">
      <w:pPr>
        <w:pStyle w:val="Textkrper"/>
        <w:rPr>
          <w:sz w:val="20"/>
        </w:rPr>
      </w:pPr>
    </w:p>
    <w:p w:rsidR="00845E55" w:rsidRDefault="00845E55">
      <w:pPr>
        <w:pStyle w:val="Textkrper"/>
        <w:spacing w:before="1"/>
        <w:rPr>
          <w:sz w:val="20"/>
        </w:rPr>
      </w:pPr>
    </w:p>
    <w:p w:rsidR="0058605A" w:rsidRDefault="0058605A">
      <w:pPr>
        <w:ind w:left="2746"/>
        <w:rPr>
          <w:rFonts w:ascii="Trebuchet MS"/>
          <w:i/>
          <w:sz w:val="16"/>
        </w:rPr>
      </w:pPr>
    </w:p>
    <w:p w:rsidR="0058605A" w:rsidRDefault="0058605A">
      <w:pPr>
        <w:ind w:left="2746"/>
        <w:rPr>
          <w:rFonts w:ascii="Trebuchet MS"/>
          <w:i/>
          <w:sz w:val="16"/>
        </w:rPr>
      </w:pPr>
    </w:p>
    <w:p w:rsidR="0058605A" w:rsidRDefault="0058605A">
      <w:pPr>
        <w:ind w:left="2746"/>
        <w:rPr>
          <w:rFonts w:ascii="Trebuchet MS"/>
          <w:i/>
          <w:sz w:val="16"/>
        </w:rPr>
      </w:pPr>
    </w:p>
    <w:p w:rsidR="0058605A" w:rsidRDefault="0058605A">
      <w:pPr>
        <w:ind w:left="2746"/>
        <w:rPr>
          <w:rFonts w:ascii="Trebuchet MS"/>
          <w:i/>
          <w:sz w:val="16"/>
        </w:rPr>
      </w:pPr>
    </w:p>
    <w:p w:rsidR="0058605A" w:rsidRDefault="0058605A">
      <w:pPr>
        <w:ind w:left="2746"/>
        <w:rPr>
          <w:rFonts w:ascii="Trebuchet MS"/>
          <w:i/>
          <w:sz w:val="16"/>
        </w:rPr>
      </w:pPr>
    </w:p>
    <w:p w:rsidR="0058605A" w:rsidRDefault="0058605A">
      <w:pPr>
        <w:ind w:left="2746"/>
        <w:rPr>
          <w:rFonts w:ascii="Trebuchet MS"/>
          <w:i/>
          <w:sz w:val="16"/>
        </w:rPr>
      </w:pPr>
    </w:p>
    <w:p w:rsidR="00845E55" w:rsidRDefault="004D426A">
      <w:pPr>
        <w:ind w:left="2746"/>
        <w:rPr>
          <w:rFonts w:ascii="Trebuchet MS"/>
          <w:i/>
          <w:sz w:val="16"/>
        </w:rPr>
      </w:pPr>
      <w:r>
        <w:rPr>
          <w:rFonts w:ascii="Trebuchet MS"/>
          <w:i/>
          <w:sz w:val="16"/>
        </w:rPr>
        <w:t>Projekt je sufinancirala Europska unija iz Europskog fonda za regionalni razvoj.</w:t>
      </w:r>
    </w:p>
    <w:p w:rsidR="00845E55" w:rsidRDefault="00845E55">
      <w:pPr>
        <w:rPr>
          <w:rFonts w:ascii="Trebuchet MS"/>
          <w:sz w:val="16"/>
        </w:rPr>
        <w:sectPr w:rsidR="00845E55">
          <w:type w:val="continuous"/>
          <w:pgSz w:w="11910" w:h="16840"/>
          <w:pgMar w:top="440" w:right="1020" w:bottom="280" w:left="1020" w:header="720" w:footer="720" w:gutter="0"/>
          <w:cols w:space="720"/>
        </w:sectPr>
      </w:pPr>
    </w:p>
    <w:p w:rsidR="00845E55" w:rsidRDefault="00845E55">
      <w:pPr>
        <w:pStyle w:val="Textkrper"/>
        <w:spacing w:before="11"/>
        <w:rPr>
          <w:rFonts w:ascii="Trebuchet MS"/>
          <w:i/>
          <w:sz w:val="27"/>
        </w:rPr>
      </w:pPr>
    </w:p>
    <w:p w:rsidR="00845E55" w:rsidRDefault="004D426A">
      <w:pPr>
        <w:pStyle w:val="berschrift1"/>
      </w:pPr>
      <w:r>
        <w:rPr>
          <w:noProof/>
          <w:lang w:val="de-AT" w:eastAsia="de-AT" w:bidi="ar-SA"/>
        </w:rPr>
        <w:drawing>
          <wp:anchor distT="0" distB="0" distL="0" distR="0" simplePos="0" relativeHeight="251653120" behindDoc="1" locked="0" layoutInCell="1" allowOverlap="1">
            <wp:simplePos x="0" y="0"/>
            <wp:positionH relativeFrom="page">
              <wp:posOffset>4405789</wp:posOffset>
            </wp:positionH>
            <wp:positionV relativeFrom="paragraph">
              <wp:posOffset>429744</wp:posOffset>
            </wp:positionV>
            <wp:extent cx="114997" cy="115443"/>
            <wp:effectExtent l="0" t="0" r="0" b="0"/>
            <wp:wrapNone/>
            <wp:docPr id="3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4997" cy="11544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val="de-AT" w:eastAsia="de-AT" w:bidi="ar-SA"/>
        </w:rPr>
        <w:drawing>
          <wp:anchor distT="0" distB="0" distL="0" distR="0" simplePos="0" relativeHeight="251654144" behindDoc="1" locked="0" layoutInCell="1" allowOverlap="1">
            <wp:simplePos x="0" y="0"/>
            <wp:positionH relativeFrom="page">
              <wp:posOffset>4958874</wp:posOffset>
            </wp:positionH>
            <wp:positionV relativeFrom="paragraph">
              <wp:posOffset>429744</wp:posOffset>
            </wp:positionV>
            <wp:extent cx="114997" cy="115443"/>
            <wp:effectExtent l="0" t="0" r="0" b="0"/>
            <wp:wrapNone/>
            <wp:docPr id="5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2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4997" cy="11544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PODACI O PONUDITELJU</w:t>
      </w:r>
    </w:p>
    <w:p w:rsidR="00845E55" w:rsidRDefault="00845E55">
      <w:pPr>
        <w:pStyle w:val="Textkrper"/>
        <w:spacing w:before="1" w:after="1"/>
        <w:rPr>
          <w:b/>
          <w:sz w:val="14"/>
        </w:rPr>
      </w:pPr>
    </w:p>
    <w:tbl>
      <w:tblPr>
        <w:tblW w:w="0" w:type="auto"/>
        <w:tblInd w:w="40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682"/>
        <w:gridCol w:w="5379"/>
      </w:tblGrid>
      <w:tr w:rsidR="00845E55">
        <w:trPr>
          <w:trHeight w:val="510"/>
        </w:trPr>
        <w:tc>
          <w:tcPr>
            <w:tcW w:w="3682" w:type="dxa"/>
            <w:shd w:val="clear" w:color="auto" w:fill="BEBEBE"/>
          </w:tcPr>
          <w:p w:rsidR="00845E55" w:rsidRDefault="004D426A">
            <w:pPr>
              <w:pStyle w:val="TableParagraph"/>
              <w:spacing w:before="127"/>
              <w:ind w:left="107"/>
              <w:rPr>
                <w:b/>
                <w:sz w:val="14"/>
              </w:rPr>
            </w:pPr>
            <w:r>
              <w:rPr>
                <w:b/>
              </w:rPr>
              <w:t>Zajednica ponuditelja</w:t>
            </w:r>
            <w:r>
              <w:rPr>
                <w:b/>
                <w:position w:val="6"/>
                <w:sz w:val="14"/>
              </w:rPr>
              <w:t>1</w:t>
            </w:r>
          </w:p>
        </w:tc>
        <w:tc>
          <w:tcPr>
            <w:tcW w:w="5379" w:type="dxa"/>
          </w:tcPr>
          <w:p w:rsidR="00845E55" w:rsidRDefault="004D426A">
            <w:pPr>
              <w:pStyle w:val="TableParagraph"/>
              <w:tabs>
                <w:tab w:val="left" w:pos="2959"/>
              </w:tabs>
              <w:spacing w:before="132"/>
              <w:ind w:left="2088"/>
              <w:rPr>
                <w:b/>
                <w:sz w:val="23"/>
              </w:rPr>
            </w:pPr>
            <w:r>
              <w:rPr>
                <w:b/>
                <w:sz w:val="23"/>
              </w:rPr>
              <w:t>DA</w:t>
            </w:r>
            <w:r>
              <w:rPr>
                <w:b/>
                <w:sz w:val="23"/>
              </w:rPr>
              <w:tab/>
            </w:r>
            <w:r>
              <w:rPr>
                <w:b/>
                <w:spacing w:val="-4"/>
                <w:sz w:val="23"/>
              </w:rPr>
              <w:t>NE</w:t>
            </w:r>
          </w:p>
        </w:tc>
      </w:tr>
      <w:tr w:rsidR="00845E55">
        <w:trPr>
          <w:trHeight w:val="755"/>
        </w:trPr>
        <w:tc>
          <w:tcPr>
            <w:tcW w:w="3682" w:type="dxa"/>
            <w:shd w:val="clear" w:color="auto" w:fill="BEBEBE"/>
          </w:tcPr>
          <w:p w:rsidR="00845E55" w:rsidRDefault="004D426A">
            <w:pPr>
              <w:pStyle w:val="TableParagraph"/>
              <w:spacing w:line="250" w:lineRule="exact"/>
              <w:ind w:left="107"/>
              <w:rPr>
                <w:b/>
              </w:rPr>
            </w:pPr>
            <w:r>
              <w:rPr>
                <w:b/>
              </w:rPr>
              <w:t>Naziv i sjedište ponuditelja /</w:t>
            </w:r>
          </w:p>
          <w:p w:rsidR="00845E55" w:rsidRDefault="004D426A">
            <w:pPr>
              <w:pStyle w:val="TableParagraph"/>
              <w:spacing w:before="4" w:line="252" w:lineRule="exact"/>
              <w:ind w:left="107" w:right="206"/>
              <w:rPr>
                <w:b/>
              </w:rPr>
            </w:pPr>
            <w:r>
              <w:rPr>
                <w:b/>
              </w:rPr>
              <w:t>člana zajednice ponuditelja ovlaštenog za komunikaciju s naručiteljem</w:t>
            </w:r>
          </w:p>
        </w:tc>
        <w:tc>
          <w:tcPr>
            <w:tcW w:w="5379" w:type="dxa"/>
          </w:tcPr>
          <w:p w:rsidR="00845E55" w:rsidRDefault="00845E55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845E55">
        <w:trPr>
          <w:trHeight w:val="508"/>
        </w:trPr>
        <w:tc>
          <w:tcPr>
            <w:tcW w:w="3682" w:type="dxa"/>
            <w:shd w:val="clear" w:color="auto" w:fill="BEBEBE"/>
          </w:tcPr>
          <w:p w:rsidR="00845E55" w:rsidRDefault="004D426A">
            <w:pPr>
              <w:pStyle w:val="TableParagraph"/>
              <w:spacing w:before="125"/>
              <w:ind w:left="107"/>
              <w:rPr>
                <w:b/>
                <w:sz w:val="14"/>
              </w:rPr>
            </w:pPr>
            <w:r>
              <w:rPr>
                <w:b/>
              </w:rPr>
              <w:t>OIB</w:t>
            </w:r>
            <w:r>
              <w:rPr>
                <w:b/>
                <w:position w:val="6"/>
                <w:sz w:val="14"/>
              </w:rPr>
              <w:t>2</w:t>
            </w:r>
          </w:p>
        </w:tc>
        <w:tc>
          <w:tcPr>
            <w:tcW w:w="5379" w:type="dxa"/>
          </w:tcPr>
          <w:p w:rsidR="00845E55" w:rsidRDefault="00845E55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845E55">
        <w:trPr>
          <w:trHeight w:val="510"/>
        </w:trPr>
        <w:tc>
          <w:tcPr>
            <w:tcW w:w="3682" w:type="dxa"/>
            <w:shd w:val="clear" w:color="auto" w:fill="BEBEBE"/>
          </w:tcPr>
          <w:p w:rsidR="00845E55" w:rsidRDefault="004D426A">
            <w:pPr>
              <w:pStyle w:val="TableParagraph"/>
              <w:spacing w:before="127"/>
              <w:ind w:left="107"/>
              <w:rPr>
                <w:b/>
              </w:rPr>
            </w:pPr>
            <w:r>
              <w:rPr>
                <w:b/>
              </w:rPr>
              <w:t>IBAN</w:t>
            </w:r>
          </w:p>
        </w:tc>
        <w:tc>
          <w:tcPr>
            <w:tcW w:w="5379" w:type="dxa"/>
          </w:tcPr>
          <w:p w:rsidR="00845E55" w:rsidRDefault="00845E55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845E55">
        <w:trPr>
          <w:trHeight w:val="508"/>
        </w:trPr>
        <w:tc>
          <w:tcPr>
            <w:tcW w:w="3682" w:type="dxa"/>
            <w:shd w:val="clear" w:color="auto" w:fill="BEBEBE"/>
          </w:tcPr>
          <w:p w:rsidR="00845E55" w:rsidRDefault="004D426A">
            <w:pPr>
              <w:pStyle w:val="TableParagraph"/>
              <w:spacing w:before="128"/>
              <w:ind w:left="107"/>
              <w:rPr>
                <w:b/>
              </w:rPr>
            </w:pPr>
            <w:r>
              <w:rPr>
                <w:b/>
              </w:rPr>
              <w:t>Adresa za dostavu pošte</w:t>
            </w:r>
          </w:p>
        </w:tc>
        <w:tc>
          <w:tcPr>
            <w:tcW w:w="5379" w:type="dxa"/>
          </w:tcPr>
          <w:p w:rsidR="00845E55" w:rsidRDefault="00845E55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845E55">
        <w:trPr>
          <w:trHeight w:val="510"/>
        </w:trPr>
        <w:tc>
          <w:tcPr>
            <w:tcW w:w="3682" w:type="dxa"/>
            <w:shd w:val="clear" w:color="auto" w:fill="BEBEBE"/>
          </w:tcPr>
          <w:p w:rsidR="00845E55" w:rsidRDefault="004D426A">
            <w:pPr>
              <w:pStyle w:val="TableParagraph"/>
              <w:spacing w:before="127"/>
              <w:ind w:left="107"/>
              <w:rPr>
                <w:b/>
              </w:rPr>
            </w:pPr>
            <w:r>
              <w:rPr>
                <w:b/>
              </w:rPr>
              <w:t>Kontakt osoba (telefon, e-mail)</w:t>
            </w:r>
          </w:p>
        </w:tc>
        <w:tc>
          <w:tcPr>
            <w:tcW w:w="5379" w:type="dxa"/>
          </w:tcPr>
          <w:p w:rsidR="00845E55" w:rsidRDefault="00845E55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845E55">
        <w:trPr>
          <w:trHeight w:val="510"/>
        </w:trPr>
        <w:tc>
          <w:tcPr>
            <w:tcW w:w="3682" w:type="dxa"/>
            <w:shd w:val="clear" w:color="auto" w:fill="BEBEBE"/>
          </w:tcPr>
          <w:p w:rsidR="00845E55" w:rsidRDefault="004D426A">
            <w:pPr>
              <w:pStyle w:val="TableParagraph"/>
              <w:spacing w:before="127"/>
              <w:ind w:left="107"/>
              <w:rPr>
                <w:b/>
              </w:rPr>
            </w:pPr>
            <w:r>
              <w:rPr>
                <w:b/>
              </w:rPr>
              <w:t>Ponuditelj je u sustavu PDV-a</w:t>
            </w:r>
          </w:p>
        </w:tc>
        <w:tc>
          <w:tcPr>
            <w:tcW w:w="5379" w:type="dxa"/>
          </w:tcPr>
          <w:p w:rsidR="00845E55" w:rsidRDefault="004D426A">
            <w:pPr>
              <w:pStyle w:val="TableParagraph"/>
              <w:tabs>
                <w:tab w:val="left" w:pos="2959"/>
              </w:tabs>
              <w:spacing w:before="131"/>
              <w:ind w:left="2088"/>
              <w:rPr>
                <w:b/>
                <w:sz w:val="23"/>
              </w:rPr>
            </w:pPr>
            <w:r>
              <w:rPr>
                <w:b/>
                <w:sz w:val="23"/>
              </w:rPr>
              <w:t>DA</w:t>
            </w:r>
            <w:r>
              <w:rPr>
                <w:b/>
                <w:sz w:val="23"/>
              </w:rPr>
              <w:tab/>
            </w:r>
            <w:r>
              <w:rPr>
                <w:b/>
                <w:spacing w:val="-4"/>
                <w:sz w:val="23"/>
              </w:rPr>
              <w:t>NE</w:t>
            </w:r>
          </w:p>
        </w:tc>
      </w:tr>
    </w:tbl>
    <w:p w:rsidR="00845E55" w:rsidRDefault="00845E55">
      <w:pPr>
        <w:pStyle w:val="Textkrper"/>
        <w:spacing w:before="5"/>
        <w:rPr>
          <w:b/>
          <w:sz w:val="20"/>
        </w:rPr>
      </w:pPr>
    </w:p>
    <w:p w:rsidR="00845E55" w:rsidRDefault="004D426A">
      <w:pPr>
        <w:spacing w:before="1"/>
        <w:ind w:left="398"/>
        <w:rPr>
          <w:b/>
        </w:rPr>
      </w:pPr>
      <w:r>
        <w:rPr>
          <w:noProof/>
          <w:lang w:val="de-AT" w:eastAsia="de-AT" w:bidi="ar-SA"/>
        </w:rPr>
        <w:drawing>
          <wp:anchor distT="0" distB="0" distL="0" distR="0" simplePos="0" relativeHeight="251655168" behindDoc="1" locked="0" layoutInCell="1" allowOverlap="1">
            <wp:simplePos x="0" y="0"/>
            <wp:positionH relativeFrom="page">
              <wp:posOffset>4405789</wp:posOffset>
            </wp:positionH>
            <wp:positionV relativeFrom="paragraph">
              <wp:posOffset>-384071</wp:posOffset>
            </wp:positionV>
            <wp:extent cx="114997" cy="115443"/>
            <wp:effectExtent l="0" t="0" r="0" b="0"/>
            <wp:wrapNone/>
            <wp:docPr id="7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2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4997" cy="11544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val="de-AT" w:eastAsia="de-AT" w:bidi="ar-SA"/>
        </w:rPr>
        <w:drawing>
          <wp:anchor distT="0" distB="0" distL="0" distR="0" simplePos="0" relativeHeight="251656192" behindDoc="1" locked="0" layoutInCell="1" allowOverlap="1">
            <wp:simplePos x="0" y="0"/>
            <wp:positionH relativeFrom="page">
              <wp:posOffset>4958874</wp:posOffset>
            </wp:positionH>
            <wp:positionV relativeFrom="paragraph">
              <wp:posOffset>-384071</wp:posOffset>
            </wp:positionV>
            <wp:extent cx="114997" cy="115443"/>
            <wp:effectExtent l="0" t="0" r="0" b="0"/>
            <wp:wrapNone/>
            <wp:docPr id="9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2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4997" cy="11544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</w:rPr>
        <w:t>PODACI O PONUDI</w:t>
      </w:r>
    </w:p>
    <w:p w:rsidR="00845E55" w:rsidRDefault="00845E55">
      <w:pPr>
        <w:pStyle w:val="Textkrper"/>
        <w:spacing w:before="1" w:after="1"/>
        <w:rPr>
          <w:b/>
          <w:sz w:val="14"/>
        </w:rPr>
      </w:pPr>
    </w:p>
    <w:tbl>
      <w:tblPr>
        <w:tblW w:w="0" w:type="auto"/>
        <w:tblInd w:w="40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390"/>
        <w:gridCol w:w="4671"/>
      </w:tblGrid>
      <w:tr w:rsidR="00845E55">
        <w:trPr>
          <w:trHeight w:val="453"/>
        </w:trPr>
        <w:tc>
          <w:tcPr>
            <w:tcW w:w="4390" w:type="dxa"/>
            <w:shd w:val="clear" w:color="auto" w:fill="BEBEBE"/>
          </w:tcPr>
          <w:p w:rsidR="00845E55" w:rsidRDefault="004D426A">
            <w:pPr>
              <w:pStyle w:val="TableParagraph"/>
              <w:spacing w:before="98"/>
              <w:ind w:left="107"/>
              <w:rPr>
                <w:b/>
              </w:rPr>
            </w:pPr>
            <w:r>
              <w:rPr>
                <w:b/>
              </w:rPr>
              <w:t>Broj i datum ponude</w:t>
            </w:r>
          </w:p>
        </w:tc>
        <w:tc>
          <w:tcPr>
            <w:tcW w:w="4671" w:type="dxa"/>
          </w:tcPr>
          <w:p w:rsidR="00845E55" w:rsidRDefault="00845E55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845E55">
        <w:trPr>
          <w:trHeight w:val="455"/>
        </w:trPr>
        <w:tc>
          <w:tcPr>
            <w:tcW w:w="4390" w:type="dxa"/>
            <w:shd w:val="clear" w:color="auto" w:fill="BEBEBE"/>
          </w:tcPr>
          <w:p w:rsidR="00845E55" w:rsidRDefault="004D426A">
            <w:pPr>
              <w:pStyle w:val="TableParagraph"/>
              <w:spacing w:before="98"/>
              <w:ind w:left="107"/>
              <w:rPr>
                <w:b/>
              </w:rPr>
            </w:pPr>
            <w:r>
              <w:rPr>
                <w:b/>
              </w:rPr>
              <w:t>Cijena ukupne ponude u HRK bez PDV-a</w:t>
            </w:r>
          </w:p>
        </w:tc>
        <w:tc>
          <w:tcPr>
            <w:tcW w:w="4671" w:type="dxa"/>
          </w:tcPr>
          <w:p w:rsidR="00845E55" w:rsidRDefault="00845E55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845E55">
        <w:trPr>
          <w:trHeight w:val="453"/>
        </w:trPr>
        <w:tc>
          <w:tcPr>
            <w:tcW w:w="4390" w:type="dxa"/>
            <w:shd w:val="clear" w:color="auto" w:fill="BEBEBE"/>
          </w:tcPr>
          <w:p w:rsidR="00845E55" w:rsidRDefault="004D426A">
            <w:pPr>
              <w:pStyle w:val="TableParagraph"/>
              <w:spacing w:before="98"/>
              <w:ind w:left="107"/>
              <w:rPr>
                <w:b/>
              </w:rPr>
            </w:pPr>
            <w:r>
              <w:rPr>
                <w:b/>
              </w:rPr>
              <w:t>Iznos PDV-a</w:t>
            </w:r>
          </w:p>
        </w:tc>
        <w:tc>
          <w:tcPr>
            <w:tcW w:w="4671" w:type="dxa"/>
          </w:tcPr>
          <w:p w:rsidR="00845E55" w:rsidRDefault="00845E55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845E55">
        <w:trPr>
          <w:trHeight w:val="453"/>
        </w:trPr>
        <w:tc>
          <w:tcPr>
            <w:tcW w:w="4390" w:type="dxa"/>
            <w:shd w:val="clear" w:color="auto" w:fill="BEBEBE"/>
          </w:tcPr>
          <w:p w:rsidR="00845E55" w:rsidRDefault="004D426A">
            <w:pPr>
              <w:pStyle w:val="TableParagraph"/>
              <w:spacing w:before="98"/>
              <w:ind w:left="107"/>
              <w:rPr>
                <w:b/>
              </w:rPr>
            </w:pPr>
            <w:r>
              <w:rPr>
                <w:b/>
              </w:rPr>
              <w:t>Cijena ukupne ponude u HRK s PDV-om</w:t>
            </w:r>
          </w:p>
        </w:tc>
        <w:tc>
          <w:tcPr>
            <w:tcW w:w="4671" w:type="dxa"/>
          </w:tcPr>
          <w:p w:rsidR="00845E55" w:rsidRDefault="00845E55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845E55">
        <w:trPr>
          <w:trHeight w:val="455"/>
        </w:trPr>
        <w:tc>
          <w:tcPr>
            <w:tcW w:w="4390" w:type="dxa"/>
            <w:shd w:val="clear" w:color="auto" w:fill="BEBEBE"/>
          </w:tcPr>
          <w:p w:rsidR="00845E55" w:rsidRDefault="004D426A">
            <w:pPr>
              <w:pStyle w:val="TableParagraph"/>
              <w:spacing w:before="98"/>
              <w:ind w:left="107"/>
              <w:rPr>
                <w:b/>
              </w:rPr>
            </w:pPr>
            <w:r>
              <w:rPr>
                <w:b/>
              </w:rPr>
              <w:t>Rok valjanosti ponude</w:t>
            </w:r>
          </w:p>
        </w:tc>
        <w:tc>
          <w:tcPr>
            <w:tcW w:w="4671" w:type="dxa"/>
          </w:tcPr>
          <w:p w:rsidR="00845E55" w:rsidRDefault="00845E55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845E55">
        <w:trPr>
          <w:trHeight w:val="503"/>
        </w:trPr>
        <w:tc>
          <w:tcPr>
            <w:tcW w:w="4390" w:type="dxa"/>
            <w:shd w:val="clear" w:color="auto" w:fill="BEBEBE"/>
          </w:tcPr>
          <w:p w:rsidR="00845E55" w:rsidRDefault="004D426A">
            <w:pPr>
              <w:pStyle w:val="TableParagraph"/>
              <w:spacing w:before="122"/>
              <w:ind w:left="107"/>
              <w:rPr>
                <w:b/>
              </w:rPr>
            </w:pPr>
            <w:r>
              <w:rPr>
                <w:b/>
              </w:rPr>
              <w:t>Rok izvršenja radova</w:t>
            </w:r>
          </w:p>
        </w:tc>
        <w:tc>
          <w:tcPr>
            <w:tcW w:w="4671" w:type="dxa"/>
          </w:tcPr>
          <w:p w:rsidR="00845E55" w:rsidRDefault="004D426A">
            <w:pPr>
              <w:pStyle w:val="TableParagraph"/>
              <w:spacing w:line="250" w:lineRule="exact"/>
              <w:ind w:left="107"/>
            </w:pPr>
            <w:r>
              <w:t>Ponuditelj se obvezuje predmet nabave izvršiti u roku od</w:t>
            </w:r>
          </w:p>
          <w:p w:rsidR="00845E55" w:rsidRDefault="004D426A">
            <w:pPr>
              <w:pStyle w:val="TableParagraph"/>
              <w:spacing w:line="234" w:lineRule="exact"/>
              <w:ind w:left="107"/>
            </w:pPr>
            <w:r>
              <w:rPr>
                <w:i/>
              </w:rPr>
              <w:t>&lt;</w:t>
            </w:r>
            <w:r>
              <w:rPr>
                <w:i/>
                <w:shd w:val="clear" w:color="auto" w:fill="FFFF00"/>
              </w:rPr>
              <w:t>upisati broj dana</w:t>
            </w:r>
            <w:r>
              <w:rPr>
                <w:i/>
              </w:rPr>
              <w:t xml:space="preserve"> &gt; </w:t>
            </w:r>
            <w:r>
              <w:t>od dana uvođenja u posao</w:t>
            </w:r>
          </w:p>
        </w:tc>
      </w:tr>
    </w:tbl>
    <w:p w:rsidR="00845E55" w:rsidRDefault="00845E55">
      <w:pPr>
        <w:pStyle w:val="Textkrper"/>
        <w:spacing w:before="5"/>
        <w:rPr>
          <w:b/>
          <w:sz w:val="20"/>
        </w:rPr>
      </w:pPr>
    </w:p>
    <w:p w:rsidR="00845E55" w:rsidRDefault="004D426A">
      <w:pPr>
        <w:pStyle w:val="Textkrper"/>
        <w:spacing w:before="1" w:line="276" w:lineRule="auto"/>
        <w:ind w:left="398" w:right="176"/>
      </w:pPr>
      <w:r>
        <w:t>Svojim potpisom potvrđujemo da smo proučili i razumjeli Dokumentaciju za nadmetanje i sve uvjete nadmetanja te da dajemo ponudu u skladu s odredbama Dokumentacije za nadmetanje.</w:t>
      </w:r>
    </w:p>
    <w:p w:rsidR="00845E55" w:rsidRDefault="00845E55">
      <w:pPr>
        <w:pStyle w:val="Textkrper"/>
        <w:rPr>
          <w:sz w:val="24"/>
        </w:rPr>
      </w:pPr>
    </w:p>
    <w:p w:rsidR="00845E55" w:rsidRDefault="00845E55">
      <w:pPr>
        <w:pStyle w:val="Textkrper"/>
        <w:rPr>
          <w:sz w:val="24"/>
        </w:rPr>
      </w:pPr>
    </w:p>
    <w:p w:rsidR="00845E55" w:rsidRDefault="00845E55">
      <w:pPr>
        <w:pStyle w:val="Textkrper"/>
        <w:spacing w:before="3"/>
        <w:rPr>
          <w:sz w:val="25"/>
        </w:rPr>
      </w:pPr>
    </w:p>
    <w:p w:rsidR="00845E55" w:rsidRDefault="004D426A">
      <w:pPr>
        <w:pStyle w:val="Textkrper"/>
        <w:tabs>
          <w:tab w:val="left" w:pos="6070"/>
        </w:tabs>
        <w:ind w:left="398"/>
      </w:pPr>
      <w:r>
        <w:t>Mjesto</w:t>
      </w:r>
      <w:r>
        <w:rPr>
          <w:spacing w:val="-1"/>
        </w:rPr>
        <w:t xml:space="preserve"> </w:t>
      </w:r>
      <w:r>
        <w:t>i</w:t>
      </w:r>
      <w:r>
        <w:rPr>
          <w:spacing w:val="-1"/>
        </w:rPr>
        <w:t xml:space="preserve"> </w:t>
      </w:r>
      <w:r>
        <w:t>datum</w:t>
      </w:r>
      <w:r>
        <w:tab/>
        <w:t>Za Ponuditelja</w:t>
      </w:r>
    </w:p>
    <w:p w:rsidR="00845E55" w:rsidRDefault="00A85AE9">
      <w:pPr>
        <w:pStyle w:val="Textkrper"/>
        <w:spacing w:before="160"/>
        <w:ind w:left="610" w:right="897"/>
        <w:jc w:val="center"/>
      </w:pPr>
      <w:r>
        <w:rPr>
          <w:noProof/>
          <w:lang w:val="de-AT" w:eastAsia="de-AT" w:bidi="ar-SA"/>
        </w:rPr>
        <mc:AlternateContent>
          <mc:Choice Requires="wps">
            <w:drawing>
              <wp:anchor distT="0" distB="0" distL="0" distR="0" simplePos="0" relativeHeight="251659264" behindDoc="1" locked="0" layoutInCell="1" allowOverlap="1">
                <wp:simplePos x="0" y="0"/>
                <wp:positionH relativeFrom="page">
                  <wp:posOffset>4491355</wp:posOffset>
                </wp:positionH>
                <wp:positionV relativeFrom="paragraph">
                  <wp:posOffset>302260</wp:posOffset>
                </wp:positionV>
                <wp:extent cx="2019300" cy="0"/>
                <wp:effectExtent l="5080" t="6985" r="13970" b="12065"/>
                <wp:wrapTopAndBottom/>
                <wp:docPr id="14" name="Lin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0193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7" o:spid="_x0000_s1026" style="position:absolute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353.65pt,23.8pt" to="512.65pt,23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" strokeweight=".5pt">
                <w10:wrap type="topAndBottom" anchorx="page"/>
              </v:line>
            </w:pict>
          </mc:Fallback>
        </mc:AlternateContent>
      </w:r>
      <w:r>
        <w:rPr>
          <w:noProof/>
          <w:lang w:val="de-AT" w:eastAsia="de-AT" w:bidi="ar-SA"/>
        </w:rPr>
        <mc:AlternateContent>
          <mc:Choice Requires="wps">
            <w:drawing>
              <wp:anchor distT="0" distB="0" distL="0" distR="0" simplePos="0" relativeHeight="251660288" behindDoc="1" locked="0" layoutInCell="1" allowOverlap="1">
                <wp:simplePos x="0" y="0"/>
                <wp:positionH relativeFrom="page">
                  <wp:posOffset>900430</wp:posOffset>
                </wp:positionH>
                <wp:positionV relativeFrom="paragraph">
                  <wp:posOffset>311785</wp:posOffset>
                </wp:positionV>
                <wp:extent cx="2019300" cy="0"/>
                <wp:effectExtent l="5080" t="6985" r="13970" b="12065"/>
                <wp:wrapTopAndBottom/>
                <wp:docPr id="12" name="Lin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0193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6" o:spid="_x0000_s1026" style="position:absolute;z-index:-2516561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70.9pt,24.55pt" to="229.9pt,24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" strokeweight=".5pt">
                <w10:wrap type="topAndBottom" anchorx="page"/>
              </v:line>
            </w:pict>
          </mc:Fallback>
        </mc:AlternateContent>
      </w:r>
      <w:r w:rsidR="004D426A">
        <w:t>MP</w:t>
      </w:r>
    </w:p>
    <w:p w:rsidR="00845E55" w:rsidRDefault="004D426A">
      <w:pPr>
        <w:spacing w:before="66"/>
        <w:ind w:right="1393"/>
        <w:jc w:val="right"/>
        <w:rPr>
          <w:i/>
          <w:sz w:val="18"/>
        </w:rPr>
      </w:pPr>
      <w:r>
        <w:rPr>
          <w:i/>
          <w:sz w:val="18"/>
        </w:rPr>
        <w:t>(Potpis odgovorne osobe)</w:t>
      </w:r>
    </w:p>
    <w:p w:rsidR="00845E55" w:rsidRDefault="00845E55">
      <w:pPr>
        <w:pStyle w:val="Textkrper"/>
        <w:rPr>
          <w:i/>
          <w:sz w:val="20"/>
        </w:rPr>
      </w:pPr>
    </w:p>
    <w:p w:rsidR="00845E55" w:rsidRDefault="00845E55">
      <w:pPr>
        <w:pStyle w:val="Textkrper"/>
        <w:rPr>
          <w:i/>
          <w:sz w:val="20"/>
        </w:rPr>
      </w:pPr>
    </w:p>
    <w:p w:rsidR="00845E55" w:rsidRDefault="00845E55">
      <w:pPr>
        <w:pStyle w:val="Textkrper"/>
        <w:rPr>
          <w:i/>
          <w:sz w:val="20"/>
        </w:rPr>
      </w:pPr>
    </w:p>
    <w:p w:rsidR="00845E55" w:rsidRDefault="00845E55">
      <w:pPr>
        <w:pStyle w:val="Textkrper"/>
        <w:rPr>
          <w:i/>
          <w:sz w:val="20"/>
        </w:rPr>
      </w:pPr>
    </w:p>
    <w:p w:rsidR="00845E55" w:rsidRDefault="00845E55">
      <w:pPr>
        <w:pStyle w:val="Textkrper"/>
        <w:rPr>
          <w:i/>
          <w:sz w:val="20"/>
        </w:rPr>
      </w:pPr>
    </w:p>
    <w:p w:rsidR="00845E55" w:rsidRDefault="00845E55">
      <w:pPr>
        <w:pStyle w:val="Textkrper"/>
        <w:rPr>
          <w:i/>
          <w:sz w:val="20"/>
        </w:rPr>
      </w:pPr>
    </w:p>
    <w:p w:rsidR="00845E55" w:rsidRDefault="00845E55">
      <w:pPr>
        <w:pStyle w:val="Textkrper"/>
        <w:rPr>
          <w:i/>
          <w:sz w:val="20"/>
        </w:rPr>
      </w:pPr>
    </w:p>
    <w:p w:rsidR="00845E55" w:rsidRDefault="00845E55">
      <w:pPr>
        <w:pStyle w:val="Textkrper"/>
        <w:rPr>
          <w:i/>
          <w:sz w:val="20"/>
        </w:rPr>
      </w:pPr>
    </w:p>
    <w:p w:rsidR="00845E55" w:rsidRDefault="00A85AE9">
      <w:pPr>
        <w:pStyle w:val="Textkrper"/>
        <w:spacing w:before="6"/>
        <w:rPr>
          <w:i/>
          <w:sz w:val="25"/>
        </w:rPr>
      </w:pPr>
      <w:r>
        <w:rPr>
          <w:noProof/>
          <w:lang w:val="de-AT" w:eastAsia="de-AT" w:bidi="ar-SA"/>
        </w:rPr>
        <mc:AlternateContent>
          <mc:Choice Requires="wps">
            <w:drawing>
              <wp:anchor distT="0" distB="0" distL="0" distR="0" simplePos="0" relativeHeight="251661312" behindDoc="1" locked="0" layoutInCell="1" allowOverlap="1" wp14:anchorId="1CC60E6E" wp14:editId="75244FB3">
                <wp:simplePos x="0" y="0"/>
                <wp:positionH relativeFrom="page">
                  <wp:posOffset>901065</wp:posOffset>
                </wp:positionH>
                <wp:positionV relativeFrom="paragraph">
                  <wp:posOffset>216535</wp:posOffset>
                </wp:positionV>
                <wp:extent cx="1828800" cy="0"/>
                <wp:effectExtent l="5715" t="6985" r="13335" b="12065"/>
                <wp:wrapTopAndBottom/>
                <wp:docPr id="10" name="Lin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828800" cy="0"/>
                        </a:xfrm>
                        <a:prstGeom prst="line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5" o:spid="_x0000_s1026" style="position:absolute;z-index:-2516551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70.95pt,17.05pt" to="214.95pt,17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" strokeweight=".72pt">
                <w10:wrap type="topAndBottom" anchorx="page"/>
              </v:line>
            </w:pict>
          </mc:Fallback>
        </mc:AlternateContent>
      </w:r>
    </w:p>
    <w:p w:rsidR="00845E55" w:rsidRDefault="004D426A">
      <w:pPr>
        <w:spacing w:before="70"/>
        <w:ind w:left="398"/>
        <w:rPr>
          <w:sz w:val="16"/>
        </w:rPr>
      </w:pPr>
      <w:r>
        <w:rPr>
          <w:position w:val="4"/>
          <w:sz w:val="10"/>
        </w:rPr>
        <w:t xml:space="preserve">1 </w:t>
      </w:r>
      <w:r>
        <w:rPr>
          <w:sz w:val="16"/>
        </w:rPr>
        <w:t>u slučaju zajednice ponuditelja popuniti Dodatak I Ponudbenom listu</w:t>
      </w:r>
    </w:p>
    <w:p w:rsidR="00845E55" w:rsidRDefault="004D426A">
      <w:pPr>
        <w:spacing w:before="1"/>
        <w:ind w:left="398"/>
        <w:rPr>
          <w:sz w:val="16"/>
        </w:rPr>
      </w:pPr>
      <w:r>
        <w:rPr>
          <w:position w:val="4"/>
          <w:sz w:val="10"/>
        </w:rPr>
        <w:t xml:space="preserve">2 </w:t>
      </w:r>
      <w:r>
        <w:rPr>
          <w:sz w:val="16"/>
        </w:rPr>
        <w:t>ili nacionalni identifikacijski broj prema zemlji sjedišta Ponuditelja, ako je primjenjivo</w:t>
      </w:r>
    </w:p>
    <w:p w:rsidR="00845E55" w:rsidRDefault="00845E55">
      <w:pPr>
        <w:rPr>
          <w:sz w:val="16"/>
        </w:rPr>
        <w:sectPr w:rsidR="00845E55">
          <w:footerReference w:type="default" r:id="rId10"/>
          <w:pgSz w:w="11910" w:h="16840"/>
          <w:pgMar w:top="1580" w:right="1020" w:bottom="860" w:left="1020" w:header="0" w:footer="672" w:gutter="0"/>
          <w:cols w:space="720"/>
        </w:sectPr>
      </w:pPr>
    </w:p>
    <w:p w:rsidR="00845E55" w:rsidRDefault="004D426A">
      <w:pPr>
        <w:pStyle w:val="Textkrper"/>
        <w:spacing w:before="75"/>
        <w:ind w:right="393"/>
        <w:jc w:val="right"/>
        <w:rPr>
          <w:sz w:val="14"/>
        </w:rPr>
      </w:pPr>
      <w:r>
        <w:t>Dodatak I Ponudbenom listu</w:t>
      </w:r>
      <w:r>
        <w:rPr>
          <w:position w:val="6"/>
          <w:sz w:val="14"/>
        </w:rPr>
        <w:t>3</w:t>
      </w:r>
    </w:p>
    <w:p w:rsidR="00845E55" w:rsidRDefault="00845E55">
      <w:pPr>
        <w:pStyle w:val="Textkrper"/>
        <w:spacing w:before="11"/>
        <w:rPr>
          <w:sz w:val="32"/>
        </w:rPr>
      </w:pPr>
    </w:p>
    <w:p w:rsidR="00845E55" w:rsidRDefault="004D426A">
      <w:pPr>
        <w:ind w:left="896" w:right="897"/>
        <w:jc w:val="center"/>
        <w:rPr>
          <w:b/>
          <w:sz w:val="28"/>
        </w:rPr>
      </w:pPr>
      <w:r>
        <w:rPr>
          <w:b/>
          <w:sz w:val="28"/>
        </w:rPr>
        <w:t>PODACI O ČLANOVIMA ZAJEDNICE PONUDITELJA</w:t>
      </w:r>
    </w:p>
    <w:p w:rsidR="00845E55" w:rsidRDefault="004D426A">
      <w:pPr>
        <w:pStyle w:val="Textkrper"/>
        <w:spacing w:before="30"/>
        <w:ind w:left="897" w:right="897"/>
        <w:jc w:val="center"/>
      </w:pPr>
      <w:r>
        <w:rPr>
          <w:noProof/>
          <w:lang w:val="de-AT" w:eastAsia="de-AT" w:bidi="ar-SA"/>
        </w:rPr>
        <w:drawing>
          <wp:anchor distT="0" distB="0" distL="0" distR="0" simplePos="0" relativeHeight="251657216" behindDoc="1" locked="0" layoutInCell="1" allowOverlap="1">
            <wp:simplePos x="0" y="0"/>
            <wp:positionH relativeFrom="page">
              <wp:posOffset>4471194</wp:posOffset>
            </wp:positionH>
            <wp:positionV relativeFrom="paragraph">
              <wp:posOffset>2077569</wp:posOffset>
            </wp:positionV>
            <wp:extent cx="114997" cy="115443"/>
            <wp:effectExtent l="0" t="0" r="0" b="0"/>
            <wp:wrapNone/>
            <wp:docPr id="11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age2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4997" cy="11544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val="de-AT" w:eastAsia="de-AT" w:bidi="ar-SA"/>
        </w:rPr>
        <w:drawing>
          <wp:anchor distT="0" distB="0" distL="0" distR="0" simplePos="0" relativeHeight="251658240" behindDoc="1" locked="0" layoutInCell="1" allowOverlap="1">
            <wp:simplePos x="0" y="0"/>
            <wp:positionH relativeFrom="page">
              <wp:posOffset>5024279</wp:posOffset>
            </wp:positionH>
            <wp:positionV relativeFrom="paragraph">
              <wp:posOffset>2077569</wp:posOffset>
            </wp:positionV>
            <wp:extent cx="114997" cy="115443"/>
            <wp:effectExtent l="0" t="0" r="0" b="0"/>
            <wp:wrapNone/>
            <wp:docPr id="13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image2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4997" cy="11544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(priložiti samo u slučaju zajedničke ponude)</w:t>
      </w:r>
    </w:p>
    <w:p w:rsidR="00845E55" w:rsidRDefault="00845E55">
      <w:pPr>
        <w:pStyle w:val="Textkrper"/>
        <w:spacing w:before="9"/>
      </w:pPr>
    </w:p>
    <w:tbl>
      <w:tblPr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28"/>
        <w:gridCol w:w="3164"/>
        <w:gridCol w:w="1085"/>
        <w:gridCol w:w="1195"/>
        <w:gridCol w:w="1196"/>
        <w:gridCol w:w="2268"/>
      </w:tblGrid>
      <w:tr w:rsidR="00845E55">
        <w:trPr>
          <w:trHeight w:val="506"/>
        </w:trPr>
        <w:tc>
          <w:tcPr>
            <w:tcW w:w="3892" w:type="dxa"/>
            <w:gridSpan w:val="2"/>
            <w:shd w:val="clear" w:color="auto" w:fill="BEBEBE"/>
          </w:tcPr>
          <w:p w:rsidR="00845E55" w:rsidRDefault="004D426A">
            <w:pPr>
              <w:pStyle w:val="TableParagraph"/>
              <w:spacing w:line="254" w:lineRule="exact"/>
              <w:ind w:left="108" w:right="1086"/>
              <w:rPr>
                <w:b/>
              </w:rPr>
            </w:pPr>
            <w:r>
              <w:rPr>
                <w:b/>
              </w:rPr>
              <w:t>Naziv i sjedište člana zajednice ponuditelja</w:t>
            </w:r>
          </w:p>
        </w:tc>
        <w:tc>
          <w:tcPr>
            <w:tcW w:w="5744" w:type="dxa"/>
            <w:gridSpan w:val="4"/>
          </w:tcPr>
          <w:p w:rsidR="00845E55" w:rsidRDefault="00845E55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845E55">
        <w:trPr>
          <w:trHeight w:val="501"/>
        </w:trPr>
        <w:tc>
          <w:tcPr>
            <w:tcW w:w="3892" w:type="dxa"/>
            <w:gridSpan w:val="2"/>
            <w:shd w:val="clear" w:color="auto" w:fill="BEBEBE"/>
          </w:tcPr>
          <w:p w:rsidR="00845E55" w:rsidRDefault="004D426A">
            <w:pPr>
              <w:pStyle w:val="TableParagraph"/>
              <w:spacing w:before="120"/>
              <w:ind w:left="108"/>
              <w:rPr>
                <w:b/>
                <w:sz w:val="14"/>
              </w:rPr>
            </w:pPr>
            <w:r>
              <w:rPr>
                <w:b/>
              </w:rPr>
              <w:t>OIB</w:t>
            </w:r>
            <w:r>
              <w:rPr>
                <w:b/>
                <w:position w:val="6"/>
                <w:sz w:val="14"/>
              </w:rPr>
              <w:t>4</w:t>
            </w:r>
          </w:p>
        </w:tc>
        <w:tc>
          <w:tcPr>
            <w:tcW w:w="5744" w:type="dxa"/>
            <w:gridSpan w:val="4"/>
          </w:tcPr>
          <w:p w:rsidR="00845E55" w:rsidRDefault="00845E55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845E55">
        <w:trPr>
          <w:trHeight w:val="503"/>
        </w:trPr>
        <w:tc>
          <w:tcPr>
            <w:tcW w:w="3892" w:type="dxa"/>
            <w:gridSpan w:val="2"/>
            <w:shd w:val="clear" w:color="auto" w:fill="BEBEBE"/>
          </w:tcPr>
          <w:p w:rsidR="00845E55" w:rsidRDefault="004D426A">
            <w:pPr>
              <w:pStyle w:val="TableParagraph"/>
              <w:spacing w:before="125"/>
              <w:ind w:left="108"/>
              <w:rPr>
                <w:b/>
              </w:rPr>
            </w:pPr>
            <w:r>
              <w:rPr>
                <w:b/>
              </w:rPr>
              <w:t>IBAN</w:t>
            </w:r>
          </w:p>
        </w:tc>
        <w:tc>
          <w:tcPr>
            <w:tcW w:w="5744" w:type="dxa"/>
            <w:gridSpan w:val="4"/>
          </w:tcPr>
          <w:p w:rsidR="00845E55" w:rsidRDefault="00845E55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845E55">
        <w:trPr>
          <w:trHeight w:val="501"/>
        </w:trPr>
        <w:tc>
          <w:tcPr>
            <w:tcW w:w="3892" w:type="dxa"/>
            <w:gridSpan w:val="2"/>
            <w:tcBorders>
              <w:bottom w:val="single" w:sz="6" w:space="0" w:color="000000"/>
            </w:tcBorders>
            <w:shd w:val="clear" w:color="auto" w:fill="BEBEBE"/>
          </w:tcPr>
          <w:p w:rsidR="00845E55" w:rsidRDefault="004D426A">
            <w:pPr>
              <w:pStyle w:val="TableParagraph"/>
              <w:spacing w:before="125"/>
              <w:ind w:left="108"/>
              <w:rPr>
                <w:b/>
              </w:rPr>
            </w:pPr>
            <w:r>
              <w:rPr>
                <w:b/>
              </w:rPr>
              <w:t>Adresa za dostavu pošte</w:t>
            </w:r>
          </w:p>
        </w:tc>
        <w:tc>
          <w:tcPr>
            <w:tcW w:w="5744" w:type="dxa"/>
            <w:gridSpan w:val="4"/>
            <w:tcBorders>
              <w:bottom w:val="single" w:sz="6" w:space="0" w:color="000000"/>
            </w:tcBorders>
          </w:tcPr>
          <w:p w:rsidR="00845E55" w:rsidRDefault="00845E55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845E55">
        <w:trPr>
          <w:trHeight w:val="503"/>
        </w:trPr>
        <w:tc>
          <w:tcPr>
            <w:tcW w:w="3892" w:type="dxa"/>
            <w:gridSpan w:val="2"/>
            <w:tcBorders>
              <w:top w:val="single" w:sz="6" w:space="0" w:color="000000"/>
            </w:tcBorders>
            <w:shd w:val="clear" w:color="auto" w:fill="BEBEBE"/>
          </w:tcPr>
          <w:p w:rsidR="00845E55" w:rsidRDefault="004D426A">
            <w:pPr>
              <w:pStyle w:val="TableParagraph"/>
              <w:spacing w:before="122"/>
              <w:ind w:left="108"/>
              <w:rPr>
                <w:b/>
              </w:rPr>
            </w:pPr>
            <w:r>
              <w:rPr>
                <w:b/>
              </w:rPr>
              <w:t>Kontakt osoba (telefon, e-mail)</w:t>
            </w:r>
          </w:p>
        </w:tc>
        <w:tc>
          <w:tcPr>
            <w:tcW w:w="5744" w:type="dxa"/>
            <w:gridSpan w:val="4"/>
            <w:tcBorders>
              <w:top w:val="single" w:sz="6" w:space="0" w:color="000000"/>
            </w:tcBorders>
          </w:tcPr>
          <w:p w:rsidR="00845E55" w:rsidRDefault="00845E55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845E55">
        <w:trPr>
          <w:trHeight w:val="503"/>
        </w:trPr>
        <w:tc>
          <w:tcPr>
            <w:tcW w:w="3892" w:type="dxa"/>
            <w:gridSpan w:val="2"/>
            <w:shd w:val="clear" w:color="auto" w:fill="BEBEBE"/>
          </w:tcPr>
          <w:p w:rsidR="00845E55" w:rsidRDefault="004D426A">
            <w:pPr>
              <w:pStyle w:val="TableParagraph"/>
              <w:spacing w:before="122"/>
              <w:ind w:left="108"/>
              <w:rPr>
                <w:b/>
              </w:rPr>
            </w:pPr>
            <w:r>
              <w:rPr>
                <w:b/>
              </w:rPr>
              <w:t>Ponuditelj je u sustavu PDV-a</w:t>
            </w:r>
          </w:p>
        </w:tc>
        <w:tc>
          <w:tcPr>
            <w:tcW w:w="5744" w:type="dxa"/>
            <w:gridSpan w:val="4"/>
          </w:tcPr>
          <w:p w:rsidR="00845E55" w:rsidRDefault="004D426A">
            <w:pPr>
              <w:pStyle w:val="TableParagraph"/>
              <w:tabs>
                <w:tab w:val="left" w:pos="870"/>
              </w:tabs>
              <w:spacing w:before="126"/>
              <w:ind w:right="59"/>
              <w:jc w:val="center"/>
              <w:rPr>
                <w:b/>
                <w:sz w:val="23"/>
              </w:rPr>
            </w:pPr>
            <w:r>
              <w:rPr>
                <w:b/>
                <w:sz w:val="23"/>
              </w:rPr>
              <w:t>DA</w:t>
            </w:r>
            <w:r>
              <w:rPr>
                <w:b/>
                <w:sz w:val="23"/>
              </w:rPr>
              <w:tab/>
            </w:r>
            <w:r>
              <w:rPr>
                <w:b/>
                <w:spacing w:val="-4"/>
                <w:sz w:val="23"/>
              </w:rPr>
              <w:t>NE</w:t>
            </w:r>
          </w:p>
        </w:tc>
      </w:tr>
      <w:tr w:rsidR="00845E55">
        <w:trPr>
          <w:trHeight w:val="503"/>
        </w:trPr>
        <w:tc>
          <w:tcPr>
            <w:tcW w:w="728" w:type="dxa"/>
          </w:tcPr>
          <w:p w:rsidR="00845E55" w:rsidRDefault="004D426A">
            <w:pPr>
              <w:pStyle w:val="TableParagraph"/>
              <w:spacing w:before="2" w:line="252" w:lineRule="exact"/>
              <w:ind w:left="213" w:right="100" w:hanging="87"/>
            </w:pPr>
            <w:r>
              <w:t>Redni broj</w:t>
            </w:r>
          </w:p>
        </w:tc>
        <w:tc>
          <w:tcPr>
            <w:tcW w:w="4249" w:type="dxa"/>
            <w:gridSpan w:val="2"/>
          </w:tcPr>
          <w:p w:rsidR="00845E55" w:rsidRDefault="004D426A">
            <w:pPr>
              <w:pStyle w:val="TableParagraph"/>
              <w:spacing w:before="122"/>
              <w:ind w:left="628"/>
            </w:pPr>
            <w:r>
              <w:t>Predmet (naziv stavke iz troškovnika)</w:t>
            </w:r>
          </w:p>
        </w:tc>
        <w:tc>
          <w:tcPr>
            <w:tcW w:w="1195" w:type="dxa"/>
          </w:tcPr>
          <w:p w:rsidR="00845E55" w:rsidRDefault="004D426A">
            <w:pPr>
              <w:pStyle w:val="TableParagraph"/>
              <w:spacing w:before="2" w:line="252" w:lineRule="exact"/>
              <w:ind w:left="371" w:right="240" w:hanging="108"/>
            </w:pPr>
            <w:r>
              <w:t>Jedinica mjere</w:t>
            </w:r>
          </w:p>
        </w:tc>
        <w:tc>
          <w:tcPr>
            <w:tcW w:w="1196" w:type="dxa"/>
          </w:tcPr>
          <w:p w:rsidR="00845E55" w:rsidRDefault="004D426A">
            <w:pPr>
              <w:pStyle w:val="TableParagraph"/>
              <w:spacing w:before="122"/>
              <w:ind w:left="280"/>
            </w:pPr>
            <w:r>
              <w:t>Količina</w:t>
            </w:r>
          </w:p>
        </w:tc>
        <w:tc>
          <w:tcPr>
            <w:tcW w:w="2268" w:type="dxa"/>
          </w:tcPr>
          <w:p w:rsidR="00845E55" w:rsidRDefault="004D426A">
            <w:pPr>
              <w:pStyle w:val="TableParagraph"/>
              <w:spacing w:before="122"/>
              <w:ind w:left="181"/>
              <w:rPr>
                <w:sz w:val="14"/>
              </w:rPr>
            </w:pPr>
            <w:r>
              <w:t>Vrijednost (bez PDV-a)</w:t>
            </w:r>
            <w:r>
              <w:rPr>
                <w:position w:val="6"/>
                <w:sz w:val="14"/>
              </w:rPr>
              <w:t>5</w:t>
            </w:r>
          </w:p>
        </w:tc>
      </w:tr>
      <w:tr w:rsidR="00845E55">
        <w:trPr>
          <w:trHeight w:val="338"/>
        </w:trPr>
        <w:tc>
          <w:tcPr>
            <w:tcW w:w="728" w:type="dxa"/>
          </w:tcPr>
          <w:p w:rsidR="00845E55" w:rsidRDefault="004D426A">
            <w:pPr>
              <w:pStyle w:val="TableParagraph"/>
              <w:spacing w:before="41"/>
              <w:ind w:right="276"/>
              <w:jc w:val="right"/>
            </w:pPr>
            <w:r>
              <w:t>1.</w:t>
            </w:r>
          </w:p>
        </w:tc>
        <w:tc>
          <w:tcPr>
            <w:tcW w:w="4249" w:type="dxa"/>
            <w:gridSpan w:val="2"/>
          </w:tcPr>
          <w:p w:rsidR="00845E55" w:rsidRDefault="00845E5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95" w:type="dxa"/>
          </w:tcPr>
          <w:p w:rsidR="00845E55" w:rsidRDefault="00845E5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96" w:type="dxa"/>
          </w:tcPr>
          <w:p w:rsidR="00845E55" w:rsidRDefault="00845E5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68" w:type="dxa"/>
          </w:tcPr>
          <w:p w:rsidR="00845E55" w:rsidRDefault="00845E55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845E55">
        <w:trPr>
          <w:trHeight w:val="340"/>
        </w:trPr>
        <w:tc>
          <w:tcPr>
            <w:tcW w:w="728" w:type="dxa"/>
          </w:tcPr>
          <w:p w:rsidR="00845E55" w:rsidRDefault="004D426A">
            <w:pPr>
              <w:pStyle w:val="TableParagraph"/>
              <w:spacing w:before="41"/>
              <w:ind w:right="276"/>
              <w:jc w:val="right"/>
            </w:pPr>
            <w:r>
              <w:t>2.</w:t>
            </w:r>
          </w:p>
        </w:tc>
        <w:tc>
          <w:tcPr>
            <w:tcW w:w="4249" w:type="dxa"/>
            <w:gridSpan w:val="2"/>
          </w:tcPr>
          <w:p w:rsidR="00845E55" w:rsidRDefault="00845E5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95" w:type="dxa"/>
          </w:tcPr>
          <w:p w:rsidR="00845E55" w:rsidRDefault="00845E5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96" w:type="dxa"/>
          </w:tcPr>
          <w:p w:rsidR="00845E55" w:rsidRDefault="00845E5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68" w:type="dxa"/>
          </w:tcPr>
          <w:p w:rsidR="00845E55" w:rsidRDefault="00845E55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845E55">
        <w:trPr>
          <w:trHeight w:val="340"/>
        </w:trPr>
        <w:tc>
          <w:tcPr>
            <w:tcW w:w="728" w:type="dxa"/>
          </w:tcPr>
          <w:p w:rsidR="00845E55" w:rsidRDefault="004D426A">
            <w:pPr>
              <w:pStyle w:val="TableParagraph"/>
              <w:spacing w:before="41"/>
              <w:ind w:right="276"/>
              <w:jc w:val="right"/>
            </w:pPr>
            <w:r>
              <w:t>3.</w:t>
            </w:r>
          </w:p>
        </w:tc>
        <w:tc>
          <w:tcPr>
            <w:tcW w:w="4249" w:type="dxa"/>
            <w:gridSpan w:val="2"/>
          </w:tcPr>
          <w:p w:rsidR="00845E55" w:rsidRDefault="00845E5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95" w:type="dxa"/>
          </w:tcPr>
          <w:p w:rsidR="00845E55" w:rsidRDefault="00845E5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96" w:type="dxa"/>
          </w:tcPr>
          <w:p w:rsidR="00845E55" w:rsidRDefault="00845E5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68" w:type="dxa"/>
          </w:tcPr>
          <w:p w:rsidR="00845E55" w:rsidRDefault="00845E55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845E55">
        <w:trPr>
          <w:trHeight w:val="340"/>
        </w:trPr>
        <w:tc>
          <w:tcPr>
            <w:tcW w:w="728" w:type="dxa"/>
          </w:tcPr>
          <w:p w:rsidR="00845E55" w:rsidRDefault="004D426A">
            <w:pPr>
              <w:pStyle w:val="TableParagraph"/>
              <w:spacing w:before="41"/>
              <w:ind w:right="276"/>
              <w:jc w:val="right"/>
            </w:pPr>
            <w:r>
              <w:t>4.</w:t>
            </w:r>
          </w:p>
        </w:tc>
        <w:tc>
          <w:tcPr>
            <w:tcW w:w="4249" w:type="dxa"/>
            <w:gridSpan w:val="2"/>
          </w:tcPr>
          <w:p w:rsidR="00845E55" w:rsidRDefault="00845E5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95" w:type="dxa"/>
          </w:tcPr>
          <w:p w:rsidR="00845E55" w:rsidRDefault="00845E5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96" w:type="dxa"/>
          </w:tcPr>
          <w:p w:rsidR="00845E55" w:rsidRDefault="00845E5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68" w:type="dxa"/>
          </w:tcPr>
          <w:p w:rsidR="00845E55" w:rsidRDefault="00845E55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845E55">
        <w:trPr>
          <w:trHeight w:val="338"/>
        </w:trPr>
        <w:tc>
          <w:tcPr>
            <w:tcW w:w="728" w:type="dxa"/>
          </w:tcPr>
          <w:p w:rsidR="00845E55" w:rsidRDefault="004D426A">
            <w:pPr>
              <w:pStyle w:val="TableParagraph"/>
              <w:spacing w:before="41"/>
              <w:ind w:right="276"/>
              <w:jc w:val="right"/>
            </w:pPr>
            <w:r>
              <w:t>5.</w:t>
            </w:r>
          </w:p>
        </w:tc>
        <w:tc>
          <w:tcPr>
            <w:tcW w:w="4249" w:type="dxa"/>
            <w:gridSpan w:val="2"/>
          </w:tcPr>
          <w:p w:rsidR="00845E55" w:rsidRDefault="00845E5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95" w:type="dxa"/>
          </w:tcPr>
          <w:p w:rsidR="00845E55" w:rsidRDefault="00845E5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96" w:type="dxa"/>
          </w:tcPr>
          <w:p w:rsidR="00845E55" w:rsidRDefault="00845E5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68" w:type="dxa"/>
          </w:tcPr>
          <w:p w:rsidR="00845E55" w:rsidRDefault="00845E55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845E55">
        <w:trPr>
          <w:trHeight w:val="340"/>
        </w:trPr>
        <w:tc>
          <w:tcPr>
            <w:tcW w:w="728" w:type="dxa"/>
          </w:tcPr>
          <w:p w:rsidR="00845E55" w:rsidRDefault="004D426A">
            <w:pPr>
              <w:pStyle w:val="TableParagraph"/>
              <w:spacing w:before="43"/>
              <w:ind w:right="261"/>
              <w:jc w:val="right"/>
            </w:pPr>
            <w:r>
              <w:t>…</w:t>
            </w:r>
          </w:p>
        </w:tc>
        <w:tc>
          <w:tcPr>
            <w:tcW w:w="4249" w:type="dxa"/>
            <w:gridSpan w:val="2"/>
          </w:tcPr>
          <w:p w:rsidR="00845E55" w:rsidRDefault="00845E5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95" w:type="dxa"/>
          </w:tcPr>
          <w:p w:rsidR="00845E55" w:rsidRDefault="00845E5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96" w:type="dxa"/>
          </w:tcPr>
          <w:p w:rsidR="00845E55" w:rsidRDefault="00845E5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68" w:type="dxa"/>
          </w:tcPr>
          <w:p w:rsidR="00845E55" w:rsidRDefault="00845E55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845E55">
        <w:trPr>
          <w:trHeight w:val="340"/>
        </w:trPr>
        <w:tc>
          <w:tcPr>
            <w:tcW w:w="7368" w:type="dxa"/>
            <w:gridSpan w:val="5"/>
          </w:tcPr>
          <w:p w:rsidR="00845E55" w:rsidRDefault="004D426A">
            <w:pPr>
              <w:pStyle w:val="TableParagraph"/>
              <w:spacing w:before="43"/>
              <w:ind w:left="410"/>
              <w:rPr>
                <w:b/>
              </w:rPr>
            </w:pPr>
            <w:r>
              <w:rPr>
                <w:b/>
              </w:rPr>
              <w:t>Ukupna vrijednost radova koju će izvršiti član zajednice ponuditelja (bez PDV-a)</w:t>
            </w:r>
          </w:p>
        </w:tc>
        <w:tc>
          <w:tcPr>
            <w:tcW w:w="2268" w:type="dxa"/>
          </w:tcPr>
          <w:p w:rsidR="00845E55" w:rsidRDefault="00845E55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845E55">
        <w:trPr>
          <w:trHeight w:val="340"/>
        </w:trPr>
        <w:tc>
          <w:tcPr>
            <w:tcW w:w="7368" w:type="dxa"/>
            <w:gridSpan w:val="5"/>
          </w:tcPr>
          <w:p w:rsidR="00845E55" w:rsidRDefault="004D426A">
            <w:pPr>
              <w:pStyle w:val="TableParagraph"/>
              <w:spacing w:before="41"/>
              <w:ind w:right="98"/>
              <w:jc w:val="right"/>
              <w:rPr>
                <w:b/>
              </w:rPr>
            </w:pPr>
            <w:r>
              <w:rPr>
                <w:b/>
              </w:rPr>
              <w:t>PDV</w:t>
            </w:r>
          </w:p>
        </w:tc>
        <w:tc>
          <w:tcPr>
            <w:tcW w:w="2268" w:type="dxa"/>
          </w:tcPr>
          <w:p w:rsidR="00845E55" w:rsidRDefault="00845E55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845E55">
        <w:trPr>
          <w:trHeight w:val="340"/>
        </w:trPr>
        <w:tc>
          <w:tcPr>
            <w:tcW w:w="7368" w:type="dxa"/>
            <w:gridSpan w:val="5"/>
          </w:tcPr>
          <w:p w:rsidR="00845E55" w:rsidRDefault="004D426A">
            <w:pPr>
              <w:pStyle w:val="TableParagraph"/>
              <w:spacing w:before="41"/>
              <w:ind w:left="439"/>
              <w:rPr>
                <w:b/>
              </w:rPr>
            </w:pPr>
            <w:r>
              <w:rPr>
                <w:b/>
              </w:rPr>
              <w:t>Ukupna vrijednost radova koju će izvršiti član zajednice ponuditelja (s PDV-om)</w:t>
            </w:r>
          </w:p>
        </w:tc>
        <w:tc>
          <w:tcPr>
            <w:tcW w:w="2268" w:type="dxa"/>
          </w:tcPr>
          <w:p w:rsidR="00845E55" w:rsidRDefault="00845E55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845E55">
        <w:trPr>
          <w:trHeight w:val="340"/>
        </w:trPr>
        <w:tc>
          <w:tcPr>
            <w:tcW w:w="7368" w:type="dxa"/>
            <w:gridSpan w:val="5"/>
          </w:tcPr>
          <w:p w:rsidR="00845E55" w:rsidRDefault="004D426A">
            <w:pPr>
              <w:pStyle w:val="TableParagraph"/>
              <w:spacing w:before="41"/>
              <w:ind w:left="2633"/>
              <w:rPr>
                <w:b/>
                <w:sz w:val="14"/>
              </w:rPr>
            </w:pPr>
            <w:r>
              <w:rPr>
                <w:b/>
              </w:rPr>
              <w:t>Postotni dio koji će izvršiti član zajednice ponuditelja</w:t>
            </w:r>
            <w:r>
              <w:rPr>
                <w:b/>
                <w:position w:val="6"/>
                <w:sz w:val="14"/>
              </w:rPr>
              <w:t>6</w:t>
            </w:r>
          </w:p>
        </w:tc>
        <w:tc>
          <w:tcPr>
            <w:tcW w:w="2268" w:type="dxa"/>
          </w:tcPr>
          <w:p w:rsidR="00845E55" w:rsidRDefault="00845E55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:rsidR="00845E55" w:rsidRDefault="00845E55">
      <w:pPr>
        <w:pStyle w:val="Textkrper"/>
        <w:rPr>
          <w:sz w:val="24"/>
        </w:rPr>
      </w:pPr>
    </w:p>
    <w:p w:rsidR="00845E55" w:rsidRDefault="004D426A">
      <w:pPr>
        <w:pStyle w:val="Textkrper"/>
        <w:tabs>
          <w:tab w:val="left" w:pos="6305"/>
        </w:tabs>
        <w:spacing w:before="200"/>
        <w:ind w:left="398"/>
      </w:pPr>
      <w:r>
        <w:t>Nositelj</w:t>
      </w:r>
      <w:r>
        <w:rPr>
          <w:spacing w:val="-10"/>
        </w:rPr>
        <w:t xml:space="preserve"> </w:t>
      </w:r>
      <w:r>
        <w:t>ponude:</w:t>
      </w:r>
      <w:r>
        <w:rPr>
          <w:spacing w:val="-20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845E55" w:rsidRDefault="004D426A">
      <w:pPr>
        <w:pStyle w:val="Textkrper"/>
        <w:tabs>
          <w:tab w:val="left" w:pos="8358"/>
        </w:tabs>
        <w:spacing w:before="158"/>
        <w:ind w:left="398"/>
        <w:rPr>
          <w:rFonts w:ascii="Times New Roman" w:hAnsi="Times New Roman"/>
        </w:rPr>
      </w:pPr>
      <w:r>
        <w:t>Odgovorna osoba zajedničkih</w:t>
      </w:r>
      <w:r>
        <w:rPr>
          <w:spacing w:val="-28"/>
        </w:rPr>
        <w:t xml:space="preserve"> </w:t>
      </w:r>
      <w:r>
        <w:t>ponuditelja:</w:t>
      </w:r>
      <w:r>
        <w:rPr>
          <w:spacing w:val="-27"/>
        </w:rPr>
        <w:t xml:space="preserve"> </w:t>
      </w:r>
      <w:r>
        <w:rPr>
          <w:rFonts w:ascii="Times New Roman" w:hAnsi="Times New Roman"/>
          <w:u w:val="single"/>
        </w:rPr>
        <w:t xml:space="preserve"> </w:t>
      </w:r>
      <w:r>
        <w:rPr>
          <w:rFonts w:ascii="Times New Roman" w:hAnsi="Times New Roman"/>
          <w:u w:val="single"/>
        </w:rPr>
        <w:tab/>
      </w:r>
    </w:p>
    <w:p w:rsidR="00845E55" w:rsidRDefault="00845E55">
      <w:pPr>
        <w:pStyle w:val="Textkrper"/>
        <w:rPr>
          <w:rFonts w:ascii="Times New Roman"/>
          <w:sz w:val="24"/>
        </w:rPr>
      </w:pPr>
    </w:p>
    <w:p w:rsidR="00845E55" w:rsidRDefault="00845E55">
      <w:pPr>
        <w:pStyle w:val="Textkrper"/>
        <w:rPr>
          <w:rFonts w:ascii="Times New Roman"/>
          <w:sz w:val="24"/>
        </w:rPr>
      </w:pPr>
    </w:p>
    <w:p w:rsidR="00845E55" w:rsidRDefault="00845E55">
      <w:pPr>
        <w:pStyle w:val="Textkrper"/>
        <w:spacing w:before="4"/>
        <w:rPr>
          <w:rFonts w:ascii="Times New Roman"/>
          <w:sz w:val="28"/>
        </w:rPr>
      </w:pPr>
    </w:p>
    <w:p w:rsidR="00845E55" w:rsidRDefault="004D426A">
      <w:pPr>
        <w:pStyle w:val="Textkrper"/>
        <w:tabs>
          <w:tab w:val="left" w:pos="6070"/>
        </w:tabs>
        <w:ind w:left="398"/>
      </w:pPr>
      <w:r>
        <w:t>Mjesto</w:t>
      </w:r>
      <w:r>
        <w:rPr>
          <w:spacing w:val="-1"/>
        </w:rPr>
        <w:t xml:space="preserve"> </w:t>
      </w:r>
      <w:r>
        <w:t>i</w:t>
      </w:r>
      <w:r>
        <w:rPr>
          <w:spacing w:val="-1"/>
        </w:rPr>
        <w:t xml:space="preserve"> </w:t>
      </w:r>
      <w:r>
        <w:t>datum</w:t>
      </w:r>
      <w:r>
        <w:tab/>
        <w:t>Za člana zajednice</w:t>
      </w:r>
      <w:r>
        <w:rPr>
          <w:spacing w:val="-2"/>
        </w:rPr>
        <w:t xml:space="preserve"> </w:t>
      </w:r>
      <w:r>
        <w:t>ponuditelja</w:t>
      </w:r>
    </w:p>
    <w:p w:rsidR="00845E55" w:rsidRDefault="00A85AE9">
      <w:pPr>
        <w:pStyle w:val="Textkrper"/>
        <w:spacing w:before="161"/>
        <w:ind w:left="610" w:right="897"/>
        <w:jc w:val="center"/>
      </w:pPr>
      <w:r>
        <w:rPr>
          <w:noProof/>
          <w:lang w:val="de-AT" w:eastAsia="de-AT" w:bidi="ar-SA"/>
        </w:rPr>
        <mc:AlternateContent>
          <mc:Choice Requires="wps">
            <w:drawing>
              <wp:anchor distT="0" distB="0" distL="0" distR="0" simplePos="0" relativeHeight="251662336" behindDoc="1" locked="0" layoutInCell="1" allowOverlap="1">
                <wp:simplePos x="0" y="0"/>
                <wp:positionH relativeFrom="page">
                  <wp:posOffset>4491355</wp:posOffset>
                </wp:positionH>
                <wp:positionV relativeFrom="paragraph">
                  <wp:posOffset>301625</wp:posOffset>
                </wp:positionV>
                <wp:extent cx="2019300" cy="0"/>
                <wp:effectExtent l="5080" t="6350" r="13970" b="12700"/>
                <wp:wrapTopAndBottom/>
                <wp:docPr id="8" name="Lin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0193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" o:spid="_x0000_s1026" style="position:absolute;z-index:-25165414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353.65pt,23.75pt" to="512.65pt,23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" strokeweight=".5pt">
                <w10:wrap type="topAndBottom" anchorx="page"/>
              </v:line>
            </w:pict>
          </mc:Fallback>
        </mc:AlternateContent>
      </w:r>
      <w:r>
        <w:rPr>
          <w:noProof/>
          <w:lang w:val="de-AT" w:eastAsia="de-AT" w:bidi="ar-SA"/>
        </w:rPr>
        <mc:AlternateContent>
          <mc:Choice Requires="wps">
            <w:drawing>
              <wp:anchor distT="0" distB="0" distL="0" distR="0" simplePos="0" relativeHeight="251663360" behindDoc="1" locked="0" layoutInCell="1" allowOverlap="1">
                <wp:simplePos x="0" y="0"/>
                <wp:positionH relativeFrom="page">
                  <wp:posOffset>900430</wp:posOffset>
                </wp:positionH>
                <wp:positionV relativeFrom="paragraph">
                  <wp:posOffset>311150</wp:posOffset>
                </wp:positionV>
                <wp:extent cx="2019300" cy="0"/>
                <wp:effectExtent l="5080" t="6350" r="13970" b="12700"/>
                <wp:wrapTopAndBottom/>
                <wp:docPr id="6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0193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" o:spid="_x0000_s1026" style="position:absolute;z-index:-25165312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70.9pt,24.5pt" to="229.9pt,2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" strokeweight=".5pt">
                <w10:wrap type="topAndBottom" anchorx="page"/>
              </v:line>
            </w:pict>
          </mc:Fallback>
        </mc:AlternateContent>
      </w:r>
      <w:r w:rsidR="004D426A">
        <w:t>MP</w:t>
      </w:r>
    </w:p>
    <w:p w:rsidR="00845E55" w:rsidRDefault="004D426A">
      <w:pPr>
        <w:spacing w:before="68"/>
        <w:ind w:right="1393"/>
        <w:jc w:val="right"/>
        <w:rPr>
          <w:i/>
          <w:sz w:val="18"/>
        </w:rPr>
      </w:pPr>
      <w:r>
        <w:rPr>
          <w:i/>
          <w:sz w:val="18"/>
        </w:rPr>
        <w:t>(Potpis odgovorne osobe)</w:t>
      </w:r>
    </w:p>
    <w:p w:rsidR="00845E55" w:rsidRDefault="00845E55">
      <w:pPr>
        <w:pStyle w:val="Textkrper"/>
        <w:rPr>
          <w:i/>
          <w:sz w:val="20"/>
        </w:rPr>
      </w:pPr>
    </w:p>
    <w:p w:rsidR="00845E55" w:rsidRDefault="00845E55">
      <w:pPr>
        <w:pStyle w:val="Textkrper"/>
        <w:rPr>
          <w:i/>
          <w:sz w:val="20"/>
        </w:rPr>
      </w:pPr>
    </w:p>
    <w:p w:rsidR="00845E55" w:rsidRDefault="00845E55">
      <w:pPr>
        <w:pStyle w:val="Textkrper"/>
        <w:rPr>
          <w:i/>
          <w:sz w:val="20"/>
        </w:rPr>
      </w:pPr>
    </w:p>
    <w:p w:rsidR="00845E55" w:rsidRDefault="00A85AE9">
      <w:pPr>
        <w:pStyle w:val="Textkrper"/>
        <w:spacing w:before="7"/>
        <w:rPr>
          <w:i/>
          <w:sz w:val="25"/>
        </w:rPr>
      </w:pPr>
      <w:r>
        <w:rPr>
          <w:noProof/>
          <w:lang w:val="de-AT" w:eastAsia="de-AT" w:bidi="ar-SA"/>
        </w:rPr>
        <mc:AlternateContent>
          <mc:Choice Requires="wps">
            <w:drawing>
              <wp:anchor distT="0" distB="0" distL="0" distR="0" simplePos="0" relativeHeight="251664384" behindDoc="1" locked="0" layoutInCell="1" allowOverlap="1" wp14:anchorId="0612AB38" wp14:editId="153F35B3">
                <wp:simplePos x="0" y="0"/>
                <wp:positionH relativeFrom="page">
                  <wp:posOffset>901065</wp:posOffset>
                </wp:positionH>
                <wp:positionV relativeFrom="paragraph">
                  <wp:posOffset>216535</wp:posOffset>
                </wp:positionV>
                <wp:extent cx="1828800" cy="0"/>
                <wp:effectExtent l="5715" t="6985" r="13335" b="12065"/>
                <wp:wrapTopAndBottom/>
                <wp:docPr id="4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828800" cy="0"/>
                        </a:xfrm>
                        <a:prstGeom prst="line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" o:spid="_x0000_s1026" style="position:absolute;z-index:-25165209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70.95pt,17.05pt" to="214.95pt,17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" strokeweight=".72pt">
                <w10:wrap type="topAndBottom" anchorx="page"/>
              </v:line>
            </w:pict>
          </mc:Fallback>
        </mc:AlternateContent>
      </w:r>
    </w:p>
    <w:p w:rsidR="00845E55" w:rsidRDefault="004D426A">
      <w:pPr>
        <w:spacing w:before="70"/>
        <w:ind w:left="398"/>
        <w:rPr>
          <w:sz w:val="16"/>
        </w:rPr>
      </w:pPr>
      <w:r>
        <w:rPr>
          <w:position w:val="4"/>
          <w:sz w:val="10"/>
        </w:rPr>
        <w:t xml:space="preserve">3 </w:t>
      </w:r>
      <w:r>
        <w:rPr>
          <w:sz w:val="16"/>
        </w:rPr>
        <w:t>Dodatak I se prilaže za svakog pojedinog člana zajednice ponuditelja</w:t>
      </w:r>
    </w:p>
    <w:p w:rsidR="00845E55" w:rsidRDefault="004D426A">
      <w:pPr>
        <w:spacing w:before="1" w:line="183" w:lineRule="exact"/>
        <w:ind w:left="398"/>
        <w:rPr>
          <w:sz w:val="16"/>
        </w:rPr>
      </w:pPr>
      <w:r>
        <w:rPr>
          <w:position w:val="4"/>
          <w:sz w:val="10"/>
        </w:rPr>
        <w:t xml:space="preserve">4 </w:t>
      </w:r>
      <w:r>
        <w:rPr>
          <w:sz w:val="16"/>
        </w:rPr>
        <w:t>ili nacionalni identifikacijski broj prema zemlji sjedišta Ponuditelja, ako je primjenjivo</w:t>
      </w:r>
    </w:p>
    <w:p w:rsidR="00845E55" w:rsidRDefault="004D426A">
      <w:pPr>
        <w:spacing w:line="183" w:lineRule="exact"/>
        <w:ind w:left="398"/>
        <w:rPr>
          <w:sz w:val="16"/>
        </w:rPr>
      </w:pPr>
      <w:r>
        <w:rPr>
          <w:position w:val="4"/>
          <w:sz w:val="10"/>
        </w:rPr>
        <w:t xml:space="preserve">5 </w:t>
      </w:r>
      <w:r>
        <w:rPr>
          <w:sz w:val="16"/>
        </w:rPr>
        <w:t>navodi se ukupna cijena za predmetnu stavku</w:t>
      </w:r>
    </w:p>
    <w:p w:rsidR="00845E55" w:rsidRDefault="004D426A">
      <w:pPr>
        <w:spacing w:before="1"/>
        <w:ind w:left="398"/>
        <w:rPr>
          <w:sz w:val="16"/>
        </w:rPr>
      </w:pPr>
      <w:r>
        <w:rPr>
          <w:position w:val="4"/>
          <w:sz w:val="10"/>
        </w:rPr>
        <w:t xml:space="preserve">6 </w:t>
      </w:r>
      <w:r>
        <w:rPr>
          <w:sz w:val="16"/>
        </w:rPr>
        <w:t>navodi se postotni dio u odnosu na sveukupnu vrijednost radova iz troškovnika bez PDV-a</w:t>
      </w:r>
    </w:p>
    <w:sectPr w:rsidR="00845E55">
      <w:pgSz w:w="11910" w:h="16840"/>
      <w:pgMar w:top="1320" w:right="1020" w:bottom="860" w:left="1020" w:header="0" w:footer="672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F0F22" w:rsidRDefault="001F0F22">
      <w:r>
        <w:separator/>
      </w:r>
    </w:p>
  </w:endnote>
  <w:endnote w:type="continuationSeparator" w:id="0">
    <w:p w:rsidR="001F0F22" w:rsidRDefault="001F0F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 Narrow">
    <w:altName w:val="Arial"/>
    <w:charset w:val="00"/>
    <w:family w:val="swiss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5E55" w:rsidRDefault="00A85AE9">
    <w:pPr>
      <w:pStyle w:val="Textkrper"/>
      <w:spacing w:line="14" w:lineRule="auto"/>
      <w:rPr>
        <w:sz w:val="20"/>
      </w:rPr>
    </w:pPr>
    <w:r>
      <w:rPr>
        <w:noProof/>
        <w:lang w:val="de-AT" w:eastAsia="de-AT" w:bidi="ar-SA"/>
      </w:rPr>
      <mc:AlternateContent>
        <mc:Choice Requires="wps">
          <w:drawing>
            <wp:anchor distT="0" distB="0" distL="114300" distR="114300" simplePos="0" relativeHeight="251657728" behindDoc="1" locked="0" layoutInCell="1" allowOverlap="1">
              <wp:simplePos x="0" y="0"/>
              <wp:positionH relativeFrom="page">
                <wp:posOffset>3979545</wp:posOffset>
              </wp:positionH>
              <wp:positionV relativeFrom="page">
                <wp:posOffset>10126345</wp:posOffset>
              </wp:positionV>
              <wp:extent cx="51435" cy="127635"/>
              <wp:effectExtent l="0" t="1270" r="0" b="4445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1435" cy="1276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45E55" w:rsidRDefault="004D426A">
                          <w:pPr>
                            <w:spacing w:line="176" w:lineRule="exact"/>
                            <w:ind w:left="20"/>
                            <w:rPr>
                              <w:rFonts w:ascii="Trebuchet MS"/>
                              <w:i/>
                              <w:sz w:val="16"/>
                            </w:rPr>
                          </w:pPr>
                          <w:r>
                            <w:rPr>
                              <w:rFonts w:ascii="Trebuchet MS"/>
                              <w:i/>
                              <w:w w:val="69"/>
                              <w:sz w:val="16"/>
                            </w:rPr>
                            <w:t>.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313.35pt;margin-top:797.35pt;width:4.05pt;height:10.05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" filled="f" stroked="f">
              <v:textbox inset="0,0,0,0">
                <w:txbxContent>
                  <w:p w:rsidR="00845E55" w:rsidRDefault="004D426A">
                    <w:pPr>
                      <w:spacing w:line="176" w:lineRule="exact"/>
                      <w:ind w:left="20"/>
                      <w:rPr>
                        <w:rFonts w:ascii="Trebuchet MS"/>
                        <w:i/>
                        <w:sz w:val="16"/>
                      </w:rPr>
                    </w:pPr>
                    <w:r>
                      <w:rPr>
                        <w:rFonts w:ascii="Trebuchet MS"/>
                        <w:i/>
                        <w:w w:val="69"/>
                        <w:sz w:val="16"/>
                      </w:rPr>
                      <w:t>.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F0F22" w:rsidRDefault="001F0F22">
      <w:r>
        <w:separator/>
      </w:r>
    </w:p>
  </w:footnote>
  <w:footnote w:type="continuationSeparator" w:id="0">
    <w:p w:rsidR="001F0F22" w:rsidRDefault="001F0F2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revisionView w:markup="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5E55"/>
    <w:rsid w:val="001F0F22"/>
    <w:rsid w:val="003B6D28"/>
    <w:rsid w:val="004D426A"/>
    <w:rsid w:val="00523E44"/>
    <w:rsid w:val="00534ECA"/>
    <w:rsid w:val="0058605A"/>
    <w:rsid w:val="00845E55"/>
    <w:rsid w:val="00A72C42"/>
    <w:rsid w:val="00A85AE9"/>
    <w:rsid w:val="00AF3133"/>
    <w:rsid w:val="00B86198"/>
    <w:rsid w:val="00C318AF"/>
    <w:rsid w:val="00D7278C"/>
    <w:rsid w:val="00D91D4B"/>
    <w:rsid w:val="00F62F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uiPriority w:val="1"/>
    <w:qFormat/>
    <w:rPr>
      <w:rFonts w:ascii="Liberation Sans Narrow" w:eastAsia="Liberation Sans Narrow" w:hAnsi="Liberation Sans Narrow" w:cs="Liberation Sans Narrow"/>
      <w:lang w:val="hr-HR" w:eastAsia="hr-HR" w:bidi="hr-HR"/>
    </w:rPr>
  </w:style>
  <w:style w:type="paragraph" w:styleId="berschrift1">
    <w:name w:val="heading 1"/>
    <w:basedOn w:val="Standard"/>
    <w:uiPriority w:val="1"/>
    <w:qFormat/>
    <w:pPr>
      <w:spacing w:before="101"/>
      <w:ind w:left="398"/>
      <w:outlineLvl w:val="0"/>
    </w:pPr>
    <w:rPr>
      <w:b/>
      <w:bCs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extkrper">
    <w:name w:val="Body Text"/>
    <w:basedOn w:val="Standard"/>
    <w:uiPriority w:val="1"/>
    <w:qFormat/>
  </w:style>
  <w:style w:type="paragraph" w:styleId="Listenabsatz">
    <w:name w:val="List Paragraph"/>
    <w:basedOn w:val="Standard"/>
    <w:uiPriority w:val="1"/>
    <w:qFormat/>
  </w:style>
  <w:style w:type="paragraph" w:customStyle="1" w:styleId="TableParagraph">
    <w:name w:val="Table Paragraph"/>
    <w:basedOn w:val="Standard"/>
    <w:uiPriority w:val="1"/>
    <w:qFormat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85AE9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85AE9"/>
    <w:rPr>
      <w:rFonts w:ascii="Tahoma" w:eastAsia="Liberation Sans Narrow" w:hAnsi="Tahoma" w:cs="Tahoma"/>
      <w:sz w:val="16"/>
      <w:szCs w:val="16"/>
      <w:lang w:val="hr-HR" w:eastAsia="hr-HR" w:bidi="hr-H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uiPriority w:val="1"/>
    <w:qFormat/>
    <w:rPr>
      <w:rFonts w:ascii="Liberation Sans Narrow" w:eastAsia="Liberation Sans Narrow" w:hAnsi="Liberation Sans Narrow" w:cs="Liberation Sans Narrow"/>
      <w:lang w:val="hr-HR" w:eastAsia="hr-HR" w:bidi="hr-HR"/>
    </w:rPr>
  </w:style>
  <w:style w:type="paragraph" w:styleId="berschrift1">
    <w:name w:val="heading 1"/>
    <w:basedOn w:val="Standard"/>
    <w:uiPriority w:val="1"/>
    <w:qFormat/>
    <w:pPr>
      <w:spacing w:before="101"/>
      <w:ind w:left="398"/>
      <w:outlineLvl w:val="0"/>
    </w:pPr>
    <w:rPr>
      <w:b/>
      <w:bCs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extkrper">
    <w:name w:val="Body Text"/>
    <w:basedOn w:val="Standard"/>
    <w:uiPriority w:val="1"/>
    <w:qFormat/>
  </w:style>
  <w:style w:type="paragraph" w:styleId="Listenabsatz">
    <w:name w:val="List Paragraph"/>
    <w:basedOn w:val="Standard"/>
    <w:uiPriority w:val="1"/>
    <w:qFormat/>
  </w:style>
  <w:style w:type="paragraph" w:customStyle="1" w:styleId="TableParagraph">
    <w:name w:val="Table Paragraph"/>
    <w:basedOn w:val="Standard"/>
    <w:uiPriority w:val="1"/>
    <w:qFormat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85AE9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85AE9"/>
    <w:rPr>
      <w:rFonts w:ascii="Tahoma" w:eastAsia="Liberation Sans Narrow" w:hAnsi="Tahoma" w:cs="Tahoma"/>
      <w:sz w:val="16"/>
      <w:szCs w:val="16"/>
      <w:lang w:val="hr-HR" w:eastAsia="hr-HR" w:bidi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C7759D-0545-4AE3-BFF8-6A65350DBC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335</Words>
  <Characters>2112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HT</Company>
  <LinksUpToDate>false</LinksUpToDate>
  <CharactersWithSpaces>2443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Helena</dc:creator>
  <cp:lastModifiedBy>Celar Drazen</cp:lastModifiedBy>
  <cp:revision>11</cp:revision>
  <dcterms:created xsi:type="dcterms:W3CDTF">2018-07-26T22:58:00Z</dcterms:created>
  <dcterms:modified xsi:type="dcterms:W3CDTF">2021-02-15T06:19:00Z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2018-07-26T00:00:00Z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2018-07-26T00:00:00Z</vt:filetime>
  </property>
</Properties>
</file>