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8932B" w14:textId="22695BFA" w:rsidR="00350267" w:rsidRPr="002F028D" w:rsidRDefault="00350267" w:rsidP="00024E30">
      <w:pPr>
        <w:rPr>
          <w:lang w:val="hr-HR"/>
        </w:rPr>
      </w:pPr>
      <w:r w:rsidRPr="002F028D">
        <w:rPr>
          <w:b/>
          <w:smallCaps/>
          <w:lang w:val="hr-HR"/>
        </w:rPr>
        <w:t>Naručitelj:</w:t>
      </w:r>
      <w:r w:rsidRPr="002F028D">
        <w:rPr>
          <w:lang w:val="hr-HR"/>
        </w:rPr>
        <w:t xml:space="preserve"> </w:t>
      </w:r>
      <w:r w:rsidR="00024E30" w:rsidRPr="002F028D">
        <w:rPr>
          <w:lang w:val="hr-HR"/>
        </w:rPr>
        <w:t xml:space="preserve">CESTE POŽEGA d.o.o. za niskogradnju, </w:t>
      </w:r>
      <w:proofErr w:type="spellStart"/>
      <w:r w:rsidR="00024E30" w:rsidRPr="002F028D">
        <w:rPr>
          <w:lang w:val="hr-HR"/>
        </w:rPr>
        <w:t>Šijačka</w:t>
      </w:r>
      <w:proofErr w:type="spellEnd"/>
      <w:r w:rsidR="00024E30" w:rsidRPr="002F028D">
        <w:rPr>
          <w:lang w:val="hr-HR"/>
        </w:rPr>
        <w:t xml:space="preserve"> cesta 1,</w:t>
      </w:r>
      <w:r w:rsidR="007B2373">
        <w:rPr>
          <w:lang w:val="hr-HR"/>
        </w:rPr>
        <w:t xml:space="preserve">Požega, </w:t>
      </w:r>
      <w:r w:rsidR="00024E30" w:rsidRPr="002F028D">
        <w:rPr>
          <w:lang w:val="hr-HR"/>
        </w:rPr>
        <w:t xml:space="preserve"> OIB: </w:t>
      </w:r>
      <w:r w:rsidR="00C0402D" w:rsidRPr="002F028D">
        <w:rPr>
          <w:lang w:val="hr-HR"/>
        </w:rPr>
        <w:t>22203757528</w:t>
      </w:r>
    </w:p>
    <w:p w14:paraId="0EA6C5A7" w14:textId="77777777" w:rsidR="00CE6096" w:rsidRPr="002F028D" w:rsidRDefault="00350267" w:rsidP="00CE6096">
      <w:pPr>
        <w:jc w:val="both"/>
        <w:rPr>
          <w:lang w:val="hr-HR"/>
        </w:rPr>
      </w:pPr>
      <w:r w:rsidRPr="002F028D">
        <w:rPr>
          <w:b/>
          <w:smallCaps/>
          <w:lang w:val="hr-HR"/>
        </w:rPr>
        <w:t>Predmet nabave</w:t>
      </w:r>
      <w:r w:rsidRPr="002F028D">
        <w:rPr>
          <w:b/>
          <w:lang w:val="hr-HR"/>
        </w:rPr>
        <w:t>:</w:t>
      </w:r>
      <w:r w:rsidRPr="002F028D">
        <w:rPr>
          <w:lang w:val="hr-HR"/>
        </w:rPr>
        <w:t xml:space="preserve"> </w:t>
      </w:r>
      <w:bookmarkStart w:id="0" w:name="_Hlk22297538"/>
      <w:r w:rsidR="00CE6096" w:rsidRPr="002F028D">
        <w:rPr>
          <w:lang w:val="hr-HR"/>
        </w:rPr>
        <w:t xml:space="preserve">Predmet nabave je oprema za uspostavu mobilnog postrojenja za obradu/recikliranje građevnog otpada – CESTE POŽEGA d.o.o. Mobilno postrojenje kao predmet nabave sastoji se od sljedećih mobilnih strojeva / opreme: </w:t>
      </w:r>
    </w:p>
    <w:p w14:paraId="2EF962E6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1.</w:t>
      </w:r>
      <w:r w:rsidRPr="002F028D">
        <w:rPr>
          <w:lang w:val="hr-HR"/>
        </w:rPr>
        <w:tab/>
        <w:t>Bager gusjeničar s hidrauličnim čekićem za utovar materijala u drobilicu i pred-usitnjavanje velikih komada</w:t>
      </w:r>
    </w:p>
    <w:p w14:paraId="3053D31E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2.</w:t>
      </w:r>
      <w:r w:rsidRPr="002F028D">
        <w:rPr>
          <w:lang w:val="hr-HR"/>
        </w:rPr>
        <w:tab/>
        <w:t>Čeljusna drobilica za usitnjavanje građevnog otpada i odvajanje metalnih sirovina iz otpada</w:t>
      </w:r>
    </w:p>
    <w:p w14:paraId="1AD6FD44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3.</w:t>
      </w:r>
      <w:r w:rsidRPr="002F028D">
        <w:rPr>
          <w:lang w:val="hr-HR"/>
        </w:rPr>
        <w:tab/>
      </w:r>
      <w:proofErr w:type="spellStart"/>
      <w:r w:rsidRPr="002F028D">
        <w:rPr>
          <w:lang w:val="hr-HR"/>
        </w:rPr>
        <w:t>Reciklamer</w:t>
      </w:r>
      <w:proofErr w:type="spellEnd"/>
      <w:r w:rsidRPr="002F028D">
        <w:rPr>
          <w:lang w:val="hr-HR"/>
        </w:rPr>
        <w:t xml:space="preserve"> za sortiranje usitnjenog materijala u tri frakcije</w:t>
      </w:r>
    </w:p>
    <w:p w14:paraId="44BEEB9A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4.</w:t>
      </w:r>
      <w:r w:rsidRPr="002F028D">
        <w:rPr>
          <w:lang w:val="hr-HR"/>
        </w:rPr>
        <w:tab/>
        <w:t>Utovarivač na kotačima za utovar građevnog materijal u kamione za odvoz s lokacije</w:t>
      </w:r>
    </w:p>
    <w:p w14:paraId="6B613AE0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 xml:space="preserve">Predmet nabave nije podijeljen u grupe. Ponuditelj je dužan dati ponudu koja obuhvaća ukupni predmet nabave kako je definirano tehničkim specifikacijama. </w:t>
      </w:r>
    </w:p>
    <w:p w14:paraId="3FD2DC6C" w14:textId="0C1C8B9B" w:rsidR="00350267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Sva oprema za uspostavu mobilnog postrojenja za obradu/recikliranje građevnog otpada mora biti nova.</w:t>
      </w:r>
    </w:p>
    <w:bookmarkEnd w:id="0"/>
    <w:p w14:paraId="175EE232" w14:textId="139C2C56" w:rsidR="00350267" w:rsidRPr="002F028D" w:rsidRDefault="00350267" w:rsidP="00350267">
      <w:pPr>
        <w:rPr>
          <w:rFonts w:eastAsia="Calibri"/>
          <w:color w:val="000000"/>
          <w:lang w:val="hr-HR"/>
        </w:rPr>
      </w:pPr>
      <w:r w:rsidRPr="002F028D">
        <w:rPr>
          <w:rFonts w:eastAsia="Calibri"/>
          <w:b/>
          <w:smallCaps/>
          <w:color w:val="000000"/>
          <w:lang w:val="hr-HR"/>
        </w:rPr>
        <w:t>Evidencijski broj nabave</w:t>
      </w:r>
      <w:r w:rsidRPr="002F028D">
        <w:rPr>
          <w:rFonts w:eastAsia="Calibri"/>
          <w:b/>
          <w:color w:val="000000"/>
          <w:lang w:val="hr-HR"/>
        </w:rPr>
        <w:t>:</w:t>
      </w:r>
      <w:r w:rsidRPr="002F028D">
        <w:rPr>
          <w:rFonts w:eastAsia="Calibri"/>
          <w:color w:val="000000"/>
          <w:lang w:val="hr-HR"/>
        </w:rPr>
        <w:t xml:space="preserve"> </w:t>
      </w:r>
      <w:r w:rsidR="00CE6096" w:rsidRPr="002F028D">
        <w:rPr>
          <w:rFonts w:eastAsia="Calibri"/>
          <w:color w:val="000000"/>
          <w:lang w:val="hr-HR"/>
        </w:rPr>
        <w:t>1</w:t>
      </w:r>
      <w:r w:rsidRPr="002F028D">
        <w:rPr>
          <w:rFonts w:eastAsia="Calibri"/>
          <w:color w:val="000000"/>
          <w:lang w:val="hr-HR"/>
        </w:rPr>
        <w:t>/202</w:t>
      </w:r>
      <w:r w:rsidR="00BF617E">
        <w:rPr>
          <w:rFonts w:eastAsia="Calibri"/>
          <w:color w:val="000000"/>
          <w:lang w:val="hr-HR"/>
        </w:rPr>
        <w:t>1</w:t>
      </w:r>
    </w:p>
    <w:p w14:paraId="2E184C2A" w14:textId="77777777" w:rsidR="00C0441A" w:rsidRPr="002F028D" w:rsidRDefault="00C0441A" w:rsidP="00350267">
      <w:pPr>
        <w:rPr>
          <w:rFonts w:eastAsia="Calibri"/>
          <w:color w:val="000000"/>
          <w:lang w:val="hr-HR"/>
        </w:rPr>
      </w:pPr>
    </w:p>
    <w:p w14:paraId="752EC357" w14:textId="77777777" w:rsidR="00C0441A" w:rsidRPr="002F028D" w:rsidRDefault="00C0441A" w:rsidP="00C0441A">
      <w:pPr>
        <w:pStyle w:val="Heading1"/>
        <w:numPr>
          <w:ilvl w:val="0"/>
          <w:numId w:val="0"/>
        </w:numPr>
        <w:tabs>
          <w:tab w:val="clear" w:pos="532"/>
        </w:tabs>
        <w:spacing w:after="0"/>
        <w:jc w:val="center"/>
        <w:rPr>
          <w:sz w:val="40"/>
          <w:szCs w:val="40"/>
          <w:lang w:val="hr-HR"/>
        </w:rPr>
      </w:pPr>
      <w:r w:rsidRPr="002F028D">
        <w:rPr>
          <w:sz w:val="40"/>
          <w:szCs w:val="40"/>
        </w:rPr>
        <w:t>PONUD</w:t>
      </w:r>
      <w:r w:rsidRPr="002F028D">
        <w:rPr>
          <w:sz w:val="40"/>
          <w:szCs w:val="40"/>
          <w:lang w:val="hr-HR"/>
        </w:rPr>
        <w:t>A BROJ____________</w:t>
      </w:r>
    </w:p>
    <w:p w14:paraId="1E08E9E0" w14:textId="77777777" w:rsidR="00C0441A" w:rsidRPr="002F028D" w:rsidRDefault="00C0441A" w:rsidP="00C0441A">
      <w:pPr>
        <w:pStyle w:val="ListParagraph"/>
        <w:numPr>
          <w:ilvl w:val="0"/>
          <w:numId w:val="2"/>
        </w:numPr>
        <w:rPr>
          <w:rFonts w:eastAsia="Calibri"/>
          <w:b/>
          <w:bCs/>
          <w:color w:val="000000"/>
          <w:lang w:val="hr-HR"/>
        </w:rPr>
      </w:pPr>
      <w:r w:rsidRPr="002F028D">
        <w:rPr>
          <w:rFonts w:eastAsia="Calibri"/>
          <w:b/>
          <w:bCs/>
          <w:color w:val="000000"/>
          <w:lang w:val="hr-HR"/>
        </w:rPr>
        <w:t>Ponuditelj</w:t>
      </w:r>
    </w:p>
    <w:p w14:paraId="57010739" w14:textId="77777777" w:rsidR="00C0441A" w:rsidRPr="002F028D" w:rsidRDefault="00C0441A" w:rsidP="00350267">
      <w:pPr>
        <w:rPr>
          <w:rFonts w:eastAsia="Calibri"/>
          <w:color w:val="000000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0"/>
        <w:gridCol w:w="4786"/>
      </w:tblGrid>
      <w:tr w:rsidR="00894A61" w:rsidRPr="00D4404B" w14:paraId="44B3B852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EEF2C" w14:textId="77777777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Zajednica ponuditelja (DA/NE)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AA402D" w14:textId="77777777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bookmarkStart w:id="1" w:name="Padajuće1"/>
          </w:p>
        </w:tc>
        <w:bookmarkEnd w:id="1"/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CEC58" w14:textId="16523720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r w:rsidRPr="002F028D">
              <w:rPr>
                <w:sz w:val="18"/>
                <w:szCs w:val="22"/>
                <w:lang w:val="hr-HR"/>
              </w:rPr>
              <w:t xml:space="preserve">Za odgovor "DA" Ponuditelj je obvezan popuniti </w:t>
            </w:r>
            <w:r w:rsidR="007519E1">
              <w:rPr>
                <w:sz w:val="18"/>
                <w:szCs w:val="22"/>
                <w:lang w:val="hr-HR"/>
              </w:rPr>
              <w:t>T</w:t>
            </w:r>
            <w:r w:rsidRPr="002F028D">
              <w:rPr>
                <w:sz w:val="18"/>
                <w:szCs w:val="22"/>
                <w:lang w:val="hr-HR"/>
              </w:rPr>
              <w:t>ablicu 1</w:t>
            </w:r>
            <w:r w:rsidR="007519E1">
              <w:rPr>
                <w:sz w:val="18"/>
                <w:szCs w:val="22"/>
                <w:lang w:val="hr-HR"/>
              </w:rPr>
              <w:t>_</w:t>
            </w:r>
            <w:r w:rsidRPr="002F028D">
              <w:rPr>
                <w:sz w:val="18"/>
                <w:szCs w:val="22"/>
                <w:lang w:val="hr-HR"/>
              </w:rPr>
              <w:t xml:space="preserve"> </w:t>
            </w:r>
            <w:r w:rsidRPr="002F028D">
              <w:rPr>
                <w:i/>
                <w:iCs/>
                <w:sz w:val="18"/>
                <w:szCs w:val="22"/>
                <w:lang w:val="hr-HR"/>
              </w:rPr>
              <w:t>Podaci o zajednici ponuditelja</w:t>
            </w:r>
          </w:p>
        </w:tc>
      </w:tr>
      <w:tr w:rsidR="00C0441A" w:rsidRPr="00D4404B" w14:paraId="6BF7A746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2FF26" w14:textId="6B197F32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 xml:space="preserve">Ponuditelj dio Ugovora namjerava dati u podugovor jednom ili više </w:t>
            </w:r>
            <w:proofErr w:type="spellStart"/>
            <w:r w:rsidR="007519E1" w:rsidRPr="007519E1">
              <w:rPr>
                <w:sz w:val="22"/>
                <w:szCs w:val="22"/>
                <w:lang w:val="hr-HR"/>
              </w:rPr>
              <w:t>podugovaratelja</w:t>
            </w:r>
            <w:proofErr w:type="spellEnd"/>
            <w:r w:rsidRPr="002F028D">
              <w:rPr>
                <w:sz w:val="22"/>
                <w:szCs w:val="22"/>
                <w:lang w:val="hr-HR"/>
              </w:rPr>
              <w:t xml:space="preserve"> (DA/NE)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F33B16" w14:textId="77777777" w:rsidR="00C0441A" w:rsidRPr="002F028D" w:rsidRDefault="00C0441A" w:rsidP="00753E14">
            <w:pPr>
              <w:spacing w:line="240" w:lineRule="auto"/>
              <w:rPr>
                <w:lang w:val="hr-HR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E6C26" w14:textId="2214BE01" w:rsidR="00C0441A" w:rsidRPr="002F028D" w:rsidRDefault="00C0441A" w:rsidP="00753E14">
            <w:pPr>
              <w:spacing w:line="240" w:lineRule="auto"/>
              <w:rPr>
                <w:lang w:val="hr-HR"/>
              </w:rPr>
            </w:pPr>
            <w:r w:rsidRPr="002F028D">
              <w:rPr>
                <w:sz w:val="18"/>
                <w:szCs w:val="22"/>
                <w:lang w:val="hr-HR"/>
              </w:rPr>
              <w:t xml:space="preserve">Za odgovor "DA" Ponuditelj je obvezan popuniti </w:t>
            </w:r>
            <w:r w:rsidR="007519E1">
              <w:rPr>
                <w:sz w:val="18"/>
                <w:szCs w:val="22"/>
                <w:lang w:val="hr-HR"/>
              </w:rPr>
              <w:t>T</w:t>
            </w:r>
            <w:r w:rsidRPr="002F028D">
              <w:rPr>
                <w:sz w:val="18"/>
                <w:szCs w:val="22"/>
                <w:lang w:val="hr-HR"/>
              </w:rPr>
              <w:t>ablicu 2</w:t>
            </w:r>
            <w:r w:rsidR="007519E1">
              <w:rPr>
                <w:sz w:val="18"/>
                <w:szCs w:val="22"/>
                <w:lang w:val="hr-HR"/>
              </w:rPr>
              <w:t>_</w:t>
            </w:r>
            <w:r w:rsidRPr="002F028D">
              <w:rPr>
                <w:sz w:val="18"/>
                <w:szCs w:val="22"/>
                <w:lang w:val="hr-HR"/>
              </w:rPr>
              <w:t xml:space="preserve"> </w:t>
            </w:r>
            <w:r w:rsidRPr="002F028D">
              <w:rPr>
                <w:i/>
                <w:iCs/>
                <w:sz w:val="18"/>
                <w:szCs w:val="22"/>
                <w:lang w:val="hr-HR"/>
              </w:rPr>
              <w:t xml:space="preserve">Podaci o </w:t>
            </w:r>
            <w:proofErr w:type="spellStart"/>
            <w:r w:rsidR="007519E1" w:rsidRPr="002F028D">
              <w:rPr>
                <w:i/>
                <w:iCs/>
                <w:sz w:val="18"/>
                <w:szCs w:val="22"/>
                <w:lang w:val="hr-HR"/>
              </w:rPr>
              <w:t>podugovarateljima</w:t>
            </w:r>
            <w:proofErr w:type="spellEnd"/>
          </w:p>
        </w:tc>
      </w:tr>
      <w:tr w:rsidR="00C0441A" w:rsidRPr="00D4404B" w14:paraId="3E3A71F8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6D90E7C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00D6DCF" w14:textId="77777777" w:rsidR="00C0441A" w:rsidRPr="002F028D" w:rsidRDefault="00C0441A" w:rsidP="00753E14">
            <w:pPr>
              <w:spacing w:before="120" w:line="240" w:lineRule="auto"/>
              <w:rPr>
                <w:b/>
                <w:lang w:val="hr-HR"/>
              </w:rPr>
            </w:pPr>
          </w:p>
        </w:tc>
      </w:tr>
      <w:tr w:rsidR="00C0441A" w:rsidRPr="00D4404B" w14:paraId="18320360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33313C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98AAD95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24B214B7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1B82FF9" w14:textId="77777777" w:rsidR="00C0441A" w:rsidRPr="002F028D" w:rsidRDefault="00C0441A" w:rsidP="00753E14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OIB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542D8" w14:textId="77777777" w:rsidR="00C0441A" w:rsidRPr="002F028D" w:rsidRDefault="00C0441A" w:rsidP="00753E14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59532F0D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ED16574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IBAN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2DFD1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3820A4F3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740DB7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E2F5019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0E804D77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764DE42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38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AF7DF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07937F2F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B2894D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lastRenderedPageBreak/>
              <w:t>Adresa za dostavu pošte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EE1CD73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04BEAEB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082EFB6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A32F773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F0C89A4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B8001D4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8D2EE4C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7910C3B3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F091C9D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Fax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B9B8A2D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D650829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330A4B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C2AB4C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</w:tbl>
    <w:p w14:paraId="4FD51ED5" w14:textId="0CBA7832" w:rsidR="00535286" w:rsidRDefault="00535286" w:rsidP="00535286">
      <w:pPr>
        <w:pStyle w:val="ListParagraph"/>
        <w:rPr>
          <w:b/>
          <w:bCs/>
        </w:rPr>
      </w:pPr>
    </w:p>
    <w:p w14:paraId="68A1C61E" w14:textId="77777777" w:rsidR="007119D2" w:rsidRPr="002F028D" w:rsidRDefault="007119D2" w:rsidP="00535286">
      <w:pPr>
        <w:pStyle w:val="ListParagraph"/>
        <w:rPr>
          <w:b/>
          <w:bCs/>
        </w:rPr>
      </w:pPr>
    </w:p>
    <w:p w14:paraId="47F6E1A3" w14:textId="43D4A545" w:rsidR="00C0441A" w:rsidRPr="002F028D" w:rsidRDefault="00C0441A" w:rsidP="00C0441A">
      <w:pPr>
        <w:pStyle w:val="ListParagraph"/>
        <w:numPr>
          <w:ilvl w:val="0"/>
          <w:numId w:val="2"/>
        </w:numPr>
        <w:rPr>
          <w:b/>
          <w:bCs/>
        </w:rPr>
      </w:pPr>
      <w:proofErr w:type="spellStart"/>
      <w:r w:rsidRPr="002F028D">
        <w:rPr>
          <w:b/>
          <w:bCs/>
        </w:rPr>
        <w:t>Podaci</w:t>
      </w:r>
      <w:proofErr w:type="spellEnd"/>
      <w:r w:rsidRPr="002F028D">
        <w:rPr>
          <w:b/>
          <w:bCs/>
        </w:rPr>
        <w:t xml:space="preserve"> o </w:t>
      </w:r>
      <w:proofErr w:type="spellStart"/>
      <w:r w:rsidRPr="002F028D">
        <w:rPr>
          <w:b/>
          <w:bCs/>
        </w:rPr>
        <w:t>ponudi</w:t>
      </w:r>
      <w:proofErr w:type="spell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6"/>
        <w:gridCol w:w="4833"/>
      </w:tblGrid>
      <w:tr w:rsidR="00894A61" w:rsidRPr="00D4404B" w14:paraId="4B52CB20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2D0051C7" w14:textId="7BD27D64" w:rsidR="00894A61" w:rsidRPr="002F028D" w:rsidRDefault="00894A61" w:rsidP="00753E14">
            <w:pPr>
              <w:spacing w:before="120" w:line="240" w:lineRule="auto"/>
              <w:rPr>
                <w:sz w:val="22"/>
                <w:szCs w:val="22"/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Rok valjanosti Ponude</w:t>
            </w:r>
          </w:p>
        </w:tc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004DFF96" w14:textId="1EAFBCDF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4C91461A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4A831D17" w14:textId="5DCA8DEC" w:rsidR="00894A61" w:rsidRPr="002F028D" w:rsidRDefault="00894A61" w:rsidP="00753E14">
            <w:pPr>
              <w:spacing w:before="120" w:line="240" w:lineRule="auto"/>
              <w:rPr>
                <w:sz w:val="22"/>
                <w:szCs w:val="22"/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Cijena (bez PDV-a) u HRK</w:t>
            </w:r>
          </w:p>
        </w:tc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22FFDB6A" w14:textId="6F2ED727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375E4E38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7C3B300E" w14:textId="289928D2" w:rsidR="00894A61" w:rsidRPr="002F028D" w:rsidRDefault="00894A61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Iznos PDV-a u HRK</w:t>
            </w:r>
          </w:p>
        </w:tc>
        <w:tc>
          <w:tcPr>
            <w:tcW w:w="4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F7669" w14:textId="072EEDB5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20187954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37EB9D66" w14:textId="092598B6" w:rsidR="00894A61" w:rsidRPr="002F028D" w:rsidRDefault="00894A61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Ukupna cijena (s PDV-om) u HRK</w:t>
            </w:r>
          </w:p>
        </w:tc>
        <w:tc>
          <w:tcPr>
            <w:tcW w:w="4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0230D6" w14:textId="7DC76411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jc w:val="both"/>
              <w:rPr>
                <w:b/>
                <w:lang w:val="hr-HR"/>
              </w:rPr>
            </w:pPr>
          </w:p>
        </w:tc>
      </w:tr>
    </w:tbl>
    <w:p w14:paraId="0F01D61B" w14:textId="54182F99" w:rsidR="00C0441A" w:rsidRPr="00D4404B" w:rsidRDefault="00C0441A" w:rsidP="00350267"/>
    <w:p w14:paraId="36DFC554" w14:textId="41A20B78" w:rsidR="00535286" w:rsidRPr="00D4404B" w:rsidRDefault="00535286" w:rsidP="00350267"/>
    <w:p w14:paraId="20C0B7DB" w14:textId="7B3DF9A1" w:rsidR="00862F7F" w:rsidRPr="00D4404B" w:rsidRDefault="00862F7F" w:rsidP="00862F7F">
      <w:pPr>
        <w:pStyle w:val="Caption"/>
        <w:keepNext/>
      </w:pPr>
      <w:proofErr w:type="spellStart"/>
      <w:r w:rsidRPr="002F028D">
        <w:rPr>
          <w:color w:val="2F5496" w:themeColor="accent1" w:themeShade="BF"/>
        </w:rPr>
        <w:t>Tab</w:t>
      </w:r>
      <w:r w:rsidR="003D4DB0" w:rsidRPr="002F028D">
        <w:rPr>
          <w:color w:val="2F5496" w:themeColor="accent1" w:themeShade="BF"/>
        </w:rPr>
        <w:t>lica</w:t>
      </w:r>
      <w:proofErr w:type="spellEnd"/>
      <w:r w:rsidRPr="002F028D">
        <w:rPr>
          <w:color w:val="2F5496" w:themeColor="accent1" w:themeShade="BF"/>
        </w:rPr>
        <w:t xml:space="preserve"> </w:t>
      </w:r>
      <w:r w:rsidRPr="002F028D">
        <w:rPr>
          <w:color w:val="2F5496" w:themeColor="accent1" w:themeShade="BF"/>
        </w:rPr>
        <w:fldChar w:fldCharType="begin"/>
      </w:r>
      <w:r w:rsidRPr="002F028D">
        <w:rPr>
          <w:color w:val="2F5496" w:themeColor="accent1" w:themeShade="BF"/>
        </w:rPr>
        <w:instrText xml:space="preserve"> SEQ Table \* ARABIC </w:instrText>
      </w:r>
      <w:r w:rsidRPr="002F028D">
        <w:rPr>
          <w:color w:val="2F5496" w:themeColor="accent1" w:themeShade="BF"/>
        </w:rPr>
        <w:fldChar w:fldCharType="separate"/>
      </w:r>
      <w:r w:rsidR="00894A61" w:rsidRPr="002F028D">
        <w:rPr>
          <w:noProof/>
          <w:color w:val="2F5496" w:themeColor="accent1" w:themeShade="BF"/>
        </w:rPr>
        <w:t>1</w:t>
      </w:r>
      <w:r w:rsidRPr="002F028D">
        <w:rPr>
          <w:color w:val="2F5496" w:themeColor="accent1" w:themeShade="BF"/>
        </w:rPr>
        <w:fldChar w:fldCharType="end"/>
      </w:r>
      <w:r w:rsidR="00AB68A7">
        <w:rPr>
          <w:color w:val="2F5496" w:themeColor="accent1" w:themeShade="BF"/>
        </w:rPr>
        <w:t>_</w:t>
      </w:r>
      <w:r w:rsidR="00535286" w:rsidRPr="002F028D">
        <w:rPr>
          <w:color w:val="2F5496" w:themeColor="accent1" w:themeShade="BF"/>
        </w:rPr>
        <w:t xml:space="preserve"> </w:t>
      </w:r>
      <w:proofErr w:type="spellStart"/>
      <w:r w:rsidRPr="002F028D">
        <w:rPr>
          <w:color w:val="2F5496" w:themeColor="accent1" w:themeShade="BF"/>
        </w:rPr>
        <w:t>Podaci</w:t>
      </w:r>
      <w:proofErr w:type="spellEnd"/>
      <w:r w:rsidRPr="002F028D">
        <w:rPr>
          <w:color w:val="2F5496" w:themeColor="accent1" w:themeShade="BF"/>
        </w:rPr>
        <w:t xml:space="preserve"> o </w:t>
      </w:r>
      <w:proofErr w:type="spellStart"/>
      <w:r w:rsidRPr="002F028D">
        <w:rPr>
          <w:color w:val="2F5496" w:themeColor="accent1" w:themeShade="BF"/>
        </w:rPr>
        <w:t>zajednici</w:t>
      </w:r>
      <w:proofErr w:type="spellEnd"/>
      <w:r w:rsidRPr="002F028D">
        <w:rPr>
          <w:color w:val="2F5496" w:themeColor="accent1" w:themeShade="BF"/>
        </w:rPr>
        <w:t xml:space="preserve"> </w:t>
      </w:r>
      <w:proofErr w:type="spellStart"/>
      <w:r w:rsidRPr="002F028D">
        <w:rPr>
          <w:color w:val="2F5496" w:themeColor="accent1" w:themeShade="BF"/>
        </w:rPr>
        <w:t>ponuditelja</w:t>
      </w:r>
      <w:proofErr w:type="spellEnd"/>
    </w:p>
    <w:tbl>
      <w:tblPr>
        <w:tblW w:w="51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3676"/>
        <w:gridCol w:w="1845"/>
        <w:gridCol w:w="2462"/>
        <w:gridCol w:w="3892"/>
      </w:tblGrid>
      <w:tr w:rsidR="0018495A" w:rsidRPr="00D4404B" w14:paraId="49F289CD" w14:textId="77777777" w:rsidTr="007071E9">
        <w:trPr>
          <w:trHeight w:hRule="exact" w:val="930"/>
          <w:jc w:val="center"/>
        </w:trPr>
        <w:tc>
          <w:tcPr>
            <w:tcW w:w="862" w:type="pct"/>
            <w:shd w:val="clear" w:color="auto" w:fill="auto"/>
            <w:vAlign w:val="center"/>
          </w:tcPr>
          <w:p w14:paraId="52974EE1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Naziv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člana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zajednice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ponuditelja</w:t>
            </w:r>
            <w:proofErr w:type="spellEnd"/>
          </w:p>
        </w:tc>
        <w:tc>
          <w:tcPr>
            <w:tcW w:w="1281" w:type="pct"/>
            <w:shd w:val="clear" w:color="auto" w:fill="auto"/>
            <w:vAlign w:val="center"/>
          </w:tcPr>
          <w:p w14:paraId="11B9F6DE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Sjedište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(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adresa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>)</w:t>
            </w:r>
          </w:p>
        </w:tc>
        <w:tc>
          <w:tcPr>
            <w:tcW w:w="643" w:type="pct"/>
            <w:vAlign w:val="center"/>
          </w:tcPr>
          <w:p w14:paraId="2640500F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OIB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0C4C05C7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Ime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prezime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ovlaštene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osobe za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zastupanje</w:t>
            </w:r>
            <w:proofErr w:type="spellEnd"/>
          </w:p>
        </w:tc>
        <w:tc>
          <w:tcPr>
            <w:tcW w:w="1356" w:type="pct"/>
            <w:vAlign w:val="center"/>
          </w:tcPr>
          <w:p w14:paraId="5B864ADB" w14:textId="77777777" w:rsidR="00862F7F" w:rsidRPr="002F028D" w:rsidRDefault="00862F7F" w:rsidP="00753E14">
            <w:pPr>
              <w:spacing w:before="10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Dio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ugovora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koji se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odnosi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člana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zajednice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ponuditelja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(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navesti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stavke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troškovnika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>)</w:t>
            </w:r>
          </w:p>
        </w:tc>
      </w:tr>
      <w:tr w:rsidR="0018495A" w:rsidRPr="00D4404B" w14:paraId="24CBFFFF" w14:textId="77777777" w:rsidTr="007071E9">
        <w:trPr>
          <w:trHeight w:val="534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789D59EE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47900535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7B24A4EE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47D84721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4F2DA2D1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  <w:tr w:rsidR="0018495A" w:rsidRPr="00D4404B" w14:paraId="32050C7F" w14:textId="77777777" w:rsidTr="007071E9">
        <w:trPr>
          <w:trHeight w:val="519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4128ABD5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5054EE2F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654258D0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3D56184D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2AEF1BA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  <w:tr w:rsidR="00862F7F" w:rsidRPr="00D4404B" w14:paraId="78AFF419" w14:textId="77777777" w:rsidTr="007071E9">
        <w:trPr>
          <w:trHeight w:val="519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4F5AFFB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711163E6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43326CE2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0087FD89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7C1625A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</w:tbl>
    <w:p w14:paraId="1B59C284" w14:textId="5D87FE92" w:rsidR="00E03295" w:rsidRPr="00D4404B" w:rsidRDefault="00E03295" w:rsidP="00350267"/>
    <w:p w14:paraId="16C80868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 xml:space="preserve">Kao </w:t>
      </w:r>
      <w:proofErr w:type="spellStart"/>
      <w:r w:rsidRPr="002F028D">
        <w:rPr>
          <w:sz w:val="22"/>
          <w:szCs w:val="22"/>
        </w:rPr>
        <w:t>članovi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Zajednice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ponuditelja</w:t>
      </w:r>
      <w:proofErr w:type="spellEnd"/>
      <w:r w:rsidRPr="002F028D">
        <w:rPr>
          <w:sz w:val="22"/>
          <w:szCs w:val="22"/>
        </w:rPr>
        <w:t xml:space="preserve"> za </w:t>
      </w:r>
      <w:proofErr w:type="spellStart"/>
      <w:r w:rsidRPr="002F028D">
        <w:rPr>
          <w:sz w:val="22"/>
          <w:szCs w:val="22"/>
        </w:rPr>
        <w:t>potpis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ovjeru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zajedničke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ponude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ovjeru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ugovora</w:t>
      </w:r>
      <w:proofErr w:type="spellEnd"/>
      <w:r w:rsidRPr="002F028D">
        <w:rPr>
          <w:sz w:val="22"/>
          <w:szCs w:val="22"/>
        </w:rPr>
        <w:t xml:space="preserve"> o </w:t>
      </w:r>
      <w:proofErr w:type="spellStart"/>
      <w:r w:rsidRPr="002F028D">
        <w:rPr>
          <w:sz w:val="22"/>
          <w:szCs w:val="22"/>
        </w:rPr>
        <w:t>nabavi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ovlašćujemo</w:t>
      </w:r>
      <w:proofErr w:type="spellEnd"/>
      <w:r w:rsidRPr="002F028D">
        <w:rPr>
          <w:sz w:val="22"/>
          <w:szCs w:val="22"/>
        </w:rPr>
        <w:t>:</w:t>
      </w:r>
    </w:p>
    <w:p w14:paraId="57850A4A" w14:textId="1A2907EF" w:rsidR="0018495A" w:rsidRPr="00D4404B" w:rsidRDefault="0018495A" w:rsidP="0018495A"/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18495A" w:rsidRPr="00D4404B" w14:paraId="2D3F3B7B" w14:textId="77777777" w:rsidTr="00753E14">
        <w:tc>
          <w:tcPr>
            <w:tcW w:w="4077" w:type="dxa"/>
            <w:shd w:val="clear" w:color="auto" w:fill="auto"/>
          </w:tcPr>
          <w:p w14:paraId="25E8A18F" w14:textId="77777777" w:rsidR="0018495A" w:rsidRPr="002F028D" w:rsidRDefault="0018495A" w:rsidP="00753E14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line="24" w:lineRule="atLeast"/>
              <w:rPr>
                <w:sz w:val="22"/>
                <w:szCs w:val="22"/>
              </w:rPr>
            </w:pPr>
            <w:proofErr w:type="spellStart"/>
            <w:r w:rsidRPr="002F028D">
              <w:rPr>
                <w:sz w:val="22"/>
                <w:szCs w:val="22"/>
              </w:rPr>
              <w:lastRenderedPageBreak/>
              <w:t>Naziv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nositelja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zajedničke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ponude</w:t>
            </w:r>
            <w:proofErr w:type="spellEnd"/>
            <w:r w:rsidRPr="002F028D">
              <w:rPr>
                <w:sz w:val="22"/>
                <w:szCs w:val="22"/>
              </w:rPr>
              <w:t xml:space="preserve">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8ABB45" w14:textId="77777777" w:rsidR="0018495A" w:rsidRPr="002F028D" w:rsidRDefault="0018495A" w:rsidP="00753E14">
            <w:pPr>
              <w:spacing w:line="240" w:lineRule="auto"/>
              <w:rPr>
                <w:b/>
                <w:sz w:val="22"/>
                <w:szCs w:val="22"/>
                <w:lang w:eastAsia="hr-HR"/>
              </w:rPr>
            </w:pPr>
          </w:p>
        </w:tc>
      </w:tr>
      <w:tr w:rsidR="0018495A" w:rsidRPr="00D4404B" w14:paraId="734165D2" w14:textId="77777777" w:rsidTr="00753E14">
        <w:tc>
          <w:tcPr>
            <w:tcW w:w="4077" w:type="dxa"/>
            <w:shd w:val="clear" w:color="auto" w:fill="auto"/>
          </w:tcPr>
          <w:p w14:paraId="6DD9A95C" w14:textId="77777777" w:rsidR="0018495A" w:rsidRPr="002F028D" w:rsidRDefault="0018495A" w:rsidP="00753E14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line="24" w:lineRule="atLeast"/>
              <w:rPr>
                <w:sz w:val="22"/>
                <w:szCs w:val="22"/>
              </w:rPr>
            </w:pPr>
            <w:r w:rsidRPr="002F028D">
              <w:rPr>
                <w:sz w:val="22"/>
                <w:szCs w:val="22"/>
              </w:rPr>
              <w:t xml:space="preserve">Ime </w:t>
            </w:r>
            <w:proofErr w:type="spellStart"/>
            <w:r w:rsidRPr="002F028D">
              <w:rPr>
                <w:sz w:val="22"/>
                <w:szCs w:val="22"/>
              </w:rPr>
              <w:t>i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prezime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ovlaštene</w:t>
            </w:r>
            <w:proofErr w:type="spellEnd"/>
            <w:r w:rsidRPr="002F028D">
              <w:rPr>
                <w:sz w:val="22"/>
                <w:szCs w:val="22"/>
              </w:rPr>
              <w:t xml:space="preserve"> osobe</w:t>
            </w:r>
            <w:r w:rsidRPr="002F028D">
              <w:rPr>
                <w:sz w:val="22"/>
                <w:szCs w:val="22"/>
              </w:rPr>
              <w:br/>
              <w:t xml:space="preserve">za </w:t>
            </w:r>
            <w:proofErr w:type="spellStart"/>
            <w:r w:rsidRPr="002F028D">
              <w:rPr>
                <w:sz w:val="22"/>
                <w:szCs w:val="22"/>
              </w:rPr>
              <w:t>potpis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zajedničke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ponude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i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ugovora</w:t>
            </w:r>
            <w:proofErr w:type="spellEnd"/>
            <w:r w:rsidRPr="002F028D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4319CB" w14:textId="77777777" w:rsidR="0018495A" w:rsidRPr="002F028D" w:rsidRDefault="0018495A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</w:tbl>
    <w:p w14:paraId="044289FC" w14:textId="11ADCA95" w:rsidR="00795664" w:rsidRPr="00D4404B" w:rsidRDefault="00795664" w:rsidP="00795664"/>
    <w:p w14:paraId="07B44445" w14:textId="77777777" w:rsidR="00795664" w:rsidRPr="002F028D" w:rsidRDefault="00795664" w:rsidP="00795664">
      <w:pPr>
        <w:rPr>
          <w:b/>
          <w:bCs/>
          <w:sz w:val="22"/>
          <w:szCs w:val="22"/>
        </w:rPr>
      </w:pPr>
      <w:proofErr w:type="spellStart"/>
      <w:r w:rsidRPr="002F028D">
        <w:rPr>
          <w:b/>
          <w:bCs/>
          <w:sz w:val="22"/>
          <w:szCs w:val="22"/>
        </w:rPr>
        <w:t>Član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zajednice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ponuditelja</w:t>
      </w:r>
      <w:proofErr w:type="spellEnd"/>
      <w:r w:rsidRPr="002F028D">
        <w:rPr>
          <w:b/>
          <w:bCs/>
          <w:sz w:val="22"/>
          <w:szCs w:val="22"/>
        </w:rPr>
        <w:t xml:space="preserve"> 1:</w:t>
      </w:r>
    </w:p>
    <w:p w14:paraId="29ABB5A1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 xml:space="preserve">Ime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prezime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osobe: </w:t>
      </w:r>
      <w:r w:rsidRPr="002F028D">
        <w:rPr>
          <w:sz w:val="22"/>
          <w:szCs w:val="22"/>
        </w:rPr>
        <w:tab/>
        <w:t>_______________________________________________</w:t>
      </w:r>
    </w:p>
    <w:p w14:paraId="3B639B8F" w14:textId="33296A43" w:rsidR="00795664" w:rsidRDefault="00795664" w:rsidP="00795664">
      <w:pPr>
        <w:rPr>
          <w:sz w:val="22"/>
          <w:szCs w:val="22"/>
        </w:rPr>
      </w:pPr>
      <w:proofErr w:type="spellStart"/>
      <w:r w:rsidRPr="002F028D">
        <w:rPr>
          <w:sz w:val="22"/>
          <w:szCs w:val="22"/>
        </w:rPr>
        <w:t>Potpis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</w:t>
      </w:r>
      <w:proofErr w:type="gramStart"/>
      <w:r w:rsidRPr="002F028D">
        <w:rPr>
          <w:sz w:val="22"/>
          <w:szCs w:val="22"/>
        </w:rPr>
        <w:t>osobe :</w:t>
      </w:r>
      <w:proofErr w:type="gramEnd"/>
      <w:r w:rsidRPr="002F028D">
        <w:rPr>
          <w:sz w:val="22"/>
          <w:szCs w:val="22"/>
        </w:rPr>
        <w:tab/>
        <w:t>__________________________________________</w:t>
      </w:r>
      <w:r w:rsidRPr="002F028D">
        <w:rPr>
          <w:sz w:val="22"/>
          <w:szCs w:val="22"/>
        </w:rPr>
        <w:tab/>
        <w:t>M.P.</w:t>
      </w:r>
    </w:p>
    <w:p w14:paraId="56DE53E5" w14:textId="77777777" w:rsidR="00A523D1" w:rsidRPr="002F028D" w:rsidRDefault="00A523D1" w:rsidP="00795664">
      <w:pPr>
        <w:rPr>
          <w:sz w:val="22"/>
          <w:szCs w:val="22"/>
        </w:rPr>
      </w:pPr>
    </w:p>
    <w:p w14:paraId="77538E05" w14:textId="77777777" w:rsidR="00795664" w:rsidRPr="002F028D" w:rsidRDefault="00795664" w:rsidP="00795664">
      <w:pPr>
        <w:rPr>
          <w:b/>
          <w:bCs/>
          <w:sz w:val="22"/>
          <w:szCs w:val="22"/>
        </w:rPr>
      </w:pPr>
      <w:proofErr w:type="spellStart"/>
      <w:r w:rsidRPr="002F028D">
        <w:rPr>
          <w:b/>
          <w:bCs/>
          <w:sz w:val="22"/>
          <w:szCs w:val="22"/>
        </w:rPr>
        <w:t>Član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zajednice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ponuditelja</w:t>
      </w:r>
      <w:proofErr w:type="spellEnd"/>
      <w:r w:rsidRPr="002F028D">
        <w:rPr>
          <w:b/>
          <w:bCs/>
          <w:sz w:val="22"/>
          <w:szCs w:val="22"/>
        </w:rPr>
        <w:t xml:space="preserve"> 2:</w:t>
      </w:r>
    </w:p>
    <w:p w14:paraId="5B7C442F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 xml:space="preserve">Ime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prezime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osobe: </w:t>
      </w:r>
      <w:r w:rsidRPr="002F028D">
        <w:rPr>
          <w:sz w:val="22"/>
          <w:szCs w:val="22"/>
        </w:rPr>
        <w:tab/>
        <w:t>_______________________________________________</w:t>
      </w:r>
    </w:p>
    <w:p w14:paraId="4950AE58" w14:textId="77777777" w:rsidR="00795664" w:rsidRPr="002F028D" w:rsidRDefault="00795664" w:rsidP="00795664">
      <w:pPr>
        <w:rPr>
          <w:sz w:val="22"/>
          <w:szCs w:val="22"/>
        </w:rPr>
      </w:pPr>
      <w:proofErr w:type="spellStart"/>
      <w:r w:rsidRPr="002F028D">
        <w:rPr>
          <w:sz w:val="22"/>
          <w:szCs w:val="22"/>
        </w:rPr>
        <w:t>Potpis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</w:t>
      </w:r>
      <w:proofErr w:type="gramStart"/>
      <w:r w:rsidRPr="002F028D">
        <w:rPr>
          <w:sz w:val="22"/>
          <w:szCs w:val="22"/>
        </w:rPr>
        <w:t>osobe :</w:t>
      </w:r>
      <w:proofErr w:type="gramEnd"/>
      <w:r w:rsidRPr="002F028D">
        <w:rPr>
          <w:sz w:val="22"/>
          <w:szCs w:val="22"/>
        </w:rPr>
        <w:tab/>
        <w:t>__________________________________________      M.P.</w:t>
      </w:r>
    </w:p>
    <w:p w14:paraId="29FCF12F" w14:textId="77777777" w:rsidR="002C5AA3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ab/>
      </w:r>
    </w:p>
    <w:p w14:paraId="580E1422" w14:textId="77777777" w:rsidR="002C5AA3" w:rsidRPr="002F028D" w:rsidRDefault="002C5AA3" w:rsidP="002C5AA3">
      <w:pPr>
        <w:rPr>
          <w:sz w:val="22"/>
          <w:szCs w:val="22"/>
        </w:rPr>
      </w:pPr>
      <w:r w:rsidRPr="002F028D">
        <w:rPr>
          <w:sz w:val="22"/>
          <w:szCs w:val="22"/>
        </w:rPr>
        <w:t>(</w:t>
      </w:r>
      <w:proofErr w:type="spellStart"/>
      <w:r w:rsidRPr="002F028D">
        <w:rPr>
          <w:i/>
          <w:iCs/>
          <w:sz w:val="22"/>
          <w:szCs w:val="22"/>
        </w:rPr>
        <w:t>Potrebno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ponoviti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ovisno</w:t>
      </w:r>
      <w:proofErr w:type="spellEnd"/>
      <w:r w:rsidRPr="002F028D">
        <w:rPr>
          <w:i/>
          <w:iCs/>
          <w:sz w:val="22"/>
          <w:szCs w:val="22"/>
        </w:rPr>
        <w:t xml:space="preserve"> o </w:t>
      </w:r>
      <w:proofErr w:type="spellStart"/>
      <w:r w:rsidRPr="002F028D">
        <w:rPr>
          <w:i/>
          <w:iCs/>
          <w:sz w:val="22"/>
          <w:szCs w:val="22"/>
        </w:rPr>
        <w:t>broju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članova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zajednice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ponuditelja</w:t>
      </w:r>
      <w:proofErr w:type="spellEnd"/>
      <w:r w:rsidRPr="002F028D">
        <w:rPr>
          <w:sz w:val="22"/>
          <w:szCs w:val="22"/>
        </w:rPr>
        <w:t>)</w:t>
      </w:r>
    </w:p>
    <w:p w14:paraId="6999F1BF" w14:textId="77777777" w:rsidR="002C5AA3" w:rsidRPr="002F028D" w:rsidRDefault="002C5AA3" w:rsidP="00795664">
      <w:pPr>
        <w:rPr>
          <w:color w:val="2F5496" w:themeColor="accent1" w:themeShade="BF"/>
          <w:sz w:val="22"/>
          <w:szCs w:val="22"/>
        </w:rPr>
      </w:pPr>
    </w:p>
    <w:p w14:paraId="378388DE" w14:textId="46FB2C60" w:rsidR="002F6439" w:rsidRPr="002F028D" w:rsidRDefault="002F6439" w:rsidP="002F028D">
      <w:pPr>
        <w:pStyle w:val="Caption"/>
        <w:keepNext/>
        <w:spacing w:after="120"/>
        <w:rPr>
          <w:color w:val="2F5496" w:themeColor="accent1" w:themeShade="BF"/>
        </w:rPr>
      </w:pPr>
      <w:proofErr w:type="spellStart"/>
      <w:r w:rsidRPr="002F028D">
        <w:rPr>
          <w:color w:val="2F5496" w:themeColor="accent1" w:themeShade="BF"/>
        </w:rPr>
        <w:t>Tabl</w:t>
      </w:r>
      <w:r w:rsidR="003004E7" w:rsidRPr="002F028D">
        <w:rPr>
          <w:color w:val="2F5496" w:themeColor="accent1" w:themeShade="BF"/>
        </w:rPr>
        <w:t>ica</w:t>
      </w:r>
      <w:proofErr w:type="spellEnd"/>
      <w:r w:rsidRPr="002F028D">
        <w:rPr>
          <w:color w:val="2F5496" w:themeColor="accent1" w:themeShade="BF"/>
        </w:rPr>
        <w:t xml:space="preserve"> </w:t>
      </w:r>
      <w:r w:rsidRPr="002F028D">
        <w:rPr>
          <w:color w:val="2F5496" w:themeColor="accent1" w:themeShade="BF"/>
        </w:rPr>
        <w:fldChar w:fldCharType="begin"/>
      </w:r>
      <w:r w:rsidRPr="002F028D">
        <w:rPr>
          <w:color w:val="2F5496" w:themeColor="accent1" w:themeShade="BF"/>
        </w:rPr>
        <w:instrText xml:space="preserve"> SEQ Table \* ARABIC </w:instrText>
      </w:r>
      <w:r w:rsidRPr="002F028D">
        <w:rPr>
          <w:color w:val="2F5496" w:themeColor="accent1" w:themeShade="BF"/>
        </w:rPr>
        <w:fldChar w:fldCharType="separate"/>
      </w:r>
      <w:r w:rsidR="00894A61" w:rsidRPr="002F028D">
        <w:rPr>
          <w:noProof/>
          <w:color w:val="2F5496" w:themeColor="accent1" w:themeShade="BF"/>
        </w:rPr>
        <w:t>2</w:t>
      </w:r>
      <w:r w:rsidRPr="002F028D">
        <w:rPr>
          <w:color w:val="2F5496" w:themeColor="accent1" w:themeShade="BF"/>
        </w:rPr>
        <w:fldChar w:fldCharType="end"/>
      </w:r>
      <w:r w:rsidR="008164CA">
        <w:rPr>
          <w:color w:val="2F5496" w:themeColor="accent1" w:themeShade="BF"/>
        </w:rPr>
        <w:t>_</w:t>
      </w:r>
      <w:r w:rsidRPr="002F028D">
        <w:rPr>
          <w:color w:val="2F5496" w:themeColor="accent1" w:themeShade="BF"/>
        </w:rPr>
        <w:t xml:space="preserve"> </w:t>
      </w:r>
      <w:proofErr w:type="spellStart"/>
      <w:r w:rsidRPr="002F028D">
        <w:rPr>
          <w:color w:val="2F5496" w:themeColor="accent1" w:themeShade="BF"/>
        </w:rPr>
        <w:t>Podaci</w:t>
      </w:r>
      <w:proofErr w:type="spellEnd"/>
      <w:r w:rsidRPr="002F028D">
        <w:rPr>
          <w:color w:val="2F5496" w:themeColor="accent1" w:themeShade="BF"/>
        </w:rPr>
        <w:t xml:space="preserve"> o </w:t>
      </w:r>
      <w:proofErr w:type="spellStart"/>
      <w:r w:rsidRPr="002F028D">
        <w:rPr>
          <w:color w:val="2F5496" w:themeColor="accent1" w:themeShade="BF"/>
        </w:rPr>
        <w:t>pod</w:t>
      </w:r>
      <w:r w:rsidR="004B3B05">
        <w:rPr>
          <w:color w:val="2F5496" w:themeColor="accent1" w:themeShade="BF"/>
        </w:rPr>
        <w:t>ugovarateljima</w:t>
      </w:r>
      <w:proofErr w:type="spellEnd"/>
    </w:p>
    <w:tbl>
      <w:tblPr>
        <w:tblW w:w="14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14"/>
        <w:gridCol w:w="2722"/>
        <w:gridCol w:w="1418"/>
        <w:gridCol w:w="1559"/>
        <w:gridCol w:w="2551"/>
        <w:gridCol w:w="1756"/>
        <w:gridCol w:w="1862"/>
      </w:tblGrid>
      <w:tr w:rsidR="002F6439" w:rsidRPr="00D4404B" w14:paraId="76BFA39D" w14:textId="77777777" w:rsidTr="00753E14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AA61BF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Rbr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74D181" w14:textId="2CE22B01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Naziv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pod</w:t>
            </w:r>
            <w:r w:rsidR="004B3B05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ugovaratelja</w:t>
            </w:r>
            <w:proofErr w:type="spellEnd"/>
          </w:p>
        </w:tc>
        <w:tc>
          <w:tcPr>
            <w:tcW w:w="2722" w:type="dxa"/>
            <w:shd w:val="clear" w:color="auto" w:fill="auto"/>
            <w:vAlign w:val="center"/>
          </w:tcPr>
          <w:p w14:paraId="0F95F1AC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Sjedište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(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adresa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)</w:t>
            </w:r>
          </w:p>
        </w:tc>
        <w:tc>
          <w:tcPr>
            <w:tcW w:w="1418" w:type="dxa"/>
            <w:vAlign w:val="center"/>
          </w:tcPr>
          <w:p w14:paraId="0665029E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OIB</w:t>
            </w:r>
          </w:p>
        </w:tc>
        <w:tc>
          <w:tcPr>
            <w:tcW w:w="1559" w:type="dxa"/>
            <w:vAlign w:val="center"/>
          </w:tcPr>
          <w:p w14:paraId="6C22248A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IBAN</w:t>
            </w:r>
          </w:p>
        </w:tc>
        <w:tc>
          <w:tcPr>
            <w:tcW w:w="2551" w:type="dxa"/>
            <w:vAlign w:val="center"/>
          </w:tcPr>
          <w:p w14:paraId="74E0A45C" w14:textId="26857D91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Vrsta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koje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će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izvršiti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4B3B05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podugovaratelj</w:t>
            </w:r>
            <w:proofErr w:type="spellEnd"/>
          </w:p>
          <w:p w14:paraId="690E62B8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(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navesti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stavke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troškovnika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>)</w:t>
            </w:r>
          </w:p>
        </w:tc>
        <w:tc>
          <w:tcPr>
            <w:tcW w:w="1756" w:type="dxa"/>
            <w:vAlign w:val="center"/>
          </w:tcPr>
          <w:p w14:paraId="67EE0C13" w14:textId="6A2EFA3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Vrijednost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bez PDV-a u HRK</w:t>
            </w:r>
          </w:p>
        </w:tc>
        <w:tc>
          <w:tcPr>
            <w:tcW w:w="1862" w:type="dxa"/>
          </w:tcPr>
          <w:p w14:paraId="32522FF0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sz w:val="22"/>
                <w:szCs w:val="22"/>
                <w:lang w:eastAsia="zh-CN"/>
              </w:rPr>
            </w:pP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Postotni</w:t>
            </w:r>
            <w:proofErr w:type="spellEnd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udio</w:t>
            </w:r>
            <w:proofErr w:type="spellEnd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stavke</w:t>
            </w:r>
            <w:proofErr w:type="spellEnd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troškovnika</w:t>
            </w:r>
            <w:proofErr w:type="spellEnd"/>
          </w:p>
          <w:p w14:paraId="1605C768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(%)</w:t>
            </w:r>
          </w:p>
        </w:tc>
      </w:tr>
      <w:tr w:rsidR="002F6439" w:rsidRPr="00D4404B" w14:paraId="2FD28F79" w14:textId="77777777" w:rsidTr="00753E14">
        <w:trPr>
          <w:trHeight w:val="564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30F4BF2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38557A5B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4243CA5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DB5C71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01A49222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186D9B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4D5B70F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48098225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5E775285" w14:textId="77777777" w:rsidTr="00753E14">
        <w:trPr>
          <w:trHeight w:val="556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3BD6DA1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3C7A7D7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422C7D3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FCCCD9F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2EF9256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71CB5B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1372EF8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3B5C495D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66944185" w14:textId="77777777" w:rsidTr="00753E14">
        <w:trPr>
          <w:trHeight w:val="551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22A59B1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463AEAD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5D4F0F4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D099E8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3512D64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EB2BDE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1A2C208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29E8E48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48892170" w14:textId="77777777" w:rsidTr="00753E14">
        <w:trPr>
          <w:trHeight w:val="558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60A27EC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54E694F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2CEDF7E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404B9AB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2F7BB48D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37CA5D0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69601DF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276AD56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0E38ACCC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4FD4A3CC" w14:textId="2B45DA54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Ukupna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vrijednost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b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7519E1" w:rsidRPr="007519E1">
              <w:rPr>
                <w:b/>
                <w:sz w:val="22"/>
                <w:szCs w:val="22"/>
                <w:lang w:eastAsia="hr-HR"/>
              </w:rPr>
              <w:t>podugovaratelja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bez PDV-a:</w:t>
            </w:r>
          </w:p>
        </w:tc>
        <w:tc>
          <w:tcPr>
            <w:tcW w:w="1756" w:type="dxa"/>
            <w:vAlign w:val="center"/>
          </w:tcPr>
          <w:p w14:paraId="2B9CA858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33F30CA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1C996D19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F49D0F2" w14:textId="77777777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r w:rsidRPr="002F028D">
              <w:rPr>
                <w:b/>
                <w:sz w:val="22"/>
                <w:szCs w:val="22"/>
                <w:lang w:eastAsia="hr-HR"/>
              </w:rPr>
              <w:t>PDV (25%):</w:t>
            </w:r>
          </w:p>
        </w:tc>
        <w:tc>
          <w:tcPr>
            <w:tcW w:w="1756" w:type="dxa"/>
            <w:vAlign w:val="center"/>
          </w:tcPr>
          <w:p w14:paraId="3DE1AEA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15F6153C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6A47D218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44FB2ACE" w14:textId="678C5F3A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Sveukupna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vrijednost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b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7519E1" w:rsidRPr="007519E1">
              <w:rPr>
                <w:b/>
                <w:sz w:val="22"/>
                <w:szCs w:val="22"/>
                <w:lang w:eastAsia="hr-HR"/>
              </w:rPr>
              <w:t>podugovaratelja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s PDV-om:</w:t>
            </w:r>
          </w:p>
        </w:tc>
        <w:tc>
          <w:tcPr>
            <w:tcW w:w="1756" w:type="dxa"/>
            <w:vAlign w:val="center"/>
          </w:tcPr>
          <w:p w14:paraId="72A5E8B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61DCAF8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</w:tbl>
    <w:p w14:paraId="435A4934" w14:textId="095ABE7D" w:rsidR="009E66B8" w:rsidRPr="00D4404B" w:rsidRDefault="009E66B8" w:rsidP="00350267">
      <w:r w:rsidRPr="00D4404B">
        <w:br w:type="page"/>
      </w:r>
    </w:p>
    <w:p w14:paraId="135A0DB1" w14:textId="2370A45A" w:rsidR="005C1F8F" w:rsidRPr="002F028D" w:rsidRDefault="00FA7F32" w:rsidP="00C0441A">
      <w:pPr>
        <w:pStyle w:val="ListParagraph"/>
        <w:numPr>
          <w:ilvl w:val="0"/>
          <w:numId w:val="2"/>
        </w:numPr>
      </w:pPr>
      <w:proofErr w:type="spellStart"/>
      <w:r w:rsidRPr="002F028D">
        <w:rPr>
          <w:b/>
          <w:bCs/>
        </w:rPr>
        <w:lastRenderedPageBreak/>
        <w:t>T</w:t>
      </w:r>
      <w:r w:rsidR="00C0441A" w:rsidRPr="002F028D">
        <w:rPr>
          <w:b/>
          <w:bCs/>
        </w:rPr>
        <w:t>ehničk</w:t>
      </w:r>
      <w:r w:rsidR="00A523D1">
        <w:rPr>
          <w:b/>
          <w:bCs/>
        </w:rPr>
        <w:t>e</w:t>
      </w:r>
      <w:proofErr w:type="spellEnd"/>
      <w:r w:rsidR="00C0441A" w:rsidRPr="002F028D">
        <w:rPr>
          <w:b/>
          <w:bCs/>
        </w:rPr>
        <w:t xml:space="preserve"> </w:t>
      </w:r>
      <w:proofErr w:type="spellStart"/>
      <w:r w:rsidR="00C0441A" w:rsidRPr="002F028D">
        <w:rPr>
          <w:b/>
          <w:bCs/>
        </w:rPr>
        <w:t>specifikacij</w:t>
      </w:r>
      <w:r w:rsidR="00A523D1">
        <w:rPr>
          <w:b/>
          <w:bCs/>
        </w:rPr>
        <w:t>e</w:t>
      </w:r>
      <w:proofErr w:type="spellEnd"/>
      <w:r w:rsidR="006108B6">
        <w:rPr>
          <w:b/>
          <w:bCs/>
        </w:rPr>
        <w:t xml:space="preserve"> </w:t>
      </w:r>
      <w:proofErr w:type="spellStart"/>
      <w:r w:rsidR="006108B6">
        <w:rPr>
          <w:b/>
          <w:bCs/>
        </w:rPr>
        <w:t>i</w:t>
      </w:r>
      <w:proofErr w:type="spellEnd"/>
      <w:r w:rsidR="006108B6">
        <w:rPr>
          <w:b/>
          <w:bCs/>
        </w:rPr>
        <w:t xml:space="preserve"> </w:t>
      </w:r>
      <w:proofErr w:type="spellStart"/>
      <w:r w:rsidR="006108B6">
        <w:rPr>
          <w:b/>
          <w:bCs/>
        </w:rPr>
        <w:t>troškovnik</w:t>
      </w:r>
      <w:proofErr w:type="spellEnd"/>
    </w:p>
    <w:p w14:paraId="38669D2B" w14:textId="4CF10978" w:rsidR="00C0441A" w:rsidRPr="002F028D" w:rsidRDefault="004D5829" w:rsidP="005C1F8F">
      <w:pPr>
        <w:pStyle w:val="ListParagraph"/>
        <w:rPr>
          <w:sz w:val="20"/>
          <w:szCs w:val="20"/>
        </w:rPr>
      </w:pPr>
      <w:r w:rsidRPr="002F028D">
        <w:rPr>
          <w:sz w:val="20"/>
          <w:szCs w:val="20"/>
        </w:rPr>
        <w:t>(</w:t>
      </w:r>
      <w:proofErr w:type="spellStart"/>
      <w:r w:rsidR="00675CE1" w:rsidRPr="002F028D">
        <w:rPr>
          <w:sz w:val="20"/>
          <w:szCs w:val="20"/>
        </w:rPr>
        <w:t>Uputa</w:t>
      </w:r>
      <w:proofErr w:type="spellEnd"/>
      <w:r w:rsidR="00675CE1" w:rsidRPr="002F028D">
        <w:rPr>
          <w:sz w:val="20"/>
          <w:szCs w:val="20"/>
        </w:rPr>
        <w:t xml:space="preserve">: </w:t>
      </w:r>
      <w:proofErr w:type="spellStart"/>
      <w:r w:rsidR="00675CE1" w:rsidRPr="002F028D">
        <w:rPr>
          <w:sz w:val="20"/>
          <w:szCs w:val="20"/>
        </w:rPr>
        <w:t>ponuditelj</w:t>
      </w:r>
      <w:proofErr w:type="spellEnd"/>
      <w:r w:rsidR="00675CE1" w:rsidRPr="002F028D">
        <w:rPr>
          <w:sz w:val="20"/>
          <w:szCs w:val="20"/>
        </w:rPr>
        <w:t xml:space="preserve"> </w:t>
      </w:r>
      <w:proofErr w:type="spellStart"/>
      <w:r w:rsidR="00675CE1" w:rsidRPr="002F028D">
        <w:rPr>
          <w:sz w:val="20"/>
          <w:szCs w:val="20"/>
        </w:rPr>
        <w:t>popunjava</w:t>
      </w:r>
      <w:proofErr w:type="spellEnd"/>
      <w:r w:rsidR="00675CE1" w:rsidRPr="002F028D">
        <w:rPr>
          <w:sz w:val="20"/>
          <w:szCs w:val="20"/>
        </w:rPr>
        <w:t xml:space="preserve"> </w:t>
      </w:r>
      <w:proofErr w:type="spellStart"/>
      <w:r w:rsidR="00675CE1" w:rsidRPr="002F028D">
        <w:rPr>
          <w:b/>
          <w:bCs/>
          <w:sz w:val="20"/>
          <w:szCs w:val="20"/>
        </w:rPr>
        <w:t>ponuđene</w:t>
      </w:r>
      <w:proofErr w:type="spellEnd"/>
      <w:r w:rsidR="00675CE1" w:rsidRPr="002F028D">
        <w:rPr>
          <w:b/>
          <w:bCs/>
          <w:sz w:val="20"/>
          <w:szCs w:val="20"/>
        </w:rPr>
        <w:t xml:space="preserve"> </w:t>
      </w:r>
      <w:proofErr w:type="spellStart"/>
      <w:r w:rsidR="00675CE1" w:rsidRPr="002F028D">
        <w:rPr>
          <w:b/>
          <w:bCs/>
          <w:sz w:val="20"/>
          <w:szCs w:val="20"/>
        </w:rPr>
        <w:t>tehničke</w:t>
      </w:r>
      <w:proofErr w:type="spellEnd"/>
      <w:r w:rsidR="00675CE1" w:rsidRPr="002F028D">
        <w:rPr>
          <w:b/>
          <w:bCs/>
          <w:sz w:val="20"/>
          <w:szCs w:val="20"/>
        </w:rPr>
        <w:t xml:space="preserve"> </w:t>
      </w:r>
      <w:proofErr w:type="spellStart"/>
      <w:r w:rsidR="00675CE1" w:rsidRPr="002F028D">
        <w:rPr>
          <w:b/>
          <w:bCs/>
          <w:sz w:val="20"/>
          <w:szCs w:val="20"/>
        </w:rPr>
        <w:t>specifikacije</w:t>
      </w:r>
      <w:proofErr w:type="spellEnd"/>
      <w:r w:rsidR="00D5002C" w:rsidRPr="002F028D">
        <w:rPr>
          <w:sz w:val="20"/>
          <w:szCs w:val="20"/>
        </w:rPr>
        <w:t xml:space="preserve"> za </w:t>
      </w:r>
      <w:proofErr w:type="spellStart"/>
      <w:r w:rsidR="00D5002C" w:rsidRPr="002F028D">
        <w:rPr>
          <w:sz w:val="20"/>
          <w:szCs w:val="20"/>
        </w:rPr>
        <w:t>sve</w:t>
      </w:r>
      <w:proofErr w:type="spellEnd"/>
      <w:r w:rsidR="00D5002C" w:rsidRPr="002F028D">
        <w:rPr>
          <w:sz w:val="20"/>
          <w:szCs w:val="20"/>
        </w:rPr>
        <w:t xml:space="preserve"> </w:t>
      </w:r>
      <w:proofErr w:type="spellStart"/>
      <w:r w:rsidR="00D5002C" w:rsidRPr="002F028D">
        <w:rPr>
          <w:sz w:val="20"/>
          <w:szCs w:val="20"/>
        </w:rPr>
        <w:t>karakteristike</w:t>
      </w:r>
      <w:proofErr w:type="spellEnd"/>
      <w:r w:rsidR="00D5002C" w:rsidRPr="002F028D">
        <w:rPr>
          <w:sz w:val="20"/>
          <w:szCs w:val="20"/>
        </w:rPr>
        <w:t xml:space="preserve"> </w:t>
      </w:r>
      <w:proofErr w:type="spellStart"/>
      <w:r w:rsidR="00D5002C" w:rsidRPr="002F028D">
        <w:rPr>
          <w:sz w:val="20"/>
          <w:szCs w:val="20"/>
        </w:rPr>
        <w:t>tražene</w:t>
      </w:r>
      <w:proofErr w:type="spellEnd"/>
      <w:r w:rsidR="00535286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Pozivom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na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dostavu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ponuda</w:t>
      </w:r>
      <w:proofErr w:type="spellEnd"/>
      <w:r w:rsidR="00E33D62" w:rsidRPr="002F028D">
        <w:rPr>
          <w:i/>
          <w:iCs/>
          <w:sz w:val="20"/>
          <w:szCs w:val="20"/>
        </w:rPr>
        <w:t xml:space="preserve">, </w:t>
      </w:r>
      <w:proofErr w:type="spellStart"/>
      <w:r w:rsidR="00E33D62" w:rsidRPr="002F028D">
        <w:rPr>
          <w:i/>
          <w:iCs/>
          <w:sz w:val="20"/>
          <w:szCs w:val="20"/>
        </w:rPr>
        <w:t>točka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r w:rsidR="007119D2">
        <w:rPr>
          <w:i/>
          <w:iCs/>
          <w:sz w:val="20"/>
          <w:szCs w:val="20"/>
        </w:rPr>
        <w:t>3</w:t>
      </w:r>
      <w:r w:rsidR="00E33D62" w:rsidRPr="002F028D">
        <w:rPr>
          <w:i/>
          <w:iCs/>
          <w:sz w:val="20"/>
          <w:szCs w:val="20"/>
        </w:rPr>
        <w:t>.3. TEHNIČKE SPECIFIKACIJE</w:t>
      </w:r>
      <w:r w:rsidR="00C921BD" w:rsidRPr="002F028D">
        <w:rPr>
          <w:i/>
          <w:iCs/>
          <w:sz w:val="20"/>
          <w:szCs w:val="20"/>
        </w:rPr>
        <w:t xml:space="preserve">, </w:t>
      </w:r>
      <w:proofErr w:type="spellStart"/>
      <w:r w:rsidR="00BA2A41" w:rsidRPr="002F028D">
        <w:rPr>
          <w:i/>
          <w:iCs/>
          <w:sz w:val="20"/>
          <w:szCs w:val="20"/>
        </w:rPr>
        <w:t>sukladno</w:t>
      </w:r>
      <w:proofErr w:type="spellEnd"/>
      <w:r w:rsidR="00BA2A41" w:rsidRPr="002F028D">
        <w:rPr>
          <w:i/>
          <w:iCs/>
          <w:sz w:val="20"/>
          <w:szCs w:val="20"/>
        </w:rPr>
        <w:t xml:space="preserve"> </w:t>
      </w:r>
      <w:proofErr w:type="spellStart"/>
      <w:r w:rsidR="00BA2A41" w:rsidRPr="002F028D">
        <w:rPr>
          <w:i/>
          <w:iCs/>
          <w:sz w:val="20"/>
          <w:szCs w:val="20"/>
        </w:rPr>
        <w:t>definiranom</w:t>
      </w:r>
      <w:proofErr w:type="spellEnd"/>
      <w:r w:rsidR="00BA2A41" w:rsidRPr="002F028D">
        <w:rPr>
          <w:i/>
          <w:iCs/>
          <w:sz w:val="20"/>
          <w:szCs w:val="20"/>
        </w:rPr>
        <w:t xml:space="preserve"> u </w:t>
      </w:r>
      <w:proofErr w:type="spellStart"/>
      <w:r w:rsidR="00BA2A41" w:rsidRPr="002F028D">
        <w:rPr>
          <w:i/>
          <w:iCs/>
          <w:sz w:val="20"/>
          <w:szCs w:val="20"/>
        </w:rPr>
        <w:t>Tablici</w:t>
      </w:r>
      <w:proofErr w:type="spellEnd"/>
      <w:r w:rsidR="005F6460">
        <w:rPr>
          <w:i/>
          <w:iCs/>
          <w:sz w:val="20"/>
          <w:szCs w:val="20"/>
        </w:rPr>
        <w:t xml:space="preserve"> 3</w:t>
      </w:r>
      <w:r w:rsidR="00BA2A41" w:rsidRPr="002F028D">
        <w:rPr>
          <w:i/>
          <w:iCs/>
          <w:sz w:val="20"/>
          <w:szCs w:val="20"/>
        </w:rPr>
        <w:t>.</w:t>
      </w:r>
      <w:r w:rsidR="00D5002C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Ponuđene</w:t>
      </w:r>
      <w:proofErr w:type="spellEnd"/>
      <w:r w:rsidR="00BA12AD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tehničke</w:t>
      </w:r>
      <w:proofErr w:type="spellEnd"/>
      <w:r w:rsidR="00BA12AD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specifikacije</w:t>
      </w:r>
      <w:proofErr w:type="spellEnd"/>
      <w:r w:rsidR="00BA12AD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upisati</w:t>
      </w:r>
      <w:proofErr w:type="spellEnd"/>
      <w:r w:rsidR="00BA12AD" w:rsidRPr="002F028D">
        <w:rPr>
          <w:sz w:val="20"/>
          <w:szCs w:val="20"/>
        </w:rPr>
        <w:t xml:space="preserve"> </w:t>
      </w:r>
      <w:r w:rsidR="00D5002C" w:rsidRPr="002F028D">
        <w:rPr>
          <w:sz w:val="20"/>
          <w:szCs w:val="20"/>
        </w:rPr>
        <w:t>u</w:t>
      </w:r>
      <w:r w:rsidR="00675CE1" w:rsidRPr="002F028D">
        <w:rPr>
          <w:sz w:val="20"/>
          <w:szCs w:val="20"/>
        </w:rPr>
        <w:t xml:space="preserve"> </w:t>
      </w:r>
      <w:proofErr w:type="spellStart"/>
      <w:r w:rsidR="008665E6" w:rsidRPr="002F028D">
        <w:rPr>
          <w:sz w:val="20"/>
          <w:szCs w:val="20"/>
        </w:rPr>
        <w:t>kolon</w:t>
      </w:r>
      <w:r w:rsidR="00BA12AD" w:rsidRPr="002F028D">
        <w:rPr>
          <w:sz w:val="20"/>
          <w:szCs w:val="20"/>
        </w:rPr>
        <w:t>u</w:t>
      </w:r>
      <w:proofErr w:type="spellEnd"/>
      <w:r w:rsidR="008665E6" w:rsidRPr="002F028D">
        <w:rPr>
          <w:sz w:val="20"/>
          <w:szCs w:val="20"/>
        </w:rPr>
        <w:t xml:space="preserve"> </w:t>
      </w:r>
      <w:proofErr w:type="spellStart"/>
      <w:r w:rsidR="00BA2A41" w:rsidRPr="002F028D">
        <w:rPr>
          <w:b/>
          <w:bCs/>
          <w:sz w:val="20"/>
          <w:szCs w:val="20"/>
        </w:rPr>
        <w:t>Ponuđena</w:t>
      </w:r>
      <w:proofErr w:type="spellEnd"/>
      <w:r w:rsidR="00BA2A41" w:rsidRPr="002F028D">
        <w:rPr>
          <w:b/>
          <w:bCs/>
          <w:sz w:val="20"/>
          <w:szCs w:val="20"/>
        </w:rPr>
        <w:t xml:space="preserve"> </w:t>
      </w:r>
      <w:proofErr w:type="spellStart"/>
      <w:r w:rsidR="00BA2A41" w:rsidRPr="002F028D">
        <w:rPr>
          <w:b/>
          <w:bCs/>
          <w:sz w:val="20"/>
          <w:szCs w:val="20"/>
        </w:rPr>
        <w:t>vrijednost</w:t>
      </w:r>
      <w:proofErr w:type="spellEnd"/>
      <w:r w:rsidR="008665E6" w:rsidRPr="002F028D">
        <w:rPr>
          <w:sz w:val="20"/>
          <w:szCs w:val="20"/>
        </w:rPr>
        <w:t xml:space="preserve">, </w:t>
      </w:r>
      <w:r w:rsidR="006B4934">
        <w:rPr>
          <w:sz w:val="20"/>
          <w:szCs w:val="20"/>
        </w:rPr>
        <w:t>a</w:t>
      </w:r>
      <w:r w:rsidR="008665E6" w:rsidRPr="002F028D">
        <w:rPr>
          <w:sz w:val="20"/>
          <w:szCs w:val="20"/>
        </w:rPr>
        <w:t xml:space="preserve"> </w:t>
      </w:r>
      <w:r w:rsidR="005F6460">
        <w:rPr>
          <w:sz w:val="20"/>
          <w:szCs w:val="20"/>
        </w:rPr>
        <w:t xml:space="preserve">pod </w:t>
      </w:r>
      <w:proofErr w:type="spellStart"/>
      <w:r w:rsidR="005F6460">
        <w:rPr>
          <w:sz w:val="20"/>
          <w:szCs w:val="20"/>
        </w:rPr>
        <w:t>kolonu</w:t>
      </w:r>
      <w:proofErr w:type="spellEnd"/>
      <w:r w:rsidR="005F6460">
        <w:rPr>
          <w:sz w:val="20"/>
          <w:szCs w:val="20"/>
        </w:rPr>
        <w:t xml:space="preserve"> </w:t>
      </w:r>
      <w:proofErr w:type="spellStart"/>
      <w:r w:rsidR="005F6460" w:rsidRPr="002F028D">
        <w:rPr>
          <w:b/>
          <w:bCs/>
          <w:sz w:val="20"/>
          <w:szCs w:val="20"/>
        </w:rPr>
        <w:t>Cijena</w:t>
      </w:r>
      <w:proofErr w:type="spellEnd"/>
      <w:r w:rsidR="005F6460">
        <w:rPr>
          <w:sz w:val="20"/>
          <w:szCs w:val="20"/>
        </w:rPr>
        <w:t xml:space="preserve"> </w:t>
      </w:r>
      <w:proofErr w:type="spellStart"/>
      <w:r w:rsidR="008665E6" w:rsidRPr="002F028D">
        <w:rPr>
          <w:sz w:val="20"/>
          <w:szCs w:val="20"/>
        </w:rPr>
        <w:t>iskaz</w:t>
      </w:r>
      <w:r w:rsidR="00BA12AD" w:rsidRPr="002F028D">
        <w:rPr>
          <w:sz w:val="20"/>
          <w:szCs w:val="20"/>
        </w:rPr>
        <w:t>ati</w:t>
      </w:r>
      <w:proofErr w:type="spellEnd"/>
      <w:r w:rsidR="008665E6" w:rsidRPr="002F028D">
        <w:rPr>
          <w:sz w:val="20"/>
          <w:szCs w:val="20"/>
        </w:rPr>
        <w:t xml:space="preserve"> </w:t>
      </w:r>
      <w:proofErr w:type="spellStart"/>
      <w:r w:rsidR="008665E6" w:rsidRPr="002F028D">
        <w:rPr>
          <w:sz w:val="20"/>
          <w:szCs w:val="20"/>
        </w:rPr>
        <w:t>količinu</w:t>
      </w:r>
      <w:proofErr w:type="spellEnd"/>
      <w:r w:rsidR="008665E6" w:rsidRPr="002F028D">
        <w:rPr>
          <w:sz w:val="20"/>
          <w:szCs w:val="20"/>
        </w:rPr>
        <w:t xml:space="preserve">, </w:t>
      </w:r>
      <w:proofErr w:type="spellStart"/>
      <w:r w:rsidR="005C1F8F" w:rsidRPr="002F028D">
        <w:rPr>
          <w:sz w:val="20"/>
          <w:szCs w:val="20"/>
        </w:rPr>
        <w:t>jediničnu</w:t>
      </w:r>
      <w:proofErr w:type="spellEnd"/>
      <w:r w:rsidR="006B4934">
        <w:rPr>
          <w:sz w:val="20"/>
          <w:szCs w:val="20"/>
        </w:rPr>
        <w:t xml:space="preserve"> </w:t>
      </w:r>
      <w:proofErr w:type="spellStart"/>
      <w:r w:rsidR="006B4934">
        <w:rPr>
          <w:sz w:val="20"/>
          <w:szCs w:val="20"/>
        </w:rPr>
        <w:t>cijenu</w:t>
      </w:r>
      <w:proofErr w:type="spellEnd"/>
      <w:r w:rsidR="005C1F8F" w:rsidRPr="002F028D">
        <w:rPr>
          <w:sz w:val="20"/>
          <w:szCs w:val="20"/>
        </w:rPr>
        <w:t xml:space="preserve"> </w:t>
      </w:r>
      <w:proofErr w:type="spellStart"/>
      <w:r w:rsidR="005F6460">
        <w:rPr>
          <w:sz w:val="20"/>
          <w:szCs w:val="20"/>
        </w:rPr>
        <w:t>i</w:t>
      </w:r>
      <w:proofErr w:type="spellEnd"/>
      <w:r w:rsidR="005C1F8F" w:rsidRPr="002F028D">
        <w:rPr>
          <w:sz w:val="20"/>
          <w:szCs w:val="20"/>
        </w:rPr>
        <w:t xml:space="preserve"> </w:t>
      </w:r>
      <w:proofErr w:type="spellStart"/>
      <w:r w:rsidR="005C1F8F" w:rsidRPr="002F028D">
        <w:rPr>
          <w:sz w:val="20"/>
          <w:szCs w:val="20"/>
        </w:rPr>
        <w:t>ukupnu</w:t>
      </w:r>
      <w:proofErr w:type="spellEnd"/>
      <w:r w:rsidR="005C1F8F" w:rsidRPr="002F028D">
        <w:rPr>
          <w:sz w:val="20"/>
          <w:szCs w:val="20"/>
        </w:rPr>
        <w:t xml:space="preserve"> </w:t>
      </w:r>
      <w:proofErr w:type="spellStart"/>
      <w:r w:rsidR="005C1F8F" w:rsidRPr="002F028D">
        <w:rPr>
          <w:sz w:val="20"/>
          <w:szCs w:val="20"/>
        </w:rPr>
        <w:t>cijenu</w:t>
      </w:r>
      <w:proofErr w:type="spellEnd"/>
      <w:r w:rsidR="005C1F8F" w:rsidRPr="002F028D">
        <w:rPr>
          <w:sz w:val="20"/>
          <w:szCs w:val="20"/>
        </w:rPr>
        <w:t xml:space="preserve"> po </w:t>
      </w:r>
      <w:proofErr w:type="spellStart"/>
      <w:r w:rsidR="005C1F8F" w:rsidRPr="002F028D">
        <w:rPr>
          <w:sz w:val="20"/>
          <w:szCs w:val="20"/>
        </w:rPr>
        <w:t>stavci</w:t>
      </w:r>
      <w:proofErr w:type="spellEnd"/>
      <w:r w:rsidR="005C1F8F" w:rsidRPr="002F028D">
        <w:rPr>
          <w:sz w:val="20"/>
          <w:szCs w:val="20"/>
        </w:rPr>
        <w:t>)</w:t>
      </w:r>
    </w:p>
    <w:p w14:paraId="4CDBC1D1" w14:textId="77777777" w:rsidR="003D4DB0" w:rsidRPr="002F028D" w:rsidRDefault="003D4DB0" w:rsidP="005C1F8F">
      <w:pPr>
        <w:pStyle w:val="ListParagraph"/>
        <w:rPr>
          <w:sz w:val="18"/>
          <w:szCs w:val="18"/>
        </w:rPr>
      </w:pPr>
    </w:p>
    <w:p w14:paraId="4E2E1125" w14:textId="020E726F" w:rsidR="008F22DF" w:rsidRPr="002F028D" w:rsidRDefault="003D4DB0" w:rsidP="005C1F8F">
      <w:pPr>
        <w:pStyle w:val="ListParagraph"/>
        <w:rPr>
          <w:i/>
          <w:iCs/>
          <w:sz w:val="18"/>
          <w:szCs w:val="18"/>
        </w:rPr>
      </w:pPr>
      <w:proofErr w:type="spellStart"/>
      <w:r w:rsidRPr="002F028D">
        <w:rPr>
          <w:i/>
          <w:iCs/>
          <w:color w:val="2F5496" w:themeColor="accent1" w:themeShade="BF"/>
          <w:sz w:val="18"/>
          <w:szCs w:val="18"/>
        </w:rPr>
        <w:t>Tablica</w:t>
      </w:r>
      <w:proofErr w:type="spellEnd"/>
      <w:r w:rsidRPr="002F028D">
        <w:rPr>
          <w:i/>
          <w:iCs/>
          <w:color w:val="2F5496" w:themeColor="accent1" w:themeShade="BF"/>
          <w:sz w:val="18"/>
          <w:szCs w:val="18"/>
        </w:rPr>
        <w:t xml:space="preserve"> 3</w:t>
      </w:r>
      <w:r w:rsidR="002136E8">
        <w:rPr>
          <w:i/>
          <w:iCs/>
          <w:color w:val="2F5496" w:themeColor="accent1" w:themeShade="BF"/>
          <w:sz w:val="18"/>
          <w:szCs w:val="18"/>
        </w:rPr>
        <w:t xml:space="preserve">_Tehničke </w:t>
      </w:r>
      <w:proofErr w:type="spellStart"/>
      <w:r w:rsidR="002136E8">
        <w:rPr>
          <w:i/>
          <w:iCs/>
          <w:color w:val="2F5496" w:themeColor="accent1" w:themeShade="BF"/>
          <w:sz w:val="18"/>
          <w:szCs w:val="18"/>
        </w:rPr>
        <w:t>specifikacije</w:t>
      </w:r>
      <w:proofErr w:type="spellEnd"/>
      <w:r w:rsidR="006108B6">
        <w:rPr>
          <w:i/>
          <w:iCs/>
          <w:color w:val="2F5496" w:themeColor="accent1" w:themeShade="BF"/>
          <w:sz w:val="18"/>
          <w:szCs w:val="18"/>
        </w:rPr>
        <w:t xml:space="preserve"> </w:t>
      </w:r>
      <w:proofErr w:type="spellStart"/>
      <w:r w:rsidR="005D58BD">
        <w:rPr>
          <w:i/>
          <w:iCs/>
          <w:color w:val="2F5496" w:themeColor="accent1" w:themeShade="BF"/>
          <w:sz w:val="18"/>
          <w:szCs w:val="18"/>
        </w:rPr>
        <w:t>i</w:t>
      </w:r>
      <w:proofErr w:type="spellEnd"/>
      <w:r w:rsidR="005D58BD">
        <w:rPr>
          <w:i/>
          <w:iCs/>
          <w:color w:val="2F5496" w:themeColor="accent1" w:themeShade="BF"/>
          <w:sz w:val="18"/>
          <w:szCs w:val="18"/>
        </w:rPr>
        <w:t xml:space="preserve"> </w:t>
      </w:r>
      <w:proofErr w:type="spellStart"/>
      <w:r w:rsidR="005D58BD">
        <w:rPr>
          <w:i/>
          <w:iCs/>
          <w:color w:val="2F5496" w:themeColor="accent1" w:themeShade="BF"/>
          <w:sz w:val="18"/>
          <w:szCs w:val="18"/>
        </w:rPr>
        <w:t>troškovnik</w:t>
      </w:r>
      <w:proofErr w:type="spellEnd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936"/>
        <w:gridCol w:w="3033"/>
        <w:gridCol w:w="4253"/>
        <w:gridCol w:w="5148"/>
      </w:tblGrid>
      <w:tr w:rsidR="00BA2A41" w:rsidRPr="00D4404B" w14:paraId="152E2DF2" w14:textId="36195340" w:rsidTr="00103886">
        <w:tc>
          <w:tcPr>
            <w:tcW w:w="13370" w:type="dxa"/>
            <w:gridSpan w:val="4"/>
          </w:tcPr>
          <w:p w14:paraId="049B8237" w14:textId="076605C4" w:rsidR="00BA2A41" w:rsidRPr="00D4404B" w:rsidRDefault="00BA2A41" w:rsidP="00753E1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4404B">
              <w:rPr>
                <w:b/>
                <w:bCs/>
                <w:sz w:val="20"/>
                <w:szCs w:val="20"/>
              </w:rPr>
              <w:t>Mobilno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postrojenje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obradu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recikliranje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građevnog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otpada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, 1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komplet</w:t>
            </w:r>
            <w:proofErr w:type="spellEnd"/>
          </w:p>
        </w:tc>
      </w:tr>
      <w:tr w:rsidR="00BA2A41" w:rsidRPr="00D4404B" w14:paraId="72E038ED" w14:textId="27F2B0D8" w:rsidTr="00103886">
        <w:tc>
          <w:tcPr>
            <w:tcW w:w="936" w:type="dxa"/>
          </w:tcPr>
          <w:p w14:paraId="27A55A82" w14:textId="77777777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4404B">
              <w:rPr>
                <w:b/>
                <w:bCs/>
                <w:i/>
                <w:iCs/>
                <w:sz w:val="20"/>
                <w:szCs w:val="20"/>
              </w:rPr>
              <w:t>Red.br.</w:t>
            </w:r>
          </w:p>
        </w:tc>
        <w:tc>
          <w:tcPr>
            <w:tcW w:w="3033" w:type="dxa"/>
          </w:tcPr>
          <w:p w14:paraId="0D8DEC8B" w14:textId="77777777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Zahtijevane</w:t>
            </w:r>
            <w:proofErr w:type="spellEnd"/>
            <w:r w:rsidRPr="00D4404B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specifikacije</w:t>
            </w:r>
            <w:proofErr w:type="spellEnd"/>
          </w:p>
        </w:tc>
        <w:tc>
          <w:tcPr>
            <w:tcW w:w="4253" w:type="dxa"/>
          </w:tcPr>
          <w:p w14:paraId="18B856A2" w14:textId="73521B61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Ponuđena</w:t>
            </w:r>
            <w:proofErr w:type="spellEnd"/>
            <w:r w:rsidRPr="00D4404B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vrijednost</w:t>
            </w:r>
            <w:proofErr w:type="spellEnd"/>
          </w:p>
        </w:tc>
        <w:tc>
          <w:tcPr>
            <w:tcW w:w="5148" w:type="dxa"/>
          </w:tcPr>
          <w:p w14:paraId="247712BB" w14:textId="72715A92" w:rsidR="00BA2A41" w:rsidRPr="00D4404B" w:rsidRDefault="00753E14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4404B">
              <w:rPr>
                <w:b/>
                <w:bCs/>
                <w:i/>
                <w:iCs/>
                <w:sz w:val="20"/>
                <w:szCs w:val="20"/>
              </w:rPr>
              <w:t>CIJENA</w:t>
            </w:r>
          </w:p>
        </w:tc>
      </w:tr>
      <w:tr w:rsidR="00753E14" w:rsidRPr="00D4404B" w14:paraId="2E561A1B" w14:textId="5B4182BF" w:rsidTr="00103886">
        <w:trPr>
          <w:trHeight w:val="675"/>
        </w:trPr>
        <w:tc>
          <w:tcPr>
            <w:tcW w:w="13370" w:type="dxa"/>
            <w:gridSpan w:val="4"/>
            <w:shd w:val="clear" w:color="auto" w:fill="E7E6E6" w:themeFill="background2"/>
            <w:vAlign w:val="center"/>
          </w:tcPr>
          <w:p w14:paraId="7B41B5EB" w14:textId="69BB7DBD" w:rsidR="009668E7" w:rsidRPr="00B474B0" w:rsidRDefault="00753E14" w:rsidP="00B474B0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/>
                <w:bCs/>
                <w:sz w:val="20"/>
                <w:szCs w:val="20"/>
                <w:rPrChange w:id="2" w:author="Katarina Lisjak" w:date="2021-03-16T11:57:00Z">
                  <w:rPr/>
                </w:rPrChange>
              </w:rPr>
              <w:pPrChange w:id="3" w:author="Katarina Lisjak" w:date="2021-03-16T11:57:00Z">
                <w:pPr>
                  <w:spacing w:line="240" w:lineRule="auto"/>
                </w:pPr>
              </w:pPrChange>
            </w:pPr>
            <w:r w:rsidRPr="00B474B0">
              <w:rPr>
                <w:b/>
                <w:bCs/>
                <w:sz w:val="20"/>
                <w:szCs w:val="20"/>
                <w:rPrChange w:id="4" w:author="Katarina Lisjak" w:date="2021-03-16T11:57:00Z">
                  <w:rPr/>
                </w:rPrChange>
              </w:rPr>
              <w:t>BAGER GUSJENIČAR</w:t>
            </w:r>
            <w:r w:rsidR="00103886" w:rsidRPr="00B474B0">
              <w:rPr>
                <w:b/>
                <w:bCs/>
                <w:sz w:val="20"/>
                <w:szCs w:val="20"/>
                <w:rPrChange w:id="5" w:author="Katarina Lisjak" w:date="2021-03-16T11:57:00Z">
                  <w:rPr/>
                </w:rPrChange>
              </w:rPr>
              <w:t xml:space="preserve">, 1 </w:t>
            </w:r>
            <w:proofErr w:type="spellStart"/>
            <w:r w:rsidR="00103886" w:rsidRPr="00B474B0">
              <w:rPr>
                <w:b/>
                <w:bCs/>
                <w:sz w:val="20"/>
                <w:szCs w:val="20"/>
                <w:rPrChange w:id="6" w:author="Katarina Lisjak" w:date="2021-03-16T11:57:00Z">
                  <w:rPr/>
                </w:rPrChange>
              </w:rPr>
              <w:t>kom</w:t>
            </w:r>
            <w:proofErr w:type="spellEnd"/>
          </w:p>
        </w:tc>
      </w:tr>
      <w:tr w:rsidR="00CF7C54" w:rsidRPr="00D4404B" w14:paraId="2B08786D" w14:textId="7A0A12C5" w:rsidTr="00590C7F">
        <w:tc>
          <w:tcPr>
            <w:tcW w:w="3969" w:type="dxa"/>
            <w:gridSpan w:val="2"/>
          </w:tcPr>
          <w:p w14:paraId="16EB8357" w14:textId="77777777" w:rsidR="00CF7C54" w:rsidRPr="00D4404B" w:rsidRDefault="00CF7C54" w:rsidP="00753E14">
            <w:pPr>
              <w:rPr>
                <w:sz w:val="20"/>
                <w:szCs w:val="20"/>
              </w:rPr>
            </w:pPr>
            <w:del w:id="7" w:author="Katarina Lisjak" w:date="2021-03-16T11:56:00Z">
              <w:r w:rsidRPr="00D4404B" w:rsidDel="00871D88">
                <w:rPr>
                  <w:sz w:val="20"/>
                  <w:szCs w:val="20"/>
                </w:rPr>
                <w:delText>1.1.</w:delText>
              </w:r>
            </w:del>
          </w:p>
          <w:p w14:paraId="461FA602" w14:textId="57B00638" w:rsidR="00CF7C54" w:rsidRPr="00D4404B" w:rsidRDefault="00CF7C54" w:rsidP="00753E14">
            <w:pPr>
              <w:rPr>
                <w:sz w:val="20"/>
                <w:szCs w:val="20"/>
              </w:rPr>
            </w:pPr>
            <w:ins w:id="8" w:author="Katarina Lisjak" w:date="2021-03-16T11:56:00Z">
              <w:r w:rsidRPr="00FE19C3">
                <w:rPr>
                  <w:color w:val="FF0000"/>
                  <w:sz w:val="20"/>
                  <w:szCs w:val="20"/>
                  <w:rPrChange w:id="9" w:author="Katarina Lisjak" w:date="2021-03-16T12:00:00Z">
                    <w:rPr>
                      <w:sz w:val="20"/>
                      <w:szCs w:val="20"/>
                    </w:rPr>
                  </w:rPrChange>
                </w:rPr>
                <w:t>NAZIV PROIZVOĐAČA/MODEL PONUĐENOG STROJA</w:t>
              </w:r>
            </w:ins>
            <w:del w:id="10" w:author="Katarina Lisjak" w:date="2021-03-16T11:56:00Z">
              <w:r w:rsidRPr="00D4404B" w:rsidDel="00871D88">
                <w:rPr>
                  <w:sz w:val="20"/>
                  <w:szCs w:val="20"/>
                </w:rPr>
                <w:delText>PODVOZJE</w:delText>
              </w:r>
            </w:del>
          </w:p>
        </w:tc>
        <w:tc>
          <w:tcPr>
            <w:tcW w:w="4253" w:type="dxa"/>
          </w:tcPr>
          <w:p w14:paraId="4730826D" w14:textId="279D6CFE" w:rsidR="00CF7C54" w:rsidRPr="00D4404B" w:rsidRDefault="00CF7C5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CF7C54" w:rsidRPr="00D4404B" w14:paraId="59E2B7C6" w14:textId="77777777" w:rsidTr="00103886">
              <w:trPr>
                <w:trHeight w:val="670"/>
              </w:trPr>
              <w:tc>
                <w:tcPr>
                  <w:tcW w:w="1635" w:type="dxa"/>
                </w:tcPr>
                <w:p w14:paraId="25B193B8" w14:textId="56051CD4" w:rsidR="00CF7C54" w:rsidRPr="00D4404B" w:rsidRDefault="00CF7C5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6294">
                    <w:rPr>
                      <w:sz w:val="20"/>
                      <w:szCs w:val="20"/>
                    </w:rPr>
                    <w:t>Količina</w:t>
                  </w:r>
                  <w:proofErr w:type="spellEnd"/>
                  <w:r w:rsidRPr="001C6294"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 w:rsidRPr="001C6294">
                    <w:rPr>
                      <w:sz w:val="20"/>
                      <w:szCs w:val="20"/>
                    </w:rPr>
                    <w:t>kom</w:t>
                  </w:r>
                  <w:proofErr w:type="spellEnd"/>
                  <w:r w:rsidRPr="001C6294" w:rsidDel="006B493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651" w:type="dxa"/>
                </w:tcPr>
                <w:p w14:paraId="287CD149" w14:textId="103B528C" w:rsidR="00CF7C54" w:rsidRPr="00D4404B" w:rsidRDefault="00CF7C5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5775B662" w14:textId="25F4B910" w:rsidR="00CF7C54" w:rsidRPr="00D4404B" w:rsidRDefault="00CF7C5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CF7C54" w:rsidRPr="00D4404B" w14:paraId="34E1D892" w14:textId="77777777" w:rsidTr="00103886">
              <w:trPr>
                <w:trHeight w:val="662"/>
              </w:trPr>
              <w:tc>
                <w:tcPr>
                  <w:tcW w:w="1635" w:type="dxa"/>
                </w:tcPr>
                <w:p w14:paraId="330BB941" w14:textId="1D6ADC98" w:rsidR="00CF7C54" w:rsidRPr="00D4404B" w:rsidRDefault="00CF7C5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63CEC110" w14:textId="77777777" w:rsidR="00CF7C54" w:rsidRPr="00D4404B" w:rsidRDefault="00CF7C5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0DD16379" w14:textId="77777777" w:rsidR="00CF7C54" w:rsidRPr="00D4404B" w:rsidRDefault="00CF7C5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F7F1443" w14:textId="77777777" w:rsidR="00CF7C54" w:rsidRPr="00D4404B" w:rsidRDefault="00CF7C5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3F6167E1" w14:textId="77777777" w:rsidTr="00103886">
        <w:trPr>
          <w:ins w:id="11" w:author="Katarina Lisjak" w:date="2021-03-16T11:56:00Z"/>
        </w:trPr>
        <w:tc>
          <w:tcPr>
            <w:tcW w:w="936" w:type="dxa"/>
          </w:tcPr>
          <w:p w14:paraId="2B98476D" w14:textId="040BFF25" w:rsidR="00871D88" w:rsidRPr="00D4404B" w:rsidRDefault="00871D88" w:rsidP="00871D88">
            <w:pPr>
              <w:rPr>
                <w:ins w:id="12" w:author="Katarina Lisjak" w:date="2021-03-16T11:56:00Z"/>
                <w:sz w:val="20"/>
                <w:szCs w:val="20"/>
              </w:rPr>
            </w:pPr>
            <w:ins w:id="13" w:author="Katarina Lisjak" w:date="2021-03-16T11:56:00Z">
              <w:r w:rsidRPr="00D4404B">
                <w:rPr>
                  <w:sz w:val="20"/>
                  <w:szCs w:val="20"/>
                </w:rPr>
                <w:t>1.1.</w:t>
              </w:r>
            </w:ins>
          </w:p>
        </w:tc>
        <w:tc>
          <w:tcPr>
            <w:tcW w:w="3033" w:type="dxa"/>
          </w:tcPr>
          <w:p w14:paraId="0BF8F785" w14:textId="5B47D16E" w:rsidR="00871D88" w:rsidRPr="00D4404B" w:rsidRDefault="00871D88" w:rsidP="00871D88">
            <w:pPr>
              <w:rPr>
                <w:ins w:id="14" w:author="Katarina Lisjak" w:date="2021-03-16T11:56:00Z"/>
                <w:sz w:val="20"/>
                <w:szCs w:val="20"/>
              </w:rPr>
            </w:pPr>
            <w:ins w:id="15" w:author="Katarina Lisjak" w:date="2021-03-16T11:56:00Z">
              <w:r w:rsidRPr="00D4404B">
                <w:rPr>
                  <w:sz w:val="20"/>
                  <w:szCs w:val="20"/>
                </w:rPr>
                <w:t>PODVOZJE</w:t>
              </w:r>
            </w:ins>
          </w:p>
        </w:tc>
        <w:tc>
          <w:tcPr>
            <w:tcW w:w="4253" w:type="dxa"/>
          </w:tcPr>
          <w:p w14:paraId="693C5167" w14:textId="77777777" w:rsidR="00871D88" w:rsidRPr="00D4404B" w:rsidRDefault="00871D88" w:rsidP="00871D88">
            <w:pPr>
              <w:jc w:val="center"/>
              <w:rPr>
                <w:ins w:id="16" w:author="Katarina Lisjak" w:date="2021-03-16T11:56:00Z"/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A0BBD13" w14:textId="77777777" w:rsidR="00871D88" w:rsidRPr="001C6294" w:rsidRDefault="00871D88" w:rsidP="00871D88">
            <w:pPr>
              <w:jc w:val="center"/>
              <w:rPr>
                <w:ins w:id="17" w:author="Katarina Lisjak" w:date="2021-03-16T11:56:00Z"/>
                <w:sz w:val="20"/>
                <w:szCs w:val="20"/>
              </w:rPr>
            </w:pPr>
          </w:p>
        </w:tc>
      </w:tr>
      <w:tr w:rsidR="00871D88" w:rsidRPr="00D4404B" w14:paraId="384994CE" w14:textId="37858873" w:rsidTr="00103886">
        <w:tc>
          <w:tcPr>
            <w:tcW w:w="936" w:type="dxa"/>
          </w:tcPr>
          <w:p w14:paraId="7F00A57E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1.2.</w:t>
            </w:r>
          </w:p>
        </w:tc>
        <w:tc>
          <w:tcPr>
            <w:tcW w:w="3033" w:type="dxa"/>
          </w:tcPr>
          <w:p w14:paraId="56D9BFF1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RADNA TEŽINA</w:t>
            </w:r>
          </w:p>
        </w:tc>
        <w:tc>
          <w:tcPr>
            <w:tcW w:w="4253" w:type="dxa"/>
          </w:tcPr>
          <w:p w14:paraId="7AA5736A" w14:textId="5D6B0179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8D085A3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203B1E14" w14:textId="0682A563" w:rsidTr="00103886">
        <w:tc>
          <w:tcPr>
            <w:tcW w:w="936" w:type="dxa"/>
          </w:tcPr>
          <w:p w14:paraId="79DE80DE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1.3.</w:t>
            </w:r>
          </w:p>
        </w:tc>
        <w:tc>
          <w:tcPr>
            <w:tcW w:w="3033" w:type="dxa"/>
          </w:tcPr>
          <w:p w14:paraId="6802C346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SNAGA MOTORA</w:t>
            </w:r>
          </w:p>
        </w:tc>
        <w:tc>
          <w:tcPr>
            <w:tcW w:w="4253" w:type="dxa"/>
          </w:tcPr>
          <w:p w14:paraId="4D0A53BB" w14:textId="6D245772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D0F732C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0964241C" w14:textId="365B8424" w:rsidTr="00103886">
        <w:tc>
          <w:tcPr>
            <w:tcW w:w="936" w:type="dxa"/>
          </w:tcPr>
          <w:p w14:paraId="16FDA362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1.4.</w:t>
            </w:r>
          </w:p>
        </w:tc>
        <w:tc>
          <w:tcPr>
            <w:tcW w:w="3033" w:type="dxa"/>
          </w:tcPr>
          <w:p w14:paraId="1B71B055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73867C86" w14:textId="263B9E1C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FE92128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752AE27A" w14:textId="23907202" w:rsidTr="00103886">
        <w:tc>
          <w:tcPr>
            <w:tcW w:w="936" w:type="dxa"/>
          </w:tcPr>
          <w:p w14:paraId="61C9EA5C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1.5.</w:t>
            </w:r>
          </w:p>
        </w:tc>
        <w:tc>
          <w:tcPr>
            <w:tcW w:w="3033" w:type="dxa"/>
          </w:tcPr>
          <w:p w14:paraId="1A30C15D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5B76BC83" w14:textId="582D6F03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77274FD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3A547F9A" w14:textId="6230CBA1" w:rsidTr="00103886">
        <w:tc>
          <w:tcPr>
            <w:tcW w:w="936" w:type="dxa"/>
          </w:tcPr>
          <w:p w14:paraId="093F49F3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1.6.</w:t>
            </w:r>
          </w:p>
        </w:tc>
        <w:tc>
          <w:tcPr>
            <w:tcW w:w="3033" w:type="dxa"/>
          </w:tcPr>
          <w:p w14:paraId="5C04AAD8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UPRAVLJAČKI SKLOP</w:t>
            </w:r>
          </w:p>
        </w:tc>
        <w:tc>
          <w:tcPr>
            <w:tcW w:w="4253" w:type="dxa"/>
          </w:tcPr>
          <w:p w14:paraId="3A1B09D2" w14:textId="6208B3EF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500C7F1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3389CDC7" w14:textId="335791C8" w:rsidTr="00103886">
        <w:tc>
          <w:tcPr>
            <w:tcW w:w="936" w:type="dxa"/>
          </w:tcPr>
          <w:p w14:paraId="56B00744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1.7.</w:t>
            </w:r>
          </w:p>
        </w:tc>
        <w:tc>
          <w:tcPr>
            <w:tcW w:w="3033" w:type="dxa"/>
          </w:tcPr>
          <w:p w14:paraId="3A13B11E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HIDRAULIČKE PUMPE – 2 </w:t>
            </w:r>
            <w:proofErr w:type="spellStart"/>
            <w:r w:rsidRPr="00D4404B">
              <w:rPr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4253" w:type="dxa"/>
          </w:tcPr>
          <w:p w14:paraId="207E9794" w14:textId="02EBBC9B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180753B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2448CBD0" w14:textId="4721054D" w:rsidTr="00103886">
        <w:tc>
          <w:tcPr>
            <w:tcW w:w="936" w:type="dxa"/>
          </w:tcPr>
          <w:p w14:paraId="48A809EF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1.8.</w:t>
            </w:r>
          </w:p>
        </w:tc>
        <w:tc>
          <w:tcPr>
            <w:tcW w:w="3033" w:type="dxa"/>
          </w:tcPr>
          <w:p w14:paraId="7191E9F7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HIDRAULIČNA INSTALACIJA ZA ČEKIĆ</w:t>
            </w:r>
          </w:p>
        </w:tc>
        <w:tc>
          <w:tcPr>
            <w:tcW w:w="4253" w:type="dxa"/>
          </w:tcPr>
          <w:p w14:paraId="05C9A843" w14:textId="28AF458D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8D53CD4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543832D8" w14:textId="4BEF495C" w:rsidTr="00103886">
        <w:tc>
          <w:tcPr>
            <w:tcW w:w="936" w:type="dxa"/>
          </w:tcPr>
          <w:p w14:paraId="17BFAA41" w14:textId="1D2FE1DC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9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2EF3423A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HIDRAULIČNA INSTALACIJA ZA RADNE ALATE </w:t>
            </w:r>
          </w:p>
        </w:tc>
        <w:tc>
          <w:tcPr>
            <w:tcW w:w="4253" w:type="dxa"/>
          </w:tcPr>
          <w:p w14:paraId="454070E7" w14:textId="670BF163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5DE20FE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586854B1" w14:textId="0646F93F" w:rsidTr="00103886">
        <w:tc>
          <w:tcPr>
            <w:tcW w:w="936" w:type="dxa"/>
          </w:tcPr>
          <w:p w14:paraId="0B037C03" w14:textId="50F87D8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10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1FB93604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HIDRAULIČKA BRZA SPOJKA ZA IZMJENU ALATA</w:t>
            </w:r>
          </w:p>
        </w:tc>
        <w:tc>
          <w:tcPr>
            <w:tcW w:w="4253" w:type="dxa"/>
          </w:tcPr>
          <w:p w14:paraId="1F59F067" w14:textId="5038588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BD4879A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2D0E4F83" w14:textId="3F28823B" w:rsidTr="00103886">
        <w:tc>
          <w:tcPr>
            <w:tcW w:w="936" w:type="dxa"/>
          </w:tcPr>
          <w:p w14:paraId="3585E9C3" w14:textId="67F47E41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11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6D65A10C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ŠIRINA STROJA</w:t>
            </w:r>
          </w:p>
        </w:tc>
        <w:tc>
          <w:tcPr>
            <w:tcW w:w="4253" w:type="dxa"/>
          </w:tcPr>
          <w:p w14:paraId="6EE046F0" w14:textId="1CA90CA9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018F611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6636F9CB" w14:textId="2C17A12B" w:rsidTr="00103886">
        <w:trPr>
          <w:trHeight w:val="308"/>
        </w:trPr>
        <w:tc>
          <w:tcPr>
            <w:tcW w:w="936" w:type="dxa"/>
          </w:tcPr>
          <w:p w14:paraId="190D24D7" w14:textId="299C7821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2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284B1430" w14:textId="5181B31B" w:rsidR="00871D88" w:rsidRPr="009668E7" w:rsidRDefault="00871D88" w:rsidP="00871D88">
            <w:pPr>
              <w:rPr>
                <w:sz w:val="20"/>
                <w:szCs w:val="20"/>
                <w:rPrChange w:id="18" w:author="Katarina Lisjak" w:date="2021-03-16T11:43:00Z">
                  <w:rPr>
                    <w:color w:val="FF0000"/>
                    <w:sz w:val="20"/>
                    <w:szCs w:val="20"/>
                  </w:rPr>
                </w:rPrChange>
              </w:rPr>
            </w:pPr>
            <w:r w:rsidRPr="009668E7">
              <w:rPr>
                <w:sz w:val="20"/>
                <w:szCs w:val="20"/>
                <w:rPrChange w:id="19" w:author="Katarina Lisjak" w:date="2021-03-16T11:43:00Z">
                  <w:rPr>
                    <w:color w:val="FF0000"/>
                    <w:sz w:val="20"/>
                    <w:szCs w:val="20"/>
                  </w:rPr>
                </w:rPrChange>
              </w:rPr>
              <w:t>UTOVARNA KORPA</w:t>
            </w:r>
          </w:p>
        </w:tc>
        <w:tc>
          <w:tcPr>
            <w:tcW w:w="4253" w:type="dxa"/>
          </w:tcPr>
          <w:p w14:paraId="6352453C" w14:textId="32762B2F" w:rsidR="00871D88" w:rsidRPr="009668E7" w:rsidRDefault="00871D88" w:rsidP="00871D88">
            <w:pPr>
              <w:jc w:val="center"/>
              <w:rPr>
                <w:sz w:val="20"/>
                <w:szCs w:val="20"/>
                <w:rPrChange w:id="20" w:author="Katarina Lisjak" w:date="2021-03-16T11:43:00Z">
                  <w:rPr>
                    <w:color w:val="FF0000"/>
                    <w:sz w:val="20"/>
                    <w:szCs w:val="20"/>
                  </w:rPr>
                </w:rPrChange>
              </w:rPr>
            </w:pPr>
            <w:proofErr w:type="spellStart"/>
            <w:r w:rsidRPr="009668E7">
              <w:rPr>
                <w:sz w:val="20"/>
                <w:szCs w:val="20"/>
                <w:rPrChange w:id="21" w:author="Katarina Lisjak" w:date="2021-03-16T11:43:00Z">
                  <w:rPr>
                    <w:color w:val="FF0000"/>
                    <w:sz w:val="20"/>
                    <w:szCs w:val="20"/>
                  </w:rPr>
                </w:rPrChange>
              </w:rPr>
              <w:t>Volumen</w:t>
            </w:r>
            <w:proofErr w:type="spellEnd"/>
            <w:r w:rsidRPr="009668E7">
              <w:rPr>
                <w:sz w:val="20"/>
                <w:szCs w:val="20"/>
                <w:rPrChange w:id="22" w:author="Katarina Lisjak" w:date="2021-03-16T11:43:00Z">
                  <w:rPr>
                    <w:color w:val="FF0000"/>
                    <w:sz w:val="20"/>
                    <w:szCs w:val="20"/>
                  </w:rPr>
                </w:rPrChange>
              </w:rPr>
              <w:t>:</w:t>
            </w:r>
          </w:p>
        </w:tc>
        <w:tc>
          <w:tcPr>
            <w:tcW w:w="5148" w:type="dxa"/>
            <w:vMerge/>
          </w:tcPr>
          <w:p w14:paraId="218EB1FC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0A716B7F" w14:textId="77777777" w:rsidTr="00103886">
        <w:trPr>
          <w:trHeight w:val="308"/>
        </w:trPr>
        <w:tc>
          <w:tcPr>
            <w:tcW w:w="936" w:type="dxa"/>
          </w:tcPr>
          <w:p w14:paraId="00242330" w14:textId="19738EE3" w:rsidR="00871D88" w:rsidRPr="00D4404B" w:rsidRDefault="00871D88" w:rsidP="00871D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1.13.</w:t>
            </w:r>
          </w:p>
        </w:tc>
        <w:tc>
          <w:tcPr>
            <w:tcW w:w="3033" w:type="dxa"/>
          </w:tcPr>
          <w:p w14:paraId="05669E8A" w14:textId="47AF37C5" w:rsidR="00871D88" w:rsidRPr="009668E7" w:rsidRDefault="00871D88" w:rsidP="00871D88">
            <w:pPr>
              <w:rPr>
                <w:sz w:val="20"/>
                <w:szCs w:val="20"/>
                <w:rPrChange w:id="23" w:author="Katarina Lisjak" w:date="2021-03-16T11:43:00Z">
                  <w:rPr>
                    <w:color w:val="FF0000"/>
                    <w:sz w:val="20"/>
                    <w:szCs w:val="20"/>
                  </w:rPr>
                </w:rPrChange>
              </w:rPr>
            </w:pPr>
            <w:r w:rsidRPr="009668E7">
              <w:rPr>
                <w:sz w:val="20"/>
                <w:szCs w:val="20"/>
                <w:rPrChange w:id="24" w:author="Katarina Lisjak" w:date="2021-03-16T11:43:00Z">
                  <w:rPr>
                    <w:color w:val="FF0000"/>
                    <w:sz w:val="20"/>
                    <w:szCs w:val="20"/>
                  </w:rPr>
                </w:rPrChange>
              </w:rPr>
              <w:t>PLANERNA KORPA</w:t>
            </w:r>
          </w:p>
        </w:tc>
        <w:tc>
          <w:tcPr>
            <w:tcW w:w="4253" w:type="dxa"/>
          </w:tcPr>
          <w:p w14:paraId="4CDCCD27" w14:textId="44832889" w:rsidR="00871D88" w:rsidRPr="009668E7" w:rsidRDefault="00871D88" w:rsidP="00871D88">
            <w:pPr>
              <w:jc w:val="center"/>
              <w:rPr>
                <w:sz w:val="20"/>
                <w:szCs w:val="20"/>
                <w:rPrChange w:id="25" w:author="Katarina Lisjak" w:date="2021-03-16T11:43:00Z">
                  <w:rPr>
                    <w:color w:val="FF0000"/>
                    <w:sz w:val="20"/>
                    <w:szCs w:val="20"/>
                  </w:rPr>
                </w:rPrChange>
              </w:rPr>
            </w:pPr>
            <w:proofErr w:type="spellStart"/>
            <w:r w:rsidRPr="009668E7">
              <w:rPr>
                <w:sz w:val="20"/>
                <w:szCs w:val="20"/>
                <w:rPrChange w:id="26" w:author="Katarina Lisjak" w:date="2021-03-16T11:43:00Z">
                  <w:rPr>
                    <w:color w:val="FF0000"/>
                    <w:sz w:val="20"/>
                    <w:szCs w:val="20"/>
                  </w:rPr>
                </w:rPrChange>
              </w:rPr>
              <w:t>Širina</w:t>
            </w:r>
            <w:proofErr w:type="spellEnd"/>
            <w:r w:rsidRPr="009668E7">
              <w:rPr>
                <w:sz w:val="20"/>
                <w:szCs w:val="20"/>
                <w:rPrChange w:id="27" w:author="Katarina Lisjak" w:date="2021-03-16T11:43:00Z">
                  <w:rPr>
                    <w:color w:val="FF0000"/>
                    <w:sz w:val="20"/>
                    <w:szCs w:val="20"/>
                  </w:rPr>
                </w:rPrChange>
              </w:rPr>
              <w:t xml:space="preserve">: </w:t>
            </w:r>
          </w:p>
        </w:tc>
        <w:tc>
          <w:tcPr>
            <w:tcW w:w="5148" w:type="dxa"/>
            <w:vMerge/>
          </w:tcPr>
          <w:p w14:paraId="4DB74225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3735851A" w14:textId="6E675926" w:rsidTr="00103886">
        <w:tc>
          <w:tcPr>
            <w:tcW w:w="936" w:type="dxa"/>
          </w:tcPr>
          <w:p w14:paraId="6619C945" w14:textId="2CD882F5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4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64B44D2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HIDRAULIČNI ČEKIĆ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2"/>
              <w:gridCol w:w="1609"/>
            </w:tblGrid>
            <w:tr w:rsidR="00871D88" w:rsidRPr="00D4404B" w14:paraId="164CE17C" w14:textId="77777777" w:rsidTr="00103886">
              <w:trPr>
                <w:trHeight w:val="268"/>
              </w:trPr>
              <w:tc>
                <w:tcPr>
                  <w:tcW w:w="2312" w:type="dxa"/>
                </w:tcPr>
                <w:p w14:paraId="109BDD38" w14:textId="77777777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RADNA TEŽINA</w:t>
                  </w:r>
                </w:p>
              </w:tc>
              <w:tc>
                <w:tcPr>
                  <w:tcW w:w="1609" w:type="dxa"/>
                </w:tcPr>
                <w:p w14:paraId="46827846" w14:textId="60DD46A5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71D88" w:rsidRPr="00D4404B" w14:paraId="73A12AA3" w14:textId="77777777" w:rsidTr="00103886">
              <w:trPr>
                <w:trHeight w:val="268"/>
              </w:trPr>
              <w:tc>
                <w:tcPr>
                  <w:tcW w:w="2312" w:type="dxa"/>
                </w:tcPr>
                <w:p w14:paraId="1E731389" w14:textId="0E77C4DD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  <w:r w:rsidRPr="005A6A12">
                    <w:rPr>
                      <w:sz w:val="20"/>
                      <w:szCs w:val="20"/>
                    </w:rPr>
                    <w:t>PROMJER ŠPICE</w:t>
                  </w:r>
                </w:p>
              </w:tc>
              <w:tc>
                <w:tcPr>
                  <w:tcW w:w="1609" w:type="dxa"/>
                </w:tcPr>
                <w:p w14:paraId="3FC13F2B" w14:textId="23EC1B68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71D88" w:rsidRPr="00D4404B" w14:paraId="2FB03970" w14:textId="77777777" w:rsidTr="00103886">
              <w:trPr>
                <w:trHeight w:val="820"/>
              </w:trPr>
              <w:tc>
                <w:tcPr>
                  <w:tcW w:w="2312" w:type="dxa"/>
                </w:tcPr>
                <w:p w14:paraId="08ED9D23" w14:textId="77777777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lastRenderedPageBreak/>
                    <w:t>VEZNA PLOČA PRILAGOĐENA ZA PRIHVAT NA HIDRAULIČNU BRZU SPOJKU</w:t>
                  </w:r>
                </w:p>
              </w:tc>
              <w:tc>
                <w:tcPr>
                  <w:tcW w:w="1609" w:type="dxa"/>
                </w:tcPr>
                <w:p w14:paraId="1EB20D2D" w14:textId="33E43B1A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71D88" w:rsidRPr="00D4404B" w14:paraId="191D0143" w14:textId="77777777" w:rsidTr="00103886">
              <w:trPr>
                <w:trHeight w:val="268"/>
              </w:trPr>
              <w:tc>
                <w:tcPr>
                  <w:tcW w:w="2312" w:type="dxa"/>
                </w:tcPr>
                <w:p w14:paraId="1698391C" w14:textId="77777777" w:rsidR="00871D88" w:rsidRPr="00D4404B" w:rsidRDefault="00871D88" w:rsidP="00871D88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BROJ ŠPICA</w:t>
                  </w:r>
                </w:p>
              </w:tc>
              <w:tc>
                <w:tcPr>
                  <w:tcW w:w="1609" w:type="dxa"/>
                </w:tcPr>
                <w:p w14:paraId="68D39C38" w14:textId="55BC1183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8C636EB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DD3EE36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514E4669" w14:textId="5BC53B86" w:rsidTr="00103886">
        <w:tc>
          <w:tcPr>
            <w:tcW w:w="936" w:type="dxa"/>
          </w:tcPr>
          <w:p w14:paraId="1B4004F9" w14:textId="0924AF46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5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20B85B9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SATELITSKO PRAĆENJE STROJA</w:t>
            </w:r>
          </w:p>
        </w:tc>
        <w:tc>
          <w:tcPr>
            <w:tcW w:w="4253" w:type="dxa"/>
          </w:tcPr>
          <w:p w14:paraId="0F15C5B4" w14:textId="2AF8A9DB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8895E32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3665523A" w14:textId="3039C906" w:rsidTr="00103886">
        <w:tc>
          <w:tcPr>
            <w:tcW w:w="936" w:type="dxa"/>
          </w:tcPr>
          <w:p w14:paraId="42F00795" w14:textId="5F64C1BB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6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D5FA604" w14:textId="77777777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KABINA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1"/>
              <w:gridCol w:w="1991"/>
            </w:tblGrid>
            <w:tr w:rsidR="00871D88" w:rsidRPr="00D4404B" w14:paraId="338A5525" w14:textId="77777777" w:rsidTr="00103886">
              <w:trPr>
                <w:trHeight w:val="291"/>
              </w:trPr>
              <w:tc>
                <w:tcPr>
                  <w:tcW w:w="1991" w:type="dxa"/>
                </w:tcPr>
                <w:p w14:paraId="2970947D" w14:textId="77777777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KLIMA</w:t>
                  </w:r>
                </w:p>
              </w:tc>
              <w:tc>
                <w:tcPr>
                  <w:tcW w:w="1991" w:type="dxa"/>
                </w:tcPr>
                <w:p w14:paraId="5EFD3941" w14:textId="2098F32E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71D88" w:rsidRPr="00D4404B" w14:paraId="55CBB163" w14:textId="77777777" w:rsidTr="00103886">
              <w:trPr>
                <w:trHeight w:val="291"/>
              </w:trPr>
              <w:tc>
                <w:tcPr>
                  <w:tcW w:w="1991" w:type="dxa"/>
                </w:tcPr>
                <w:p w14:paraId="5CF140CF" w14:textId="77777777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RADIO</w:t>
                  </w:r>
                </w:p>
              </w:tc>
              <w:tc>
                <w:tcPr>
                  <w:tcW w:w="1991" w:type="dxa"/>
                </w:tcPr>
                <w:p w14:paraId="2E503345" w14:textId="26B5DD2A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71D88" w:rsidRPr="00D4404B" w14:paraId="001DD17F" w14:textId="77777777" w:rsidTr="00103886">
              <w:trPr>
                <w:trHeight w:val="583"/>
              </w:trPr>
              <w:tc>
                <w:tcPr>
                  <w:tcW w:w="1991" w:type="dxa"/>
                </w:tcPr>
                <w:p w14:paraId="0260FC35" w14:textId="77777777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STRAŽNJA KAMERA</w:t>
                  </w:r>
                </w:p>
              </w:tc>
              <w:tc>
                <w:tcPr>
                  <w:tcW w:w="1991" w:type="dxa"/>
                </w:tcPr>
                <w:p w14:paraId="5DB83D8A" w14:textId="29F2699A" w:rsidR="00871D88" w:rsidRPr="00D4404B" w:rsidRDefault="00871D88" w:rsidP="00871D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2FAB102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3E1BD9A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1BAB4D3B" w14:textId="141DF8C7" w:rsidTr="00103886">
        <w:tc>
          <w:tcPr>
            <w:tcW w:w="936" w:type="dxa"/>
          </w:tcPr>
          <w:p w14:paraId="68103B43" w14:textId="376910B4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7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51BE7499" w14:textId="4D131DFA" w:rsidR="00871D88" w:rsidRPr="00D4404B" w:rsidRDefault="00871D88" w:rsidP="00871D88">
            <w:pPr>
              <w:rPr>
                <w:sz w:val="20"/>
                <w:szCs w:val="20"/>
              </w:rPr>
            </w:pPr>
            <w:proofErr w:type="spellStart"/>
            <w:r w:rsidRPr="00C76FC0">
              <w:rPr>
                <w:sz w:val="20"/>
                <w:szCs w:val="20"/>
              </w:rPr>
              <w:t>Jamstveni</w:t>
            </w:r>
            <w:proofErr w:type="spellEnd"/>
            <w:r w:rsidRPr="00C76FC0">
              <w:rPr>
                <w:sz w:val="20"/>
                <w:szCs w:val="20"/>
              </w:rPr>
              <w:t xml:space="preserve"> </w:t>
            </w:r>
            <w:proofErr w:type="spellStart"/>
            <w:r w:rsidRPr="00C76FC0"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128BE3B5" w14:textId="53CA0E83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CDDA0FD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180B4CA1" w14:textId="1CF3B12B" w:rsidTr="00103886">
        <w:tc>
          <w:tcPr>
            <w:tcW w:w="936" w:type="dxa"/>
          </w:tcPr>
          <w:p w14:paraId="15BE85EF" w14:textId="7FAD0CFF" w:rsidR="00871D88" w:rsidRPr="00D4404B" w:rsidRDefault="00871D88" w:rsidP="00871D88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8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4924EFD3" w14:textId="3B080AEB" w:rsidR="00871D88" w:rsidRPr="00D4404B" w:rsidRDefault="00871D88" w:rsidP="00871D88">
            <w:pPr>
              <w:rPr>
                <w:sz w:val="20"/>
                <w:szCs w:val="20"/>
              </w:rPr>
            </w:pPr>
            <w:proofErr w:type="spellStart"/>
            <w:r w:rsidRPr="00B30762">
              <w:rPr>
                <w:sz w:val="20"/>
                <w:szCs w:val="20"/>
              </w:rPr>
              <w:t>Puštanje</w:t>
            </w:r>
            <w:proofErr w:type="spellEnd"/>
            <w:r w:rsidRPr="00B30762">
              <w:rPr>
                <w:sz w:val="20"/>
                <w:szCs w:val="20"/>
              </w:rPr>
              <w:t xml:space="preserve"> </w:t>
            </w:r>
            <w:proofErr w:type="spellStart"/>
            <w:r w:rsidRPr="00B30762">
              <w:rPr>
                <w:sz w:val="20"/>
                <w:szCs w:val="20"/>
              </w:rPr>
              <w:t>stroja</w:t>
            </w:r>
            <w:proofErr w:type="spellEnd"/>
            <w:r w:rsidRPr="00B30762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29114EDD" w14:textId="099BA211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BE08C79" w14:textId="77777777" w:rsidR="00871D88" w:rsidRPr="00D4404B" w:rsidRDefault="00871D88" w:rsidP="00871D88">
            <w:pPr>
              <w:jc w:val="center"/>
              <w:rPr>
                <w:sz w:val="20"/>
                <w:szCs w:val="20"/>
              </w:rPr>
            </w:pPr>
          </w:p>
        </w:tc>
      </w:tr>
      <w:tr w:rsidR="00871D88" w:rsidRPr="00D4404B" w14:paraId="5BC23E2F" w14:textId="6A3C4576" w:rsidTr="00103886">
        <w:trPr>
          <w:trHeight w:val="659"/>
        </w:trPr>
        <w:tc>
          <w:tcPr>
            <w:tcW w:w="13370" w:type="dxa"/>
            <w:gridSpan w:val="4"/>
            <w:shd w:val="clear" w:color="auto" w:fill="D0CECE" w:themeFill="background2" w:themeFillShade="E6"/>
            <w:vAlign w:val="center"/>
          </w:tcPr>
          <w:p w14:paraId="2541B176" w14:textId="3DA919D2" w:rsidR="00871D88" w:rsidRPr="00B474B0" w:rsidRDefault="00871D88" w:rsidP="00B474B0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/>
                <w:bCs/>
                <w:sz w:val="20"/>
                <w:szCs w:val="20"/>
                <w:rPrChange w:id="28" w:author="Katarina Lisjak" w:date="2021-03-16T11:58:00Z">
                  <w:rPr/>
                </w:rPrChange>
              </w:rPr>
              <w:pPrChange w:id="29" w:author="Katarina Lisjak" w:date="2021-03-16T11:58:00Z">
                <w:pPr>
                  <w:spacing w:line="240" w:lineRule="auto"/>
                </w:pPr>
              </w:pPrChange>
            </w:pPr>
            <w:r w:rsidRPr="00B474B0">
              <w:rPr>
                <w:b/>
                <w:bCs/>
                <w:sz w:val="20"/>
                <w:szCs w:val="20"/>
                <w:rPrChange w:id="30" w:author="Katarina Lisjak" w:date="2021-03-16T11:58:00Z">
                  <w:rPr/>
                </w:rPrChange>
              </w:rPr>
              <w:t xml:space="preserve">ČELJUSNA DROBILICA, 1 </w:t>
            </w:r>
            <w:proofErr w:type="spellStart"/>
            <w:r w:rsidRPr="00B474B0">
              <w:rPr>
                <w:b/>
                <w:bCs/>
                <w:sz w:val="20"/>
                <w:szCs w:val="20"/>
                <w:rPrChange w:id="31" w:author="Katarina Lisjak" w:date="2021-03-16T11:58:00Z">
                  <w:rPr/>
                </w:rPrChange>
              </w:rPr>
              <w:t>kom</w:t>
            </w:r>
            <w:proofErr w:type="spellEnd"/>
          </w:p>
        </w:tc>
      </w:tr>
      <w:tr w:rsidR="00B474B0" w:rsidRPr="00D4404B" w14:paraId="2D68A648" w14:textId="1238F46A" w:rsidTr="00B6198B">
        <w:tc>
          <w:tcPr>
            <w:tcW w:w="3969" w:type="dxa"/>
            <w:gridSpan w:val="2"/>
          </w:tcPr>
          <w:p w14:paraId="4A72B664" w14:textId="77777777" w:rsidR="00B474B0" w:rsidRPr="00FE19C3" w:rsidRDefault="00B474B0" w:rsidP="00B474B0">
            <w:pPr>
              <w:rPr>
                <w:ins w:id="32" w:author="Katarina Lisjak" w:date="2021-03-16T11:58:00Z"/>
                <w:color w:val="FF0000"/>
                <w:sz w:val="20"/>
                <w:szCs w:val="20"/>
                <w:rPrChange w:id="33" w:author="Katarina Lisjak" w:date="2021-03-16T12:00:00Z">
                  <w:rPr>
                    <w:ins w:id="34" w:author="Katarina Lisjak" w:date="2021-03-16T11:58:00Z"/>
                    <w:sz w:val="20"/>
                    <w:szCs w:val="20"/>
                  </w:rPr>
                </w:rPrChange>
              </w:rPr>
            </w:pPr>
          </w:p>
          <w:p w14:paraId="45D3D44E" w14:textId="2DCBFF08" w:rsidR="00B474B0" w:rsidRPr="00FE19C3" w:rsidDel="00AF5518" w:rsidRDefault="00B474B0" w:rsidP="00B474B0">
            <w:pPr>
              <w:rPr>
                <w:del w:id="35" w:author="Katarina Lisjak" w:date="2021-03-16T11:58:00Z"/>
                <w:color w:val="FF0000"/>
                <w:sz w:val="20"/>
                <w:szCs w:val="20"/>
                <w:rPrChange w:id="36" w:author="Katarina Lisjak" w:date="2021-03-16T12:00:00Z">
                  <w:rPr>
                    <w:del w:id="37" w:author="Katarina Lisjak" w:date="2021-03-16T11:58:00Z"/>
                    <w:sz w:val="20"/>
                    <w:szCs w:val="20"/>
                  </w:rPr>
                </w:rPrChange>
              </w:rPr>
            </w:pPr>
            <w:ins w:id="38" w:author="Katarina Lisjak" w:date="2021-03-16T11:58:00Z">
              <w:r w:rsidRPr="00FE19C3">
                <w:rPr>
                  <w:color w:val="FF0000"/>
                  <w:sz w:val="20"/>
                  <w:szCs w:val="20"/>
                  <w:rPrChange w:id="39" w:author="Katarina Lisjak" w:date="2021-03-16T12:00:00Z">
                    <w:rPr>
                      <w:sz w:val="20"/>
                      <w:szCs w:val="20"/>
                    </w:rPr>
                  </w:rPrChange>
                </w:rPr>
                <w:t>NAZIV PROIZVOĐAČA/MODEL PONUĐENOG STROJA</w:t>
              </w:r>
            </w:ins>
            <w:del w:id="40" w:author="Katarina Lisjak" w:date="2021-03-16T11:58:00Z">
              <w:r w:rsidRPr="00FE19C3" w:rsidDel="00B474B0">
                <w:rPr>
                  <w:color w:val="FF0000"/>
                  <w:sz w:val="20"/>
                  <w:szCs w:val="20"/>
                  <w:rPrChange w:id="41" w:author="Katarina Lisjak" w:date="2021-03-16T12:00:00Z">
                    <w:rPr>
                      <w:sz w:val="20"/>
                      <w:szCs w:val="20"/>
                    </w:rPr>
                  </w:rPrChange>
                </w:rPr>
                <w:delText>2.1.</w:delText>
              </w:r>
            </w:del>
          </w:p>
          <w:p w14:paraId="1D6D2372" w14:textId="0A2B9A87" w:rsidR="00B474B0" w:rsidRPr="00FE19C3" w:rsidRDefault="00B474B0" w:rsidP="00B474B0">
            <w:pPr>
              <w:rPr>
                <w:color w:val="FF0000"/>
                <w:sz w:val="20"/>
                <w:szCs w:val="20"/>
                <w:rPrChange w:id="42" w:author="Katarina Lisjak" w:date="2021-03-16T12:00:00Z">
                  <w:rPr>
                    <w:sz w:val="20"/>
                    <w:szCs w:val="20"/>
                  </w:rPr>
                </w:rPrChange>
              </w:rPr>
            </w:pPr>
            <w:del w:id="43" w:author="Katarina Lisjak" w:date="2021-03-16T11:58:00Z">
              <w:r w:rsidRPr="00FE19C3" w:rsidDel="00B474B0">
                <w:rPr>
                  <w:color w:val="FF0000"/>
                  <w:sz w:val="20"/>
                  <w:szCs w:val="20"/>
                  <w:rPrChange w:id="44" w:author="Katarina Lisjak" w:date="2021-03-16T12:00:00Z">
                    <w:rPr>
                      <w:sz w:val="20"/>
                      <w:szCs w:val="20"/>
                    </w:rPr>
                  </w:rPrChange>
                </w:rPr>
                <w:delText>RADNA TEŽINA STROJA</w:delText>
              </w:r>
            </w:del>
          </w:p>
        </w:tc>
        <w:tc>
          <w:tcPr>
            <w:tcW w:w="4253" w:type="dxa"/>
          </w:tcPr>
          <w:p w14:paraId="7EF58E7F" w14:textId="70EF8902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B474B0" w:rsidRPr="00D4404B" w14:paraId="219B6C0C" w14:textId="77777777" w:rsidTr="004D06A1">
              <w:trPr>
                <w:trHeight w:val="670"/>
              </w:trPr>
              <w:tc>
                <w:tcPr>
                  <w:tcW w:w="1635" w:type="dxa"/>
                </w:tcPr>
                <w:p w14:paraId="2E87C35F" w14:textId="3E97B59C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6294">
                    <w:rPr>
                      <w:sz w:val="20"/>
                      <w:szCs w:val="20"/>
                    </w:rPr>
                    <w:t>Količina</w:t>
                  </w:r>
                  <w:proofErr w:type="spellEnd"/>
                  <w:r w:rsidRPr="001C6294"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 w:rsidRPr="001C6294">
                    <w:rPr>
                      <w:sz w:val="20"/>
                      <w:szCs w:val="20"/>
                    </w:rPr>
                    <w:t>kom</w:t>
                  </w:r>
                  <w:proofErr w:type="spellEnd"/>
                  <w:r w:rsidRPr="001C6294" w:rsidDel="006B493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651" w:type="dxa"/>
                </w:tcPr>
                <w:p w14:paraId="295EDD3E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375A632C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B474B0" w:rsidRPr="00D4404B" w14:paraId="0045F4D5" w14:textId="77777777" w:rsidTr="004D06A1">
              <w:trPr>
                <w:trHeight w:val="662"/>
              </w:trPr>
              <w:tc>
                <w:tcPr>
                  <w:tcW w:w="1635" w:type="dxa"/>
                </w:tcPr>
                <w:p w14:paraId="628CD2C3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4F7E6AD7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3FD59871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E054E71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2CAE0CF1" w14:textId="77777777" w:rsidTr="00103886">
        <w:trPr>
          <w:ins w:id="45" w:author="Katarina Lisjak" w:date="2021-03-16T11:58:00Z"/>
        </w:trPr>
        <w:tc>
          <w:tcPr>
            <w:tcW w:w="936" w:type="dxa"/>
          </w:tcPr>
          <w:p w14:paraId="1FD2434A" w14:textId="7D1AC646" w:rsidR="00B474B0" w:rsidRPr="00D4404B" w:rsidRDefault="00B474B0" w:rsidP="00B474B0">
            <w:pPr>
              <w:rPr>
                <w:ins w:id="46" w:author="Katarina Lisjak" w:date="2021-03-16T11:58:00Z"/>
                <w:sz w:val="20"/>
                <w:szCs w:val="20"/>
              </w:rPr>
            </w:pPr>
            <w:ins w:id="47" w:author="Katarina Lisjak" w:date="2021-03-16T11:58:00Z">
              <w:r w:rsidRPr="00D4404B">
                <w:rPr>
                  <w:sz w:val="20"/>
                  <w:szCs w:val="20"/>
                </w:rPr>
                <w:t>2.1.</w:t>
              </w:r>
            </w:ins>
          </w:p>
        </w:tc>
        <w:tc>
          <w:tcPr>
            <w:tcW w:w="3033" w:type="dxa"/>
          </w:tcPr>
          <w:p w14:paraId="606C2541" w14:textId="07356F3B" w:rsidR="00B474B0" w:rsidRPr="00D4404B" w:rsidRDefault="00B474B0" w:rsidP="00B474B0">
            <w:pPr>
              <w:rPr>
                <w:ins w:id="48" w:author="Katarina Lisjak" w:date="2021-03-16T11:58:00Z"/>
                <w:sz w:val="20"/>
                <w:szCs w:val="20"/>
              </w:rPr>
            </w:pPr>
            <w:ins w:id="49" w:author="Katarina Lisjak" w:date="2021-03-16T11:58:00Z">
              <w:r w:rsidRPr="00D4404B">
                <w:rPr>
                  <w:sz w:val="20"/>
                  <w:szCs w:val="20"/>
                </w:rPr>
                <w:t>RADNA TEŽINA STROJA</w:t>
              </w:r>
            </w:ins>
          </w:p>
        </w:tc>
        <w:tc>
          <w:tcPr>
            <w:tcW w:w="4253" w:type="dxa"/>
          </w:tcPr>
          <w:p w14:paraId="2FDE115F" w14:textId="77777777" w:rsidR="00B474B0" w:rsidRPr="00D4404B" w:rsidRDefault="00B474B0" w:rsidP="00B474B0">
            <w:pPr>
              <w:ind w:left="708"/>
              <w:rPr>
                <w:ins w:id="50" w:author="Katarina Lisjak" w:date="2021-03-16T11:58:00Z"/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54D2C6B" w14:textId="77777777" w:rsidR="00B474B0" w:rsidRPr="001C6294" w:rsidRDefault="00B474B0" w:rsidP="00B474B0">
            <w:pPr>
              <w:jc w:val="center"/>
              <w:rPr>
                <w:ins w:id="51" w:author="Katarina Lisjak" w:date="2021-03-16T11:58:00Z"/>
                <w:sz w:val="20"/>
                <w:szCs w:val="20"/>
              </w:rPr>
            </w:pPr>
          </w:p>
        </w:tc>
      </w:tr>
      <w:tr w:rsidR="00B474B0" w:rsidRPr="00D4404B" w14:paraId="2AB8120B" w14:textId="70A9C4E0" w:rsidTr="00103886">
        <w:tc>
          <w:tcPr>
            <w:tcW w:w="936" w:type="dxa"/>
          </w:tcPr>
          <w:p w14:paraId="22BFF3A5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2.2.</w:t>
            </w:r>
          </w:p>
        </w:tc>
        <w:tc>
          <w:tcPr>
            <w:tcW w:w="3033" w:type="dxa"/>
          </w:tcPr>
          <w:p w14:paraId="38F2D277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5680EAAF" w14:textId="3067FF0C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BF2B52B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393594B5" w14:textId="22FA1B16" w:rsidTr="00103886">
        <w:tc>
          <w:tcPr>
            <w:tcW w:w="936" w:type="dxa"/>
          </w:tcPr>
          <w:p w14:paraId="7298FAFF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2.3.</w:t>
            </w:r>
          </w:p>
        </w:tc>
        <w:tc>
          <w:tcPr>
            <w:tcW w:w="3033" w:type="dxa"/>
          </w:tcPr>
          <w:p w14:paraId="71E20205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06745D8D" w14:textId="20B049CD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FEDEAB7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50134FB6" w14:textId="776D0041" w:rsidTr="00103886">
        <w:tc>
          <w:tcPr>
            <w:tcW w:w="936" w:type="dxa"/>
          </w:tcPr>
          <w:p w14:paraId="5796BD38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2.4.</w:t>
            </w:r>
          </w:p>
        </w:tc>
        <w:tc>
          <w:tcPr>
            <w:tcW w:w="3033" w:type="dxa"/>
          </w:tcPr>
          <w:p w14:paraId="4CE5E289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GLAVNA TRAKA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1975"/>
            </w:tblGrid>
            <w:tr w:rsidR="00B474B0" w:rsidRPr="00D4404B" w14:paraId="66890AF2" w14:textId="77777777" w:rsidTr="00103886">
              <w:trPr>
                <w:trHeight w:val="228"/>
              </w:trPr>
              <w:tc>
                <w:tcPr>
                  <w:tcW w:w="2008" w:type="dxa"/>
                </w:tcPr>
                <w:p w14:paraId="2A308FC4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ŠIRINA</w:t>
                  </w:r>
                </w:p>
              </w:tc>
              <w:tc>
                <w:tcPr>
                  <w:tcW w:w="1975" w:type="dxa"/>
                </w:tcPr>
                <w:p w14:paraId="24081E8F" w14:textId="260BFA2B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474B0" w:rsidRPr="00D4404B" w14:paraId="3A814242" w14:textId="77777777" w:rsidTr="00103886">
              <w:trPr>
                <w:trHeight w:val="470"/>
              </w:trPr>
              <w:tc>
                <w:tcPr>
                  <w:tcW w:w="2008" w:type="dxa"/>
                </w:tcPr>
                <w:p w14:paraId="3275CC31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VISINA ISTRESANJA</w:t>
                  </w:r>
                </w:p>
              </w:tc>
              <w:tc>
                <w:tcPr>
                  <w:tcW w:w="1975" w:type="dxa"/>
                </w:tcPr>
                <w:p w14:paraId="6C274B51" w14:textId="3488FC0B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474B0" w:rsidRPr="00D4404B" w14:paraId="43F4030A" w14:textId="77777777" w:rsidTr="00103886">
              <w:trPr>
                <w:trHeight w:val="216"/>
              </w:trPr>
              <w:tc>
                <w:tcPr>
                  <w:tcW w:w="2008" w:type="dxa"/>
                </w:tcPr>
                <w:p w14:paraId="0BD7C41B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VAGA</w:t>
                  </w:r>
                </w:p>
              </w:tc>
              <w:tc>
                <w:tcPr>
                  <w:tcW w:w="1975" w:type="dxa"/>
                </w:tcPr>
                <w:p w14:paraId="6F8B0963" w14:textId="063A0339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3257C04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BAFBAAC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3CD12D0D" w14:textId="1FEB7A0F" w:rsidTr="00103886">
        <w:tc>
          <w:tcPr>
            <w:tcW w:w="936" w:type="dxa"/>
          </w:tcPr>
          <w:p w14:paraId="0FE5E40C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2.5.</w:t>
            </w:r>
          </w:p>
        </w:tc>
        <w:tc>
          <w:tcPr>
            <w:tcW w:w="3033" w:type="dxa"/>
          </w:tcPr>
          <w:p w14:paraId="016A4C32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UPRAVLJAČKI SKLOP</w:t>
            </w:r>
          </w:p>
        </w:tc>
        <w:tc>
          <w:tcPr>
            <w:tcW w:w="4253" w:type="dxa"/>
          </w:tcPr>
          <w:p w14:paraId="65F9D79A" w14:textId="0D5D9313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7B6581C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37D8776A" w14:textId="3A3CF023" w:rsidTr="00103886">
        <w:tc>
          <w:tcPr>
            <w:tcW w:w="936" w:type="dxa"/>
          </w:tcPr>
          <w:p w14:paraId="3FBA2590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2.6.</w:t>
            </w:r>
          </w:p>
        </w:tc>
        <w:tc>
          <w:tcPr>
            <w:tcW w:w="3033" w:type="dxa"/>
          </w:tcPr>
          <w:p w14:paraId="633FD6FC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HIDRAULIČNO SKLOPIVA JALOVINSKA TRAKA</w:t>
            </w:r>
          </w:p>
        </w:tc>
        <w:tc>
          <w:tcPr>
            <w:tcW w:w="4253" w:type="dxa"/>
          </w:tcPr>
          <w:p w14:paraId="23275AF0" w14:textId="59DFEBCF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ED54DA6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5DCCB238" w14:textId="5655E429" w:rsidTr="00103886">
        <w:tc>
          <w:tcPr>
            <w:tcW w:w="936" w:type="dxa"/>
          </w:tcPr>
          <w:p w14:paraId="0669E944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2.7.</w:t>
            </w:r>
          </w:p>
        </w:tc>
        <w:tc>
          <w:tcPr>
            <w:tcW w:w="3033" w:type="dxa"/>
          </w:tcPr>
          <w:p w14:paraId="28267B52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HIDRAULIČNO POGONJEN MAGNET</w:t>
            </w:r>
          </w:p>
        </w:tc>
        <w:tc>
          <w:tcPr>
            <w:tcW w:w="4253" w:type="dxa"/>
          </w:tcPr>
          <w:p w14:paraId="6755B34E" w14:textId="7E664EF8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81EE1B8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61F2F129" w14:textId="4C8D47EB" w:rsidTr="00103886">
        <w:tc>
          <w:tcPr>
            <w:tcW w:w="936" w:type="dxa"/>
          </w:tcPr>
          <w:p w14:paraId="10DDE3FD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lastRenderedPageBreak/>
              <w:t>2.8.</w:t>
            </w:r>
          </w:p>
        </w:tc>
        <w:tc>
          <w:tcPr>
            <w:tcW w:w="3033" w:type="dxa"/>
          </w:tcPr>
          <w:p w14:paraId="2B802BFD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HIDRAULIČNO PODESIV MLIN</w:t>
            </w:r>
          </w:p>
        </w:tc>
        <w:tc>
          <w:tcPr>
            <w:tcW w:w="4253" w:type="dxa"/>
          </w:tcPr>
          <w:p w14:paraId="6F2462E5" w14:textId="35F07A14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30CCE1F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69DCE691" w14:textId="6DEED29B" w:rsidTr="00103886">
        <w:tc>
          <w:tcPr>
            <w:tcW w:w="936" w:type="dxa"/>
          </w:tcPr>
          <w:p w14:paraId="401AA968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2.9.</w:t>
            </w:r>
          </w:p>
        </w:tc>
        <w:tc>
          <w:tcPr>
            <w:tcW w:w="3033" w:type="dxa"/>
          </w:tcPr>
          <w:p w14:paraId="59E1C9C1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HIDRAULIČKO SKLAPANJE GLAVNE TRAKE</w:t>
            </w:r>
          </w:p>
        </w:tc>
        <w:tc>
          <w:tcPr>
            <w:tcW w:w="4253" w:type="dxa"/>
          </w:tcPr>
          <w:p w14:paraId="4605DC30" w14:textId="65882003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E12875B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637C2560" w14:textId="0BA65BA1" w:rsidTr="00103886">
        <w:tc>
          <w:tcPr>
            <w:tcW w:w="936" w:type="dxa"/>
          </w:tcPr>
          <w:p w14:paraId="5A862D4E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2.10.</w:t>
            </w:r>
          </w:p>
        </w:tc>
        <w:tc>
          <w:tcPr>
            <w:tcW w:w="3033" w:type="dxa"/>
          </w:tcPr>
          <w:p w14:paraId="6884E100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HIDRAULIČNA DEFLEKTOR PLOČA ISPOD MLINA</w:t>
            </w:r>
          </w:p>
        </w:tc>
        <w:tc>
          <w:tcPr>
            <w:tcW w:w="4253" w:type="dxa"/>
          </w:tcPr>
          <w:p w14:paraId="4CB8AAC5" w14:textId="32410F9F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815E4C4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4A690329" w14:textId="0CA8274B" w:rsidTr="00103886">
        <w:tc>
          <w:tcPr>
            <w:tcW w:w="936" w:type="dxa"/>
          </w:tcPr>
          <w:p w14:paraId="2CB2BD9A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2.11.</w:t>
            </w:r>
          </w:p>
        </w:tc>
        <w:tc>
          <w:tcPr>
            <w:tcW w:w="3033" w:type="dxa"/>
          </w:tcPr>
          <w:p w14:paraId="60207BBC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DIMENZIJE USPINOG OTVORA MLINA</w:t>
            </w:r>
          </w:p>
        </w:tc>
        <w:tc>
          <w:tcPr>
            <w:tcW w:w="4253" w:type="dxa"/>
          </w:tcPr>
          <w:p w14:paraId="5937BD60" w14:textId="05011C42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9F82C35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7BAF1A30" w14:textId="58BE3AD2" w:rsidTr="00103886">
        <w:tc>
          <w:tcPr>
            <w:tcW w:w="936" w:type="dxa"/>
          </w:tcPr>
          <w:p w14:paraId="39AB1C54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2.12.</w:t>
            </w:r>
          </w:p>
        </w:tc>
        <w:tc>
          <w:tcPr>
            <w:tcW w:w="3033" w:type="dxa"/>
          </w:tcPr>
          <w:p w14:paraId="746A9396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ZAPREMNINA ULAZNOG SANDUKA</w:t>
            </w:r>
          </w:p>
        </w:tc>
        <w:tc>
          <w:tcPr>
            <w:tcW w:w="4253" w:type="dxa"/>
          </w:tcPr>
          <w:p w14:paraId="37ACCFDD" w14:textId="16A5CD1F" w:rsidR="00B474B0" w:rsidRPr="00D4404B" w:rsidRDefault="00B474B0" w:rsidP="00B474B0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5148" w:type="dxa"/>
            <w:vMerge/>
          </w:tcPr>
          <w:p w14:paraId="14E374EA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2EB2426E" w14:textId="5AD125BD" w:rsidTr="00103886">
        <w:tc>
          <w:tcPr>
            <w:tcW w:w="936" w:type="dxa"/>
          </w:tcPr>
          <w:p w14:paraId="078C9987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2.13.</w:t>
            </w:r>
          </w:p>
        </w:tc>
        <w:tc>
          <w:tcPr>
            <w:tcW w:w="3033" w:type="dxa"/>
          </w:tcPr>
          <w:p w14:paraId="37EA8DB6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PODEŠAVANJE IZLAZNOG OTVORA</w:t>
            </w:r>
          </w:p>
        </w:tc>
        <w:tc>
          <w:tcPr>
            <w:tcW w:w="4253" w:type="dxa"/>
          </w:tcPr>
          <w:p w14:paraId="3C4B4567" w14:textId="71BADA20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4A1A73E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5FB5053D" w14:textId="4DA20976" w:rsidTr="00103886">
        <w:tc>
          <w:tcPr>
            <w:tcW w:w="936" w:type="dxa"/>
          </w:tcPr>
          <w:p w14:paraId="07AB50C7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2.14. </w:t>
            </w:r>
          </w:p>
        </w:tc>
        <w:tc>
          <w:tcPr>
            <w:tcW w:w="3033" w:type="dxa"/>
          </w:tcPr>
          <w:p w14:paraId="52469B76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SEPARATOR JALOVINE</w:t>
            </w:r>
          </w:p>
        </w:tc>
        <w:tc>
          <w:tcPr>
            <w:tcW w:w="4253" w:type="dxa"/>
          </w:tcPr>
          <w:p w14:paraId="79C6EE68" w14:textId="284F02D9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C51C251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6736146C" w14:textId="1F5B0951" w:rsidTr="00103886">
        <w:tc>
          <w:tcPr>
            <w:tcW w:w="936" w:type="dxa"/>
          </w:tcPr>
          <w:p w14:paraId="3E96DFEF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2.15.</w:t>
            </w:r>
          </w:p>
        </w:tc>
        <w:tc>
          <w:tcPr>
            <w:tcW w:w="3033" w:type="dxa"/>
          </w:tcPr>
          <w:p w14:paraId="3D19A772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DALJINSKO UPRAVLJANJE</w:t>
            </w:r>
          </w:p>
        </w:tc>
        <w:tc>
          <w:tcPr>
            <w:tcW w:w="4253" w:type="dxa"/>
          </w:tcPr>
          <w:p w14:paraId="1C398F2B" w14:textId="7A2D172B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2813262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4A06D107" w14:textId="715252F1" w:rsidTr="00103886">
        <w:tc>
          <w:tcPr>
            <w:tcW w:w="936" w:type="dxa"/>
          </w:tcPr>
          <w:p w14:paraId="20BA6F18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2.16.</w:t>
            </w:r>
          </w:p>
        </w:tc>
        <w:tc>
          <w:tcPr>
            <w:tcW w:w="3033" w:type="dxa"/>
          </w:tcPr>
          <w:p w14:paraId="2B44A8DD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TELEMTRIJSKO PRAĆENJE STROJA </w:t>
            </w:r>
          </w:p>
        </w:tc>
        <w:tc>
          <w:tcPr>
            <w:tcW w:w="4253" w:type="dxa"/>
          </w:tcPr>
          <w:p w14:paraId="040EE228" w14:textId="2EDED2BE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E44E248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394E1F0F" w14:textId="1E745F39" w:rsidTr="00103886">
        <w:tc>
          <w:tcPr>
            <w:tcW w:w="936" w:type="dxa"/>
          </w:tcPr>
          <w:p w14:paraId="028DD1BD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2.17.</w:t>
            </w:r>
          </w:p>
        </w:tc>
        <w:tc>
          <w:tcPr>
            <w:tcW w:w="3033" w:type="dxa"/>
          </w:tcPr>
          <w:p w14:paraId="15B3EB1F" w14:textId="5D1EEC26" w:rsidR="00B474B0" w:rsidRPr="00D4404B" w:rsidRDefault="00B474B0" w:rsidP="00B474B0">
            <w:pPr>
              <w:rPr>
                <w:sz w:val="20"/>
                <w:szCs w:val="20"/>
              </w:rPr>
            </w:pPr>
            <w:proofErr w:type="spellStart"/>
            <w:r w:rsidRPr="00C76FC0">
              <w:rPr>
                <w:sz w:val="20"/>
                <w:szCs w:val="20"/>
              </w:rPr>
              <w:t>Jamstveni</w:t>
            </w:r>
            <w:proofErr w:type="spellEnd"/>
            <w:r w:rsidRPr="00C76FC0">
              <w:rPr>
                <w:sz w:val="20"/>
                <w:szCs w:val="20"/>
              </w:rPr>
              <w:t xml:space="preserve"> </w:t>
            </w:r>
            <w:proofErr w:type="spellStart"/>
            <w:r w:rsidRPr="00C76FC0"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324FC53A" w14:textId="3547A242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175CA9F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36572C92" w14:textId="19B33312" w:rsidTr="00103886">
        <w:tc>
          <w:tcPr>
            <w:tcW w:w="936" w:type="dxa"/>
          </w:tcPr>
          <w:p w14:paraId="050A45E3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2.18.</w:t>
            </w:r>
          </w:p>
        </w:tc>
        <w:tc>
          <w:tcPr>
            <w:tcW w:w="3033" w:type="dxa"/>
          </w:tcPr>
          <w:p w14:paraId="7627DB38" w14:textId="06565CC7" w:rsidR="00B474B0" w:rsidRPr="00D4404B" w:rsidRDefault="00B474B0" w:rsidP="00B474B0">
            <w:pPr>
              <w:rPr>
                <w:sz w:val="20"/>
                <w:szCs w:val="20"/>
              </w:rPr>
            </w:pPr>
            <w:proofErr w:type="spellStart"/>
            <w:r w:rsidRPr="00B30762">
              <w:rPr>
                <w:sz w:val="20"/>
                <w:szCs w:val="20"/>
              </w:rPr>
              <w:t>Puštanje</w:t>
            </w:r>
            <w:proofErr w:type="spellEnd"/>
            <w:r w:rsidRPr="00B30762">
              <w:rPr>
                <w:sz w:val="20"/>
                <w:szCs w:val="20"/>
              </w:rPr>
              <w:t xml:space="preserve"> </w:t>
            </w:r>
            <w:proofErr w:type="spellStart"/>
            <w:r w:rsidRPr="00B30762">
              <w:rPr>
                <w:sz w:val="20"/>
                <w:szCs w:val="20"/>
              </w:rPr>
              <w:t>stroja</w:t>
            </w:r>
            <w:proofErr w:type="spellEnd"/>
            <w:r w:rsidRPr="00B30762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7211F7AA" w14:textId="182892A6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ABAEF91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75254C23" w14:textId="0F6DA393" w:rsidTr="00103886">
        <w:trPr>
          <w:trHeight w:val="557"/>
        </w:trPr>
        <w:tc>
          <w:tcPr>
            <w:tcW w:w="13370" w:type="dxa"/>
            <w:gridSpan w:val="4"/>
            <w:shd w:val="clear" w:color="auto" w:fill="AEAAAA" w:themeFill="background2" w:themeFillShade="BF"/>
            <w:vAlign w:val="center"/>
          </w:tcPr>
          <w:p w14:paraId="7C290582" w14:textId="2C48611C" w:rsidR="00B474B0" w:rsidRPr="00B474B0" w:rsidRDefault="00B474B0" w:rsidP="00B474B0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/>
                <w:bCs/>
                <w:sz w:val="20"/>
                <w:szCs w:val="20"/>
                <w:rPrChange w:id="52" w:author="Katarina Lisjak" w:date="2021-03-16T11:58:00Z">
                  <w:rPr/>
                </w:rPrChange>
              </w:rPr>
              <w:pPrChange w:id="53" w:author="Katarina Lisjak" w:date="2021-03-16T11:58:00Z">
                <w:pPr>
                  <w:spacing w:line="240" w:lineRule="auto"/>
                </w:pPr>
              </w:pPrChange>
            </w:pPr>
            <w:r w:rsidRPr="00B474B0">
              <w:rPr>
                <w:b/>
                <w:bCs/>
                <w:sz w:val="20"/>
                <w:szCs w:val="20"/>
                <w:rPrChange w:id="54" w:author="Katarina Lisjak" w:date="2021-03-16T11:58:00Z">
                  <w:rPr/>
                </w:rPrChange>
              </w:rPr>
              <w:t xml:space="preserve">RECIKLAMER, 1 </w:t>
            </w:r>
            <w:proofErr w:type="spellStart"/>
            <w:r w:rsidRPr="00B474B0">
              <w:rPr>
                <w:b/>
                <w:bCs/>
                <w:sz w:val="20"/>
                <w:szCs w:val="20"/>
                <w:rPrChange w:id="55" w:author="Katarina Lisjak" w:date="2021-03-16T11:58:00Z">
                  <w:rPr/>
                </w:rPrChange>
              </w:rPr>
              <w:t>kom</w:t>
            </w:r>
            <w:proofErr w:type="spellEnd"/>
          </w:p>
        </w:tc>
      </w:tr>
      <w:tr w:rsidR="00B474B0" w:rsidRPr="00D4404B" w14:paraId="3EC5AFC4" w14:textId="087ED220" w:rsidTr="00607D97">
        <w:tc>
          <w:tcPr>
            <w:tcW w:w="3969" w:type="dxa"/>
            <w:gridSpan w:val="2"/>
          </w:tcPr>
          <w:p w14:paraId="075EC605" w14:textId="267098D2" w:rsidR="00B474B0" w:rsidRPr="00D4404B" w:rsidDel="00B474B0" w:rsidRDefault="00B474B0" w:rsidP="00B474B0">
            <w:pPr>
              <w:rPr>
                <w:del w:id="56" w:author="Katarina Lisjak" w:date="2021-03-16T11:59:00Z"/>
                <w:sz w:val="20"/>
                <w:szCs w:val="20"/>
              </w:rPr>
              <w:pPrChange w:id="57" w:author="Katarina Lisjak" w:date="2021-03-16T11:59:00Z">
                <w:pPr/>
              </w:pPrChange>
            </w:pPr>
            <w:ins w:id="58" w:author="Katarina Lisjak" w:date="2021-03-16T11:59:00Z">
              <w:r w:rsidRPr="00FE19C3">
                <w:rPr>
                  <w:color w:val="FF0000"/>
                  <w:sz w:val="20"/>
                  <w:szCs w:val="20"/>
                  <w:rPrChange w:id="59" w:author="Katarina Lisjak" w:date="2021-03-16T12:00:00Z">
                    <w:rPr>
                      <w:sz w:val="20"/>
                      <w:szCs w:val="20"/>
                    </w:rPr>
                  </w:rPrChange>
                </w:rPr>
                <w:t>NAZIV PROIZVOĐAČA/MODEL PONUĐENOG STROJA</w:t>
              </w:r>
              <w:r w:rsidRPr="00FE19C3" w:rsidDel="00B474B0">
                <w:rPr>
                  <w:color w:val="FF0000"/>
                  <w:sz w:val="20"/>
                  <w:szCs w:val="20"/>
                  <w:rPrChange w:id="60" w:author="Katarina Lisjak" w:date="2021-03-16T12:00:00Z">
                    <w:rPr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del w:id="61" w:author="Katarina Lisjak" w:date="2021-03-16T11:58:00Z">
              <w:r w:rsidRPr="00D4404B" w:rsidDel="00B474B0">
                <w:rPr>
                  <w:sz w:val="20"/>
                  <w:szCs w:val="20"/>
                </w:rPr>
                <w:delText>3.1.</w:delText>
              </w:r>
            </w:del>
          </w:p>
          <w:p w14:paraId="5A839C7C" w14:textId="64FADF8B" w:rsidR="00B474B0" w:rsidRPr="00D4404B" w:rsidRDefault="00B474B0" w:rsidP="00B474B0">
            <w:pPr>
              <w:rPr>
                <w:sz w:val="20"/>
                <w:szCs w:val="20"/>
              </w:rPr>
              <w:pPrChange w:id="62" w:author="Katarina Lisjak" w:date="2021-03-16T11:59:00Z">
                <w:pPr/>
              </w:pPrChange>
            </w:pPr>
            <w:del w:id="63" w:author="Katarina Lisjak" w:date="2021-03-16T11:58:00Z">
              <w:r w:rsidRPr="00D4404B" w:rsidDel="00B474B0">
                <w:rPr>
                  <w:sz w:val="20"/>
                  <w:szCs w:val="20"/>
                </w:rPr>
                <w:delText>PODVOZJE</w:delText>
              </w:r>
            </w:del>
          </w:p>
        </w:tc>
        <w:tc>
          <w:tcPr>
            <w:tcW w:w="4253" w:type="dxa"/>
          </w:tcPr>
          <w:p w14:paraId="06171678" w14:textId="678EA785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B474B0" w:rsidRPr="00D4404B" w14:paraId="410BFEDD" w14:textId="77777777" w:rsidTr="004D06A1">
              <w:trPr>
                <w:trHeight w:val="670"/>
              </w:trPr>
              <w:tc>
                <w:tcPr>
                  <w:tcW w:w="1635" w:type="dxa"/>
                </w:tcPr>
                <w:p w14:paraId="50AC0CAE" w14:textId="29234398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6294">
                    <w:rPr>
                      <w:sz w:val="20"/>
                      <w:szCs w:val="20"/>
                    </w:rPr>
                    <w:t>Količina</w:t>
                  </w:r>
                  <w:proofErr w:type="spellEnd"/>
                  <w:r w:rsidRPr="001C6294"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 w:rsidRPr="001C6294">
                    <w:rPr>
                      <w:sz w:val="20"/>
                      <w:szCs w:val="20"/>
                    </w:rPr>
                    <w:t>kom</w:t>
                  </w:r>
                  <w:proofErr w:type="spellEnd"/>
                </w:p>
              </w:tc>
              <w:tc>
                <w:tcPr>
                  <w:tcW w:w="1651" w:type="dxa"/>
                </w:tcPr>
                <w:p w14:paraId="736F55A3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113533AC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B474B0" w:rsidRPr="00D4404B" w14:paraId="7FAC8333" w14:textId="77777777" w:rsidTr="004D06A1">
              <w:trPr>
                <w:trHeight w:val="662"/>
              </w:trPr>
              <w:tc>
                <w:tcPr>
                  <w:tcW w:w="1635" w:type="dxa"/>
                </w:tcPr>
                <w:p w14:paraId="043D32AA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3ACD5716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7292AAB9" w14:textId="77777777" w:rsidR="00B474B0" w:rsidRPr="00D4404B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44FB912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55795B53" w14:textId="77777777" w:rsidTr="00103886">
        <w:trPr>
          <w:ins w:id="64" w:author="Katarina Lisjak" w:date="2021-03-16T11:58:00Z"/>
        </w:trPr>
        <w:tc>
          <w:tcPr>
            <w:tcW w:w="936" w:type="dxa"/>
          </w:tcPr>
          <w:p w14:paraId="5C2E1000" w14:textId="23E6D76C" w:rsidR="00B474B0" w:rsidRPr="00D4404B" w:rsidRDefault="00B474B0" w:rsidP="00B474B0">
            <w:pPr>
              <w:rPr>
                <w:ins w:id="65" w:author="Katarina Lisjak" w:date="2021-03-16T11:58:00Z"/>
                <w:sz w:val="20"/>
                <w:szCs w:val="20"/>
              </w:rPr>
            </w:pPr>
            <w:ins w:id="66" w:author="Katarina Lisjak" w:date="2021-03-16T11:58:00Z">
              <w:r w:rsidRPr="00D4404B">
                <w:rPr>
                  <w:sz w:val="20"/>
                  <w:szCs w:val="20"/>
                </w:rPr>
                <w:t>3.1.</w:t>
              </w:r>
            </w:ins>
          </w:p>
        </w:tc>
        <w:tc>
          <w:tcPr>
            <w:tcW w:w="3033" w:type="dxa"/>
          </w:tcPr>
          <w:p w14:paraId="6E28C9E8" w14:textId="69E32100" w:rsidR="00B474B0" w:rsidRPr="00D4404B" w:rsidRDefault="00B474B0" w:rsidP="00B474B0">
            <w:pPr>
              <w:rPr>
                <w:ins w:id="67" w:author="Katarina Lisjak" w:date="2021-03-16T11:58:00Z"/>
                <w:sz w:val="20"/>
                <w:szCs w:val="20"/>
              </w:rPr>
            </w:pPr>
            <w:ins w:id="68" w:author="Katarina Lisjak" w:date="2021-03-16T11:58:00Z">
              <w:r w:rsidRPr="00D4404B">
                <w:rPr>
                  <w:sz w:val="20"/>
                  <w:szCs w:val="20"/>
                </w:rPr>
                <w:t>PODVOZJE</w:t>
              </w:r>
            </w:ins>
          </w:p>
        </w:tc>
        <w:tc>
          <w:tcPr>
            <w:tcW w:w="4253" w:type="dxa"/>
          </w:tcPr>
          <w:p w14:paraId="2DD6B76D" w14:textId="77777777" w:rsidR="00B474B0" w:rsidRPr="00D4404B" w:rsidRDefault="00B474B0" w:rsidP="00B474B0">
            <w:pPr>
              <w:jc w:val="center"/>
              <w:rPr>
                <w:ins w:id="69" w:author="Katarina Lisjak" w:date="2021-03-16T11:58:00Z"/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147AB0A" w14:textId="77777777" w:rsidR="00B474B0" w:rsidRPr="001C6294" w:rsidRDefault="00B474B0" w:rsidP="00B474B0">
            <w:pPr>
              <w:jc w:val="center"/>
              <w:rPr>
                <w:ins w:id="70" w:author="Katarina Lisjak" w:date="2021-03-16T11:58:00Z"/>
                <w:sz w:val="20"/>
                <w:szCs w:val="20"/>
              </w:rPr>
            </w:pPr>
          </w:p>
        </w:tc>
      </w:tr>
      <w:tr w:rsidR="00B474B0" w:rsidRPr="00D4404B" w14:paraId="323721AE" w14:textId="777B6DB7" w:rsidTr="00103886">
        <w:tc>
          <w:tcPr>
            <w:tcW w:w="936" w:type="dxa"/>
          </w:tcPr>
          <w:p w14:paraId="40F4D88E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3.2.</w:t>
            </w:r>
          </w:p>
        </w:tc>
        <w:tc>
          <w:tcPr>
            <w:tcW w:w="3033" w:type="dxa"/>
          </w:tcPr>
          <w:p w14:paraId="0C249E13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RADNA TEŽINA STROJA</w:t>
            </w:r>
          </w:p>
        </w:tc>
        <w:tc>
          <w:tcPr>
            <w:tcW w:w="4253" w:type="dxa"/>
          </w:tcPr>
          <w:p w14:paraId="73D0F440" w14:textId="66BD8284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52CF57F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7C026DBE" w14:textId="359ECE1D" w:rsidTr="00103886">
        <w:tc>
          <w:tcPr>
            <w:tcW w:w="936" w:type="dxa"/>
          </w:tcPr>
          <w:p w14:paraId="0813CF61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3.3.</w:t>
            </w:r>
          </w:p>
        </w:tc>
        <w:tc>
          <w:tcPr>
            <w:tcW w:w="3033" w:type="dxa"/>
          </w:tcPr>
          <w:p w14:paraId="7B07746E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680AA901" w14:textId="0F44DCB2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855F412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6920C237" w14:textId="3FBD7E87" w:rsidTr="00103886">
        <w:tc>
          <w:tcPr>
            <w:tcW w:w="936" w:type="dxa"/>
          </w:tcPr>
          <w:p w14:paraId="0438FED3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3.4.</w:t>
            </w:r>
          </w:p>
        </w:tc>
        <w:tc>
          <w:tcPr>
            <w:tcW w:w="3033" w:type="dxa"/>
          </w:tcPr>
          <w:p w14:paraId="19948E3D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73218CBA" w14:textId="5FD34ADD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3ABC813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48AEEF48" w14:textId="4FFC6F1F" w:rsidTr="00103886">
        <w:tc>
          <w:tcPr>
            <w:tcW w:w="936" w:type="dxa"/>
          </w:tcPr>
          <w:p w14:paraId="28C7A18E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3.5.</w:t>
            </w:r>
          </w:p>
        </w:tc>
        <w:tc>
          <w:tcPr>
            <w:tcW w:w="3033" w:type="dxa"/>
          </w:tcPr>
          <w:p w14:paraId="0D8D9BCE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UPRAVLJAČKI SKLOP</w:t>
            </w:r>
          </w:p>
        </w:tc>
        <w:tc>
          <w:tcPr>
            <w:tcW w:w="4253" w:type="dxa"/>
          </w:tcPr>
          <w:p w14:paraId="0C9EF1CD" w14:textId="47EBF4F3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23FC597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0D1CF8FD" w14:textId="77777777" w:rsidTr="00103886">
        <w:tc>
          <w:tcPr>
            <w:tcW w:w="936" w:type="dxa"/>
          </w:tcPr>
          <w:p w14:paraId="65067113" w14:textId="3EF8DAB6" w:rsidR="00B474B0" w:rsidRPr="00D4404B" w:rsidRDefault="00B474B0" w:rsidP="00B47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3033" w:type="dxa"/>
          </w:tcPr>
          <w:p w14:paraId="432CDCD0" w14:textId="0D40FEE4" w:rsidR="00B474B0" w:rsidRPr="00D4404B" w:rsidRDefault="00B474B0" w:rsidP="00B474B0">
            <w:pPr>
              <w:rPr>
                <w:sz w:val="20"/>
                <w:szCs w:val="20"/>
              </w:rPr>
            </w:pPr>
            <w:r w:rsidRPr="00B474B0">
              <w:rPr>
                <w:sz w:val="20"/>
                <w:szCs w:val="20"/>
                <w:rPrChange w:id="71" w:author="Katarina Lisjak" w:date="2021-03-16T11:59:00Z">
                  <w:rPr>
                    <w:color w:val="FF0000"/>
                    <w:sz w:val="20"/>
                    <w:szCs w:val="20"/>
                  </w:rPr>
                </w:rPrChange>
              </w:rPr>
              <w:t>GALVANIZIRANE STAZE ZA HODANJE OKO STROJA</w:t>
            </w:r>
          </w:p>
        </w:tc>
        <w:tc>
          <w:tcPr>
            <w:tcW w:w="4253" w:type="dxa"/>
          </w:tcPr>
          <w:p w14:paraId="2B1FFB85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500DCA2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662ACB8F" w14:textId="1A365440" w:rsidTr="00103886">
        <w:tc>
          <w:tcPr>
            <w:tcW w:w="936" w:type="dxa"/>
          </w:tcPr>
          <w:p w14:paraId="7A1E84A1" w14:textId="77C0E66D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7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7FD30EC5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KAPACITET USIPNOG KOŠA</w:t>
            </w:r>
          </w:p>
        </w:tc>
        <w:tc>
          <w:tcPr>
            <w:tcW w:w="4253" w:type="dxa"/>
          </w:tcPr>
          <w:p w14:paraId="5EEA8630" w14:textId="4220E100" w:rsidR="00B474B0" w:rsidRPr="00D4404B" w:rsidRDefault="00B474B0" w:rsidP="00B474B0">
            <w:pPr>
              <w:ind w:left="708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5148" w:type="dxa"/>
            <w:vMerge/>
          </w:tcPr>
          <w:p w14:paraId="314ACD4E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7F6E68B2" w14:textId="1AC8A162" w:rsidTr="00103886">
        <w:tc>
          <w:tcPr>
            <w:tcW w:w="936" w:type="dxa"/>
          </w:tcPr>
          <w:p w14:paraId="12D00AEA" w14:textId="3E54D8B6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8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523F5DF1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TRANSFERNA TRAKA ISPOD SITA </w:t>
            </w:r>
          </w:p>
        </w:tc>
        <w:tc>
          <w:tcPr>
            <w:tcW w:w="4253" w:type="dxa"/>
          </w:tcPr>
          <w:p w14:paraId="6403C376" w14:textId="026484DC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DE3EE9E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7FED3486" w14:textId="13010355" w:rsidTr="00103886">
        <w:tc>
          <w:tcPr>
            <w:tcW w:w="936" w:type="dxa"/>
          </w:tcPr>
          <w:p w14:paraId="49B364E8" w14:textId="580A945C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lastRenderedPageBreak/>
              <w:t>3.</w:t>
            </w:r>
            <w:r>
              <w:rPr>
                <w:sz w:val="20"/>
                <w:szCs w:val="20"/>
              </w:rPr>
              <w:t>9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232F605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SITO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Ind w:w="104" w:type="dxa"/>
              <w:tblLook w:val="04A0" w:firstRow="1" w:lastRow="0" w:firstColumn="1" w:lastColumn="0" w:noHBand="0" w:noVBand="1"/>
            </w:tblPr>
            <w:tblGrid>
              <w:gridCol w:w="2187"/>
              <w:gridCol w:w="1736"/>
            </w:tblGrid>
            <w:tr w:rsidR="00B474B0" w:rsidRPr="00D4404B" w14:paraId="5D618FC0" w14:textId="77777777" w:rsidTr="00103886">
              <w:trPr>
                <w:trHeight w:val="1472"/>
              </w:trPr>
              <w:tc>
                <w:tcPr>
                  <w:tcW w:w="2187" w:type="dxa"/>
                </w:tcPr>
                <w:p w14:paraId="7814DA35" w14:textId="77777777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DVIJE ETAŽE</w:t>
                  </w:r>
                </w:p>
              </w:tc>
              <w:tc>
                <w:tcPr>
                  <w:tcW w:w="1736" w:type="dxa"/>
                </w:tcPr>
                <w:p w14:paraId="53040C88" w14:textId="593B442C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474B0" w:rsidRPr="00D4404B" w14:paraId="3A5C138F" w14:textId="77777777" w:rsidTr="00103886">
              <w:trPr>
                <w:trHeight w:val="827"/>
              </w:trPr>
              <w:tc>
                <w:tcPr>
                  <w:tcW w:w="2187" w:type="dxa"/>
                </w:tcPr>
                <w:p w14:paraId="02D4AA7F" w14:textId="77777777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MOGUĆNOST PODEŠAVANJA KUTA</w:t>
                  </w:r>
                </w:p>
              </w:tc>
              <w:tc>
                <w:tcPr>
                  <w:tcW w:w="1736" w:type="dxa"/>
                </w:tcPr>
                <w:p w14:paraId="339D7346" w14:textId="51B3419F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474B0" w:rsidRPr="00D4404B" w14:paraId="074EEA77" w14:textId="77777777" w:rsidTr="00103886">
              <w:trPr>
                <w:trHeight w:val="838"/>
              </w:trPr>
              <w:tc>
                <w:tcPr>
                  <w:tcW w:w="2187" w:type="dxa"/>
                </w:tcPr>
                <w:p w14:paraId="7967183B" w14:textId="77777777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MOGUĆNOST PODEŠAVANJA AMPLITUDE</w:t>
                  </w:r>
                </w:p>
              </w:tc>
              <w:tc>
                <w:tcPr>
                  <w:tcW w:w="1736" w:type="dxa"/>
                </w:tcPr>
                <w:p w14:paraId="031993FC" w14:textId="64E95158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474B0" w:rsidRPr="00D4404B" w14:paraId="060C5FD1" w14:textId="77777777" w:rsidTr="00103886">
              <w:trPr>
                <w:trHeight w:val="1133"/>
              </w:trPr>
              <w:tc>
                <w:tcPr>
                  <w:tcW w:w="2187" w:type="dxa"/>
                </w:tcPr>
                <w:p w14:paraId="79858862" w14:textId="77777777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RAZMAK FINGERA NA GORNJOJ ETAŽI</w:t>
                  </w:r>
                </w:p>
              </w:tc>
              <w:tc>
                <w:tcPr>
                  <w:tcW w:w="1736" w:type="dxa"/>
                </w:tcPr>
                <w:p w14:paraId="12CE0E6E" w14:textId="65E27BFA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474B0" w:rsidRPr="00D4404B" w14:paraId="28727CC3" w14:textId="77777777" w:rsidTr="00103886">
              <w:trPr>
                <w:trHeight w:val="1472"/>
              </w:trPr>
              <w:tc>
                <w:tcPr>
                  <w:tcW w:w="2187" w:type="dxa"/>
                </w:tcPr>
                <w:p w14:paraId="23C47DD7" w14:textId="77777777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MREŽE NA DONJOJ ETAŽI</w:t>
                  </w:r>
                </w:p>
              </w:tc>
              <w:tc>
                <w:tcPr>
                  <w:tcW w:w="1736" w:type="dxa"/>
                </w:tcPr>
                <w:p w14:paraId="03713107" w14:textId="5288DF0E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B29068D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8E9809D" w14:textId="77777777" w:rsidR="00B474B0" w:rsidRPr="00D4404B" w:rsidRDefault="00B474B0" w:rsidP="00B474B0">
            <w:pPr>
              <w:rPr>
                <w:sz w:val="20"/>
                <w:szCs w:val="20"/>
              </w:rPr>
            </w:pPr>
          </w:p>
        </w:tc>
      </w:tr>
      <w:tr w:rsidR="00B474B0" w:rsidRPr="00D4404B" w14:paraId="6B3E6519" w14:textId="3FA8C621" w:rsidTr="00103886">
        <w:tc>
          <w:tcPr>
            <w:tcW w:w="936" w:type="dxa"/>
          </w:tcPr>
          <w:p w14:paraId="4A04E8B2" w14:textId="28EA69E3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10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395FE3C9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PREDNJA TRAKA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Ind w:w="104" w:type="dxa"/>
              <w:tblLook w:val="04A0" w:firstRow="1" w:lastRow="0" w:firstColumn="1" w:lastColumn="0" w:noHBand="0" w:noVBand="1"/>
            </w:tblPr>
            <w:tblGrid>
              <w:gridCol w:w="2188"/>
              <w:gridCol w:w="1719"/>
            </w:tblGrid>
            <w:tr w:rsidR="00B474B0" w:rsidRPr="00D4404B" w14:paraId="375D05B5" w14:textId="77777777" w:rsidTr="00103886">
              <w:trPr>
                <w:trHeight w:val="325"/>
              </w:trPr>
              <w:tc>
                <w:tcPr>
                  <w:tcW w:w="2188" w:type="dxa"/>
                </w:tcPr>
                <w:p w14:paraId="2EB257CF" w14:textId="77777777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MOGUĆNOST PODEŠAVANJA KUTA TRAKE</w:t>
                  </w:r>
                </w:p>
              </w:tc>
              <w:tc>
                <w:tcPr>
                  <w:tcW w:w="1719" w:type="dxa"/>
                </w:tcPr>
                <w:p w14:paraId="0ADF661C" w14:textId="693E4BF5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474B0" w:rsidRPr="00D4404B" w14:paraId="3E012EB6" w14:textId="77777777" w:rsidTr="00103886">
              <w:trPr>
                <w:trHeight w:val="307"/>
              </w:trPr>
              <w:tc>
                <w:tcPr>
                  <w:tcW w:w="2188" w:type="dxa"/>
                </w:tcPr>
                <w:p w14:paraId="06B0B9D0" w14:textId="77777777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VISINA ISTRESANJA</w:t>
                  </w:r>
                </w:p>
              </w:tc>
              <w:tc>
                <w:tcPr>
                  <w:tcW w:w="1719" w:type="dxa"/>
                </w:tcPr>
                <w:p w14:paraId="44D517DC" w14:textId="15F4D71D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474B0" w:rsidRPr="00D4404B" w14:paraId="55A498AE" w14:textId="77777777" w:rsidTr="00103886">
              <w:trPr>
                <w:trHeight w:val="307"/>
              </w:trPr>
              <w:tc>
                <w:tcPr>
                  <w:tcW w:w="2188" w:type="dxa"/>
                </w:tcPr>
                <w:p w14:paraId="4E69C326" w14:textId="77777777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ŠIRINA</w:t>
                  </w:r>
                </w:p>
              </w:tc>
              <w:tc>
                <w:tcPr>
                  <w:tcW w:w="1719" w:type="dxa"/>
                </w:tcPr>
                <w:p w14:paraId="4A706A23" w14:textId="6CED3698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6822E7E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8C5B5C8" w14:textId="77777777" w:rsidR="00B474B0" w:rsidRPr="00D4404B" w:rsidRDefault="00B474B0" w:rsidP="00B474B0">
            <w:pPr>
              <w:rPr>
                <w:sz w:val="20"/>
                <w:szCs w:val="20"/>
              </w:rPr>
            </w:pPr>
          </w:p>
        </w:tc>
      </w:tr>
      <w:tr w:rsidR="00B474B0" w:rsidRPr="00D4404B" w14:paraId="552DC101" w14:textId="22DA91CB" w:rsidTr="00103886">
        <w:tc>
          <w:tcPr>
            <w:tcW w:w="936" w:type="dxa"/>
          </w:tcPr>
          <w:p w14:paraId="53B95B4E" w14:textId="43ECE27C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</w:t>
            </w:r>
            <w:r>
              <w:rPr>
                <w:sz w:val="20"/>
                <w:szCs w:val="20"/>
              </w:rPr>
              <w:t>1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8F0967B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BOČNA TRAKA ZA SREDNJU FRAKCIJU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Ind w:w="104" w:type="dxa"/>
              <w:tblLook w:val="04A0" w:firstRow="1" w:lastRow="0" w:firstColumn="1" w:lastColumn="0" w:noHBand="0" w:noVBand="1"/>
            </w:tblPr>
            <w:tblGrid>
              <w:gridCol w:w="2187"/>
              <w:gridCol w:w="1719"/>
            </w:tblGrid>
            <w:tr w:rsidR="00B474B0" w:rsidRPr="00D4404B" w14:paraId="5FE71A2E" w14:textId="77777777" w:rsidTr="00103886">
              <w:trPr>
                <w:trHeight w:val="524"/>
              </w:trPr>
              <w:tc>
                <w:tcPr>
                  <w:tcW w:w="2187" w:type="dxa"/>
                </w:tcPr>
                <w:p w14:paraId="10C9A9AE" w14:textId="77777777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VISINA ISTRESANJA</w:t>
                  </w:r>
                </w:p>
              </w:tc>
              <w:tc>
                <w:tcPr>
                  <w:tcW w:w="1719" w:type="dxa"/>
                </w:tcPr>
                <w:p w14:paraId="237F2625" w14:textId="635454DC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474B0" w:rsidRPr="00D4404B" w14:paraId="293C8815" w14:textId="77777777" w:rsidTr="00103886">
              <w:trPr>
                <w:trHeight w:val="494"/>
              </w:trPr>
              <w:tc>
                <w:tcPr>
                  <w:tcW w:w="2187" w:type="dxa"/>
                </w:tcPr>
                <w:p w14:paraId="3FE42E27" w14:textId="77777777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ŠIRINA</w:t>
                  </w:r>
                </w:p>
              </w:tc>
              <w:tc>
                <w:tcPr>
                  <w:tcW w:w="1719" w:type="dxa"/>
                </w:tcPr>
                <w:p w14:paraId="2FCB6709" w14:textId="35486EA3" w:rsidR="00B474B0" w:rsidRPr="00D4404B" w:rsidRDefault="00B474B0" w:rsidP="00B474B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23D4FDE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617E300" w14:textId="77777777" w:rsidR="00B474B0" w:rsidRPr="00D4404B" w:rsidRDefault="00B474B0" w:rsidP="00B474B0">
            <w:pPr>
              <w:rPr>
                <w:sz w:val="20"/>
                <w:szCs w:val="20"/>
              </w:rPr>
            </w:pPr>
          </w:p>
        </w:tc>
      </w:tr>
      <w:tr w:rsidR="00B474B0" w:rsidRPr="00D4404B" w14:paraId="0DEC8B93" w14:textId="65CAFE5A" w:rsidTr="00103886">
        <w:tc>
          <w:tcPr>
            <w:tcW w:w="936" w:type="dxa"/>
          </w:tcPr>
          <w:p w14:paraId="57521688" w14:textId="71B991A6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</w:t>
            </w:r>
            <w:r>
              <w:rPr>
                <w:sz w:val="20"/>
                <w:szCs w:val="20"/>
              </w:rPr>
              <w:t>2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3375114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DALJINSKO UPRAVLJANJE </w:t>
            </w:r>
          </w:p>
        </w:tc>
        <w:tc>
          <w:tcPr>
            <w:tcW w:w="4253" w:type="dxa"/>
          </w:tcPr>
          <w:p w14:paraId="7C2E0E6E" w14:textId="1BDADD02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78CB869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24C0AEC4" w14:textId="0206DDB6" w:rsidTr="00103886">
        <w:tc>
          <w:tcPr>
            <w:tcW w:w="936" w:type="dxa"/>
          </w:tcPr>
          <w:p w14:paraId="46B34950" w14:textId="77158F01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</w:t>
            </w:r>
            <w:r>
              <w:rPr>
                <w:sz w:val="20"/>
                <w:szCs w:val="20"/>
              </w:rPr>
              <w:t>3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671063C4" w14:textId="77777777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TELEMETRIJSKO PRAĆENJE STROJA</w:t>
            </w:r>
          </w:p>
        </w:tc>
        <w:tc>
          <w:tcPr>
            <w:tcW w:w="4253" w:type="dxa"/>
          </w:tcPr>
          <w:p w14:paraId="7AD05102" w14:textId="365D482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C742ECF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5C36226D" w14:textId="18810B57" w:rsidTr="00103886">
        <w:tc>
          <w:tcPr>
            <w:tcW w:w="936" w:type="dxa"/>
          </w:tcPr>
          <w:p w14:paraId="0EFD648E" w14:textId="111C0364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</w:t>
            </w:r>
            <w:r>
              <w:rPr>
                <w:sz w:val="20"/>
                <w:szCs w:val="20"/>
              </w:rPr>
              <w:t>4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2A075CC6" w14:textId="48E4E301" w:rsidR="00B474B0" w:rsidRPr="00D4404B" w:rsidRDefault="00B474B0" w:rsidP="00B474B0">
            <w:pPr>
              <w:rPr>
                <w:sz w:val="20"/>
                <w:szCs w:val="20"/>
              </w:rPr>
            </w:pPr>
            <w:proofErr w:type="spellStart"/>
            <w:r w:rsidRPr="00C76FC0">
              <w:rPr>
                <w:sz w:val="20"/>
                <w:szCs w:val="20"/>
              </w:rPr>
              <w:t>Jamstveni</w:t>
            </w:r>
            <w:proofErr w:type="spellEnd"/>
            <w:r w:rsidRPr="00C76FC0">
              <w:rPr>
                <w:sz w:val="20"/>
                <w:szCs w:val="20"/>
              </w:rPr>
              <w:t xml:space="preserve"> </w:t>
            </w:r>
            <w:proofErr w:type="spellStart"/>
            <w:r w:rsidRPr="00C76FC0"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777EF2D1" w14:textId="33A5E360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99CB7D0" w14:textId="77777777" w:rsidR="00B474B0" w:rsidRPr="00D4404B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</w:tr>
      <w:tr w:rsidR="00B474B0" w:rsidRPr="00D4404B" w14:paraId="05EC1D14" w14:textId="5E7E7473" w:rsidTr="00103886">
        <w:tc>
          <w:tcPr>
            <w:tcW w:w="936" w:type="dxa"/>
          </w:tcPr>
          <w:p w14:paraId="23D39C05" w14:textId="2A9AB92B" w:rsidR="00B474B0" w:rsidRPr="00D4404B" w:rsidRDefault="00B474B0" w:rsidP="00B474B0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lastRenderedPageBreak/>
              <w:t>3.1</w:t>
            </w:r>
            <w:r>
              <w:rPr>
                <w:sz w:val="20"/>
                <w:szCs w:val="20"/>
              </w:rPr>
              <w:t>5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8153F4A" w14:textId="0FE56D77" w:rsidR="00B474B0" w:rsidRPr="00D4404B" w:rsidRDefault="00B474B0" w:rsidP="00B474B0">
            <w:pPr>
              <w:rPr>
                <w:sz w:val="20"/>
                <w:szCs w:val="20"/>
              </w:rPr>
            </w:pPr>
            <w:proofErr w:type="spellStart"/>
            <w:r w:rsidRPr="00B30762">
              <w:rPr>
                <w:sz w:val="20"/>
                <w:szCs w:val="20"/>
              </w:rPr>
              <w:t>Puštanje</w:t>
            </w:r>
            <w:proofErr w:type="spellEnd"/>
            <w:r w:rsidRPr="00B30762">
              <w:rPr>
                <w:sz w:val="20"/>
                <w:szCs w:val="20"/>
              </w:rPr>
              <w:t xml:space="preserve"> </w:t>
            </w:r>
            <w:proofErr w:type="spellStart"/>
            <w:r w:rsidRPr="00B30762">
              <w:rPr>
                <w:sz w:val="20"/>
                <w:szCs w:val="20"/>
              </w:rPr>
              <w:t>stroja</w:t>
            </w:r>
            <w:proofErr w:type="spellEnd"/>
            <w:r w:rsidRPr="00B30762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3229BAB2" w14:textId="7E10A03B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4465AD0" w14:textId="77777777" w:rsidR="00B474B0" w:rsidRPr="00D4404B" w:rsidRDefault="00B474B0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B474B0" w:rsidRPr="00D4404B" w14:paraId="5E51427D" w14:textId="52D89583" w:rsidTr="00103886">
        <w:trPr>
          <w:trHeight w:val="547"/>
        </w:trPr>
        <w:tc>
          <w:tcPr>
            <w:tcW w:w="8222" w:type="dxa"/>
            <w:gridSpan w:val="3"/>
            <w:shd w:val="clear" w:color="auto" w:fill="BFBFBF" w:themeFill="background1" w:themeFillShade="BF"/>
            <w:vAlign w:val="center"/>
          </w:tcPr>
          <w:p w14:paraId="4E2436A5" w14:textId="2CDE69D2" w:rsidR="00B474B0" w:rsidRPr="00DD573A" w:rsidRDefault="00B474B0" w:rsidP="00DD573A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/>
                <w:bCs/>
                <w:sz w:val="20"/>
                <w:szCs w:val="20"/>
                <w:rPrChange w:id="72" w:author="Katarina Lisjak" w:date="2021-03-16T11:59:00Z">
                  <w:rPr/>
                </w:rPrChange>
              </w:rPr>
              <w:pPrChange w:id="73" w:author="Katarina Lisjak" w:date="2021-03-16T11:59:00Z">
                <w:pPr>
                  <w:spacing w:line="240" w:lineRule="auto"/>
                </w:pPr>
              </w:pPrChange>
            </w:pPr>
            <w:r w:rsidRPr="00DD573A">
              <w:rPr>
                <w:b/>
                <w:bCs/>
                <w:sz w:val="20"/>
                <w:szCs w:val="20"/>
                <w:rPrChange w:id="74" w:author="Katarina Lisjak" w:date="2021-03-16T11:59:00Z">
                  <w:rPr/>
                </w:rPrChange>
              </w:rPr>
              <w:t xml:space="preserve">UTOVARIVAČ NA KOTAČIMA, 1 </w:t>
            </w:r>
            <w:proofErr w:type="spellStart"/>
            <w:r w:rsidRPr="00DD573A">
              <w:rPr>
                <w:b/>
                <w:bCs/>
                <w:sz w:val="20"/>
                <w:szCs w:val="20"/>
                <w:rPrChange w:id="75" w:author="Katarina Lisjak" w:date="2021-03-16T11:59:00Z">
                  <w:rPr/>
                </w:rPrChange>
              </w:rPr>
              <w:t>kom</w:t>
            </w:r>
            <w:proofErr w:type="spellEnd"/>
          </w:p>
        </w:tc>
        <w:tc>
          <w:tcPr>
            <w:tcW w:w="5148" w:type="dxa"/>
            <w:shd w:val="clear" w:color="auto" w:fill="BFBFBF" w:themeFill="background1" w:themeFillShade="BF"/>
          </w:tcPr>
          <w:p w14:paraId="59EC9B27" w14:textId="77777777" w:rsidR="00B474B0" w:rsidRPr="00D4404B" w:rsidRDefault="00B474B0" w:rsidP="00B474B0">
            <w:pPr>
              <w:pStyle w:val="ListParagraph"/>
              <w:spacing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DD573A" w:rsidRPr="00D4404B" w14:paraId="6EC10656" w14:textId="509AE64D" w:rsidTr="00D962C8">
        <w:tc>
          <w:tcPr>
            <w:tcW w:w="3969" w:type="dxa"/>
            <w:gridSpan w:val="2"/>
          </w:tcPr>
          <w:p w14:paraId="1B4DD22E" w14:textId="7AA0E41B" w:rsidR="00DD573A" w:rsidRPr="00D4404B" w:rsidDel="00315D26" w:rsidRDefault="00DD573A" w:rsidP="00DD573A">
            <w:pPr>
              <w:rPr>
                <w:del w:id="76" w:author="Katarina Lisjak" w:date="2021-03-16T11:59:00Z"/>
                <w:sz w:val="20"/>
                <w:szCs w:val="20"/>
              </w:rPr>
            </w:pPr>
            <w:ins w:id="77" w:author="Katarina Lisjak" w:date="2021-03-16T11:59:00Z">
              <w:r w:rsidRPr="00DD573A">
                <w:rPr>
                  <w:color w:val="FF0000"/>
                  <w:sz w:val="20"/>
                  <w:szCs w:val="20"/>
                  <w:rPrChange w:id="78" w:author="Katarina Lisjak" w:date="2021-03-16T12:00:00Z">
                    <w:rPr>
                      <w:sz w:val="20"/>
                      <w:szCs w:val="20"/>
                    </w:rPr>
                  </w:rPrChange>
                </w:rPr>
                <w:t>NAZIV PROIZVOĐAČA/MODEL PONUĐENOG STROJA</w:t>
              </w:r>
              <w:r w:rsidRPr="00DD573A" w:rsidDel="00B474B0">
                <w:rPr>
                  <w:color w:val="FF0000"/>
                  <w:sz w:val="20"/>
                  <w:szCs w:val="20"/>
                  <w:rPrChange w:id="79" w:author="Katarina Lisjak" w:date="2021-03-16T12:00:00Z">
                    <w:rPr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del w:id="80" w:author="Katarina Lisjak" w:date="2021-03-16T11:59:00Z">
              <w:r w:rsidRPr="00D4404B" w:rsidDel="00DD573A">
                <w:rPr>
                  <w:sz w:val="20"/>
                  <w:szCs w:val="20"/>
                </w:rPr>
                <w:delText>4.1.</w:delText>
              </w:r>
            </w:del>
          </w:p>
          <w:p w14:paraId="70E38885" w14:textId="03D19BAC" w:rsidR="00DD573A" w:rsidRPr="00D4404B" w:rsidRDefault="00DD573A" w:rsidP="00DD573A">
            <w:pPr>
              <w:rPr>
                <w:sz w:val="20"/>
                <w:szCs w:val="20"/>
              </w:rPr>
            </w:pPr>
            <w:del w:id="81" w:author="Katarina Lisjak" w:date="2021-03-16T11:59:00Z">
              <w:r w:rsidRPr="00D4404B" w:rsidDel="00DD573A">
                <w:rPr>
                  <w:sz w:val="20"/>
                  <w:szCs w:val="20"/>
                </w:rPr>
                <w:delText xml:space="preserve">RADNA TEŽINA STROJA </w:delText>
              </w:r>
            </w:del>
          </w:p>
        </w:tc>
        <w:tc>
          <w:tcPr>
            <w:tcW w:w="4253" w:type="dxa"/>
          </w:tcPr>
          <w:p w14:paraId="63F951B9" w14:textId="18322F72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DD573A" w:rsidRPr="00D4404B" w14:paraId="458DA34B" w14:textId="77777777" w:rsidTr="004D06A1">
              <w:trPr>
                <w:trHeight w:val="670"/>
              </w:trPr>
              <w:tc>
                <w:tcPr>
                  <w:tcW w:w="1635" w:type="dxa"/>
                </w:tcPr>
                <w:p w14:paraId="4AB38DEE" w14:textId="6FA5285F" w:rsidR="00DD573A" w:rsidRPr="00D4404B" w:rsidRDefault="00DD573A" w:rsidP="00DD573A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Kol</w:t>
                  </w:r>
                  <w:r>
                    <w:rPr>
                      <w:sz w:val="20"/>
                      <w:szCs w:val="20"/>
                    </w:rPr>
                    <w:t>ičina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>
                    <w:rPr>
                      <w:sz w:val="20"/>
                      <w:szCs w:val="20"/>
                    </w:rPr>
                    <w:t>kom</w:t>
                  </w:r>
                  <w:proofErr w:type="spellEnd"/>
                </w:p>
              </w:tc>
              <w:tc>
                <w:tcPr>
                  <w:tcW w:w="1651" w:type="dxa"/>
                </w:tcPr>
                <w:p w14:paraId="6558B25C" w14:textId="77777777" w:rsidR="00DD573A" w:rsidRPr="00D4404B" w:rsidRDefault="00DD573A" w:rsidP="00DD573A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16BF5787" w14:textId="77777777" w:rsidR="00DD573A" w:rsidRPr="00D4404B" w:rsidRDefault="00DD573A" w:rsidP="00DD573A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DD573A" w:rsidRPr="00D4404B" w14:paraId="2E777E37" w14:textId="77777777" w:rsidTr="004D06A1">
              <w:trPr>
                <w:trHeight w:val="662"/>
              </w:trPr>
              <w:tc>
                <w:tcPr>
                  <w:tcW w:w="1635" w:type="dxa"/>
                </w:tcPr>
                <w:p w14:paraId="65BE5880" w14:textId="77777777" w:rsidR="00DD573A" w:rsidRPr="00D4404B" w:rsidRDefault="00DD573A" w:rsidP="00DD573A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525601B0" w14:textId="77777777" w:rsidR="00DD573A" w:rsidRPr="00D4404B" w:rsidRDefault="00DD573A" w:rsidP="00DD573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488B98F3" w14:textId="77777777" w:rsidR="00DD573A" w:rsidRPr="00D4404B" w:rsidRDefault="00DD573A" w:rsidP="00DD573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181F93A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4A987BCE" w14:textId="77777777" w:rsidTr="00103886">
        <w:trPr>
          <w:ins w:id="82" w:author="Katarina Lisjak" w:date="2021-03-16T11:59:00Z"/>
        </w:trPr>
        <w:tc>
          <w:tcPr>
            <w:tcW w:w="936" w:type="dxa"/>
          </w:tcPr>
          <w:p w14:paraId="7E591952" w14:textId="41D3CFE5" w:rsidR="00DD573A" w:rsidRPr="00D4404B" w:rsidRDefault="00DD573A" w:rsidP="00DD573A">
            <w:pPr>
              <w:rPr>
                <w:ins w:id="83" w:author="Katarina Lisjak" w:date="2021-03-16T11:59:00Z"/>
                <w:sz w:val="20"/>
                <w:szCs w:val="20"/>
              </w:rPr>
            </w:pPr>
            <w:ins w:id="84" w:author="Katarina Lisjak" w:date="2021-03-16T11:59:00Z">
              <w:r w:rsidRPr="00D4404B">
                <w:rPr>
                  <w:sz w:val="20"/>
                  <w:szCs w:val="20"/>
                </w:rPr>
                <w:t>4.1.</w:t>
              </w:r>
            </w:ins>
          </w:p>
        </w:tc>
        <w:tc>
          <w:tcPr>
            <w:tcW w:w="3033" w:type="dxa"/>
          </w:tcPr>
          <w:p w14:paraId="3B2D6330" w14:textId="75DB67EB" w:rsidR="00DD573A" w:rsidRPr="00D4404B" w:rsidRDefault="00DD573A" w:rsidP="00DD573A">
            <w:pPr>
              <w:rPr>
                <w:ins w:id="85" w:author="Katarina Lisjak" w:date="2021-03-16T11:59:00Z"/>
                <w:sz w:val="20"/>
                <w:szCs w:val="20"/>
              </w:rPr>
            </w:pPr>
            <w:ins w:id="86" w:author="Katarina Lisjak" w:date="2021-03-16T11:59:00Z">
              <w:r w:rsidRPr="00D4404B">
                <w:rPr>
                  <w:sz w:val="20"/>
                  <w:szCs w:val="20"/>
                </w:rPr>
                <w:t xml:space="preserve">RADNA TEŽINA STROJA </w:t>
              </w:r>
            </w:ins>
          </w:p>
        </w:tc>
        <w:tc>
          <w:tcPr>
            <w:tcW w:w="4253" w:type="dxa"/>
          </w:tcPr>
          <w:p w14:paraId="574300C7" w14:textId="77777777" w:rsidR="00DD573A" w:rsidRPr="00D4404B" w:rsidRDefault="00DD573A" w:rsidP="00DD573A">
            <w:pPr>
              <w:ind w:left="708"/>
              <w:rPr>
                <w:ins w:id="87" w:author="Katarina Lisjak" w:date="2021-03-16T11:59:00Z"/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081B20D" w14:textId="77777777" w:rsidR="00DD573A" w:rsidRPr="00D4404B" w:rsidRDefault="00DD573A" w:rsidP="00DD573A">
            <w:pPr>
              <w:jc w:val="center"/>
              <w:rPr>
                <w:ins w:id="88" w:author="Katarina Lisjak" w:date="2021-03-16T11:59:00Z"/>
                <w:sz w:val="20"/>
                <w:szCs w:val="20"/>
              </w:rPr>
            </w:pPr>
          </w:p>
        </w:tc>
      </w:tr>
      <w:tr w:rsidR="00DD573A" w:rsidRPr="00D4404B" w14:paraId="63C08B24" w14:textId="179478BD" w:rsidTr="00103886">
        <w:tc>
          <w:tcPr>
            <w:tcW w:w="936" w:type="dxa"/>
          </w:tcPr>
          <w:p w14:paraId="7E1D132A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4.2.</w:t>
            </w:r>
          </w:p>
        </w:tc>
        <w:tc>
          <w:tcPr>
            <w:tcW w:w="3033" w:type="dxa"/>
          </w:tcPr>
          <w:p w14:paraId="3C753143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76EFACAE" w14:textId="5852DBE3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5E8B31E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294B765A" w14:textId="3594630F" w:rsidTr="00103886">
        <w:tc>
          <w:tcPr>
            <w:tcW w:w="936" w:type="dxa"/>
          </w:tcPr>
          <w:p w14:paraId="6CA6CEB3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4.3.</w:t>
            </w:r>
          </w:p>
        </w:tc>
        <w:tc>
          <w:tcPr>
            <w:tcW w:w="3033" w:type="dxa"/>
          </w:tcPr>
          <w:p w14:paraId="56549513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ZAPREMNINA MOTORA</w:t>
            </w:r>
          </w:p>
        </w:tc>
        <w:tc>
          <w:tcPr>
            <w:tcW w:w="4253" w:type="dxa"/>
          </w:tcPr>
          <w:p w14:paraId="05E7D10C" w14:textId="7DCA8B7F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8A90D98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0F3D1B46" w14:textId="547715BF" w:rsidTr="00103886">
        <w:tc>
          <w:tcPr>
            <w:tcW w:w="936" w:type="dxa"/>
          </w:tcPr>
          <w:p w14:paraId="4F082EFD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4.4.</w:t>
            </w:r>
          </w:p>
        </w:tc>
        <w:tc>
          <w:tcPr>
            <w:tcW w:w="3033" w:type="dxa"/>
          </w:tcPr>
          <w:p w14:paraId="07FF8704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70EB5587" w14:textId="5E5686E3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78A17D3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676367BD" w14:textId="7CA6C7FB" w:rsidTr="00103886">
        <w:tc>
          <w:tcPr>
            <w:tcW w:w="936" w:type="dxa"/>
          </w:tcPr>
          <w:p w14:paraId="364C1064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4.5.</w:t>
            </w:r>
          </w:p>
        </w:tc>
        <w:tc>
          <w:tcPr>
            <w:tcW w:w="3033" w:type="dxa"/>
          </w:tcPr>
          <w:p w14:paraId="1F1D9C81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TRANSMISIJA</w:t>
            </w:r>
          </w:p>
        </w:tc>
        <w:tc>
          <w:tcPr>
            <w:tcW w:w="4253" w:type="dxa"/>
          </w:tcPr>
          <w:p w14:paraId="4E09C1FA" w14:textId="3881A721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552F606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5FA31E43" w14:textId="4A798C54" w:rsidTr="00103886">
        <w:tc>
          <w:tcPr>
            <w:tcW w:w="936" w:type="dxa"/>
          </w:tcPr>
          <w:p w14:paraId="6B8FA848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4.6.</w:t>
            </w:r>
          </w:p>
        </w:tc>
        <w:tc>
          <w:tcPr>
            <w:tcW w:w="3033" w:type="dxa"/>
          </w:tcPr>
          <w:p w14:paraId="0137BE35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ZAPREMNINA KORPE</w:t>
            </w:r>
          </w:p>
        </w:tc>
        <w:tc>
          <w:tcPr>
            <w:tcW w:w="4253" w:type="dxa"/>
          </w:tcPr>
          <w:p w14:paraId="5288A808" w14:textId="60F56FB5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40949E2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7397DE84" w14:textId="642D7AAF" w:rsidTr="00103886">
        <w:tc>
          <w:tcPr>
            <w:tcW w:w="936" w:type="dxa"/>
          </w:tcPr>
          <w:p w14:paraId="0FCCD01A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4.7.</w:t>
            </w:r>
          </w:p>
        </w:tc>
        <w:tc>
          <w:tcPr>
            <w:tcW w:w="3033" w:type="dxa"/>
          </w:tcPr>
          <w:p w14:paraId="3F582E2B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CENTRALNO PODMAZIVANJE </w:t>
            </w:r>
          </w:p>
        </w:tc>
        <w:tc>
          <w:tcPr>
            <w:tcW w:w="4253" w:type="dxa"/>
          </w:tcPr>
          <w:p w14:paraId="34EFEE5B" w14:textId="42CB60F9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FC87ED0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538425E3" w14:textId="10BE3B69" w:rsidTr="00103886">
        <w:tc>
          <w:tcPr>
            <w:tcW w:w="936" w:type="dxa"/>
          </w:tcPr>
          <w:p w14:paraId="24405668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4.8.</w:t>
            </w:r>
          </w:p>
        </w:tc>
        <w:tc>
          <w:tcPr>
            <w:tcW w:w="3033" w:type="dxa"/>
          </w:tcPr>
          <w:p w14:paraId="533F8F59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HIDRAULIČNA BRZA SPOJKA ZA IZMJENU ALATA</w:t>
            </w:r>
          </w:p>
        </w:tc>
        <w:tc>
          <w:tcPr>
            <w:tcW w:w="4253" w:type="dxa"/>
          </w:tcPr>
          <w:p w14:paraId="486B32AE" w14:textId="0F5411B8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CF9F253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34F7EE60" w14:textId="017111E8" w:rsidTr="00103886">
        <w:tc>
          <w:tcPr>
            <w:tcW w:w="936" w:type="dxa"/>
          </w:tcPr>
          <w:p w14:paraId="0FAE45CB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4.9.</w:t>
            </w:r>
          </w:p>
        </w:tc>
        <w:tc>
          <w:tcPr>
            <w:tcW w:w="3033" w:type="dxa"/>
          </w:tcPr>
          <w:p w14:paraId="2BB8256F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VAGA</w:t>
            </w:r>
          </w:p>
        </w:tc>
        <w:tc>
          <w:tcPr>
            <w:tcW w:w="4253" w:type="dxa"/>
          </w:tcPr>
          <w:p w14:paraId="5280DF00" w14:textId="27386A7B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9C8B371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55EEF792" w14:textId="13DB3759" w:rsidTr="00103886">
        <w:tc>
          <w:tcPr>
            <w:tcW w:w="936" w:type="dxa"/>
          </w:tcPr>
          <w:p w14:paraId="26809784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4.10.</w:t>
            </w:r>
          </w:p>
        </w:tc>
        <w:tc>
          <w:tcPr>
            <w:tcW w:w="3033" w:type="dxa"/>
          </w:tcPr>
          <w:p w14:paraId="2E417719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NOSAČ VILICA S VILICAMA</w:t>
            </w:r>
          </w:p>
        </w:tc>
        <w:tc>
          <w:tcPr>
            <w:tcW w:w="4253" w:type="dxa"/>
          </w:tcPr>
          <w:p w14:paraId="2082D340" w14:textId="3A59B1B9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BE70CAD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74EB1C54" w14:textId="225BF0F0" w:rsidTr="00103886">
        <w:tc>
          <w:tcPr>
            <w:tcW w:w="936" w:type="dxa"/>
          </w:tcPr>
          <w:p w14:paraId="4B9C7428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4.11.</w:t>
            </w:r>
          </w:p>
        </w:tc>
        <w:tc>
          <w:tcPr>
            <w:tcW w:w="3033" w:type="dxa"/>
          </w:tcPr>
          <w:p w14:paraId="4C20ED62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SATELITSKO PRAĆENJE STROJA</w:t>
            </w:r>
          </w:p>
        </w:tc>
        <w:tc>
          <w:tcPr>
            <w:tcW w:w="4253" w:type="dxa"/>
          </w:tcPr>
          <w:p w14:paraId="263FB40D" w14:textId="1E03D329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C36DA70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11409E82" w14:textId="064D6051" w:rsidTr="00103886">
        <w:tc>
          <w:tcPr>
            <w:tcW w:w="936" w:type="dxa"/>
          </w:tcPr>
          <w:p w14:paraId="7AAAB8E6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4.12.</w:t>
            </w:r>
          </w:p>
        </w:tc>
        <w:tc>
          <w:tcPr>
            <w:tcW w:w="3033" w:type="dxa"/>
          </w:tcPr>
          <w:p w14:paraId="02844F76" w14:textId="2E0AC2EB" w:rsidR="00DD573A" w:rsidRPr="00D4404B" w:rsidRDefault="00DD573A" w:rsidP="00DD573A">
            <w:pPr>
              <w:rPr>
                <w:sz w:val="20"/>
                <w:szCs w:val="20"/>
              </w:rPr>
            </w:pPr>
            <w:proofErr w:type="spellStart"/>
            <w:r w:rsidRPr="00D4404B">
              <w:rPr>
                <w:sz w:val="20"/>
                <w:szCs w:val="20"/>
              </w:rPr>
              <w:t>Jamstv</w:t>
            </w:r>
            <w:r>
              <w:rPr>
                <w:sz w:val="20"/>
                <w:szCs w:val="20"/>
              </w:rPr>
              <w:t>eni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28E917BE" w14:textId="13C8944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174B361" w14:textId="77777777" w:rsidR="00DD573A" w:rsidRPr="00D4404B" w:rsidRDefault="00DD573A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DD573A" w:rsidRPr="00D4404B" w14:paraId="43F0C299" w14:textId="65BB8C94" w:rsidTr="00103886">
        <w:tc>
          <w:tcPr>
            <w:tcW w:w="936" w:type="dxa"/>
          </w:tcPr>
          <w:p w14:paraId="770D9A78" w14:textId="77777777" w:rsidR="00DD573A" w:rsidRPr="00D4404B" w:rsidRDefault="00DD573A" w:rsidP="00DD573A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4.13.</w:t>
            </w:r>
          </w:p>
        </w:tc>
        <w:tc>
          <w:tcPr>
            <w:tcW w:w="3033" w:type="dxa"/>
          </w:tcPr>
          <w:p w14:paraId="5FEBE51A" w14:textId="6DE47554" w:rsidR="00DD573A" w:rsidRPr="00D4404B" w:rsidRDefault="00DD573A" w:rsidP="00DD573A">
            <w:pPr>
              <w:rPr>
                <w:sz w:val="20"/>
                <w:szCs w:val="20"/>
              </w:rPr>
            </w:pPr>
            <w:proofErr w:type="spellStart"/>
            <w:r w:rsidRPr="00F2549B">
              <w:rPr>
                <w:sz w:val="20"/>
                <w:szCs w:val="20"/>
              </w:rPr>
              <w:t>Puštanje</w:t>
            </w:r>
            <w:proofErr w:type="spellEnd"/>
            <w:r w:rsidRPr="00F2549B">
              <w:rPr>
                <w:sz w:val="20"/>
                <w:szCs w:val="20"/>
              </w:rPr>
              <w:t xml:space="preserve"> </w:t>
            </w:r>
            <w:proofErr w:type="spellStart"/>
            <w:r w:rsidRPr="00F2549B">
              <w:rPr>
                <w:sz w:val="20"/>
                <w:szCs w:val="20"/>
              </w:rPr>
              <w:t>stroja</w:t>
            </w:r>
            <w:proofErr w:type="spellEnd"/>
            <w:r w:rsidRPr="00F2549B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77C10BDB" w14:textId="10ED2D1B" w:rsidR="00DD573A" w:rsidRPr="00D4404B" w:rsidRDefault="00DD573A" w:rsidP="00DD5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70D07F1" w14:textId="77777777" w:rsidR="00DD573A" w:rsidRPr="00D4404B" w:rsidRDefault="00DD573A" w:rsidP="00DD573A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2034"/>
        <w:gridCol w:w="3163"/>
      </w:tblGrid>
      <w:tr w:rsidR="002F028D" w:rsidRPr="00D4404B" w14:paraId="664F53FA" w14:textId="77777777" w:rsidTr="002F028D">
        <w:trPr>
          <w:trHeight w:val="462"/>
        </w:trPr>
        <w:tc>
          <w:tcPr>
            <w:tcW w:w="2034" w:type="dxa"/>
          </w:tcPr>
          <w:p w14:paraId="0A7DC386" w14:textId="77777777" w:rsidR="002F028D" w:rsidRPr="00D4404B" w:rsidRDefault="002F028D" w:rsidP="002F028D">
            <w:r w:rsidRPr="00D4404B">
              <w:t>UKUPNO bez PDV-a:</w:t>
            </w:r>
          </w:p>
        </w:tc>
        <w:tc>
          <w:tcPr>
            <w:tcW w:w="3163" w:type="dxa"/>
          </w:tcPr>
          <w:p w14:paraId="15C29EB5" w14:textId="77777777" w:rsidR="002F028D" w:rsidRPr="00D4404B" w:rsidRDefault="002F028D" w:rsidP="002F028D"/>
        </w:tc>
      </w:tr>
      <w:tr w:rsidR="002F028D" w:rsidRPr="00D4404B" w14:paraId="437C4A24" w14:textId="77777777" w:rsidTr="002F028D">
        <w:trPr>
          <w:trHeight w:val="441"/>
        </w:trPr>
        <w:tc>
          <w:tcPr>
            <w:tcW w:w="2034" w:type="dxa"/>
          </w:tcPr>
          <w:p w14:paraId="0C558FF1" w14:textId="77777777" w:rsidR="002F028D" w:rsidRPr="00D4404B" w:rsidRDefault="002F028D" w:rsidP="002F028D">
            <w:r w:rsidRPr="00D4404B">
              <w:t>PDV:</w:t>
            </w:r>
          </w:p>
        </w:tc>
        <w:tc>
          <w:tcPr>
            <w:tcW w:w="3163" w:type="dxa"/>
          </w:tcPr>
          <w:p w14:paraId="497FB62A" w14:textId="77777777" w:rsidR="002F028D" w:rsidRPr="00D4404B" w:rsidRDefault="002F028D" w:rsidP="002F028D"/>
        </w:tc>
      </w:tr>
      <w:tr w:rsidR="002F028D" w:rsidRPr="00D4404B" w14:paraId="6BA68625" w14:textId="77777777" w:rsidTr="002F028D">
        <w:trPr>
          <w:trHeight w:val="462"/>
        </w:trPr>
        <w:tc>
          <w:tcPr>
            <w:tcW w:w="2034" w:type="dxa"/>
          </w:tcPr>
          <w:p w14:paraId="12351B9A" w14:textId="77777777" w:rsidR="002F028D" w:rsidRPr="00D4404B" w:rsidRDefault="002F028D" w:rsidP="002F028D">
            <w:r w:rsidRPr="00D4404B">
              <w:t>UKUPNO:</w:t>
            </w:r>
          </w:p>
        </w:tc>
        <w:tc>
          <w:tcPr>
            <w:tcW w:w="3163" w:type="dxa"/>
          </w:tcPr>
          <w:p w14:paraId="1A70923A" w14:textId="77777777" w:rsidR="002F028D" w:rsidRPr="00D4404B" w:rsidRDefault="002F028D" w:rsidP="002F028D"/>
        </w:tc>
      </w:tr>
    </w:tbl>
    <w:p w14:paraId="3E2B7CB7" w14:textId="77777777" w:rsidR="00E03295" w:rsidRPr="00D4404B" w:rsidRDefault="00CF44BB" w:rsidP="00CF44BB">
      <w:pPr>
        <w:pStyle w:val="ListParagraph"/>
        <w:tabs>
          <w:tab w:val="left" w:pos="4040"/>
        </w:tabs>
      </w:pPr>
      <w:r w:rsidRPr="00D4404B">
        <w:tab/>
      </w:r>
    </w:p>
    <w:p w14:paraId="497A7D22" w14:textId="6A67A977" w:rsidR="00C0441A" w:rsidRPr="00D4404B" w:rsidRDefault="00C0441A" w:rsidP="00CF44BB">
      <w:pPr>
        <w:pStyle w:val="ListParagraph"/>
        <w:tabs>
          <w:tab w:val="left" w:pos="4040"/>
        </w:tabs>
      </w:pPr>
    </w:p>
    <w:p w14:paraId="25DD2142" w14:textId="2F51B173" w:rsidR="008F0BE3" w:rsidRPr="00D4404B" w:rsidRDefault="008F0BE3" w:rsidP="008F0BE3"/>
    <w:p w14:paraId="6C1165C3" w14:textId="7279D3A3" w:rsidR="008F0BE3" w:rsidRPr="00D4404B" w:rsidRDefault="008F0BE3" w:rsidP="008F0BE3"/>
    <w:p w14:paraId="6259990F" w14:textId="10843016" w:rsidR="008F0BE3" w:rsidRPr="00D4404B" w:rsidRDefault="008F0BE3" w:rsidP="008F0BE3"/>
    <w:p w14:paraId="76138002" w14:textId="77777777" w:rsidR="003F71BD" w:rsidRPr="00D4404B" w:rsidRDefault="003F71BD" w:rsidP="008F0BE3">
      <w:r w:rsidRPr="00D4404B">
        <w:t xml:space="preserve"> </w:t>
      </w:r>
    </w:p>
    <w:p w14:paraId="4F695353" w14:textId="08F82215" w:rsidR="008C5B8C" w:rsidRDefault="008C5B8C" w:rsidP="008F0BE3">
      <w:pPr>
        <w:rPr>
          <w:ins w:id="89" w:author="Katarina Lisjak" w:date="2021-03-16T12:00:00Z"/>
        </w:rPr>
      </w:pPr>
    </w:p>
    <w:p w14:paraId="32403C79" w14:textId="655CB450" w:rsidR="00DD573A" w:rsidRDefault="00DD573A" w:rsidP="008F0BE3">
      <w:pPr>
        <w:rPr>
          <w:ins w:id="90" w:author="Katarina Lisjak" w:date="2021-03-16T12:00:00Z"/>
        </w:rPr>
      </w:pPr>
    </w:p>
    <w:p w14:paraId="307E5068" w14:textId="78DF7C78" w:rsidR="00DD573A" w:rsidRDefault="00DD573A" w:rsidP="008F0BE3">
      <w:pPr>
        <w:rPr>
          <w:ins w:id="91" w:author="Katarina Lisjak" w:date="2021-03-16T12:00:00Z"/>
        </w:rPr>
      </w:pPr>
    </w:p>
    <w:p w14:paraId="30B70DDE" w14:textId="77777777" w:rsidR="00DD573A" w:rsidRPr="00D4404B" w:rsidRDefault="00DD573A" w:rsidP="008F0BE3"/>
    <w:p w14:paraId="0C3AED7B" w14:textId="77777777" w:rsidR="001601F0" w:rsidRPr="002F028D" w:rsidRDefault="001601F0" w:rsidP="008F0BE3">
      <w:pPr>
        <w:rPr>
          <w:color w:val="2F5496" w:themeColor="accent1" w:themeShade="BF"/>
        </w:rPr>
      </w:pPr>
    </w:p>
    <w:p w14:paraId="5AA6C9F6" w14:textId="698DD843" w:rsidR="003F71BD" w:rsidRPr="002F028D" w:rsidRDefault="00F53648" w:rsidP="00330A43">
      <w:pPr>
        <w:rPr>
          <w:i/>
          <w:iCs/>
          <w:color w:val="2F5496" w:themeColor="accent1" w:themeShade="BF"/>
          <w:sz w:val="18"/>
          <w:szCs w:val="18"/>
        </w:rPr>
      </w:pPr>
      <w:r w:rsidRPr="002F028D">
        <w:rPr>
          <w:i/>
          <w:iCs/>
          <w:color w:val="2F5496" w:themeColor="accent1" w:themeShade="BF"/>
          <w:sz w:val="18"/>
          <w:szCs w:val="18"/>
        </w:rPr>
        <w:lastRenderedPageBreak/>
        <w:tab/>
      </w:r>
      <w:proofErr w:type="spellStart"/>
      <w:r w:rsidRPr="002F028D">
        <w:rPr>
          <w:i/>
          <w:iCs/>
          <w:color w:val="2F5496" w:themeColor="accent1" w:themeShade="BF"/>
          <w:sz w:val="18"/>
          <w:szCs w:val="18"/>
        </w:rPr>
        <w:t>Tablica</w:t>
      </w:r>
      <w:proofErr w:type="spellEnd"/>
      <w:r w:rsidRPr="002F028D">
        <w:rPr>
          <w:i/>
          <w:iCs/>
          <w:color w:val="2F5496" w:themeColor="accent1" w:themeShade="BF"/>
          <w:sz w:val="18"/>
          <w:szCs w:val="18"/>
        </w:rPr>
        <w:t xml:space="preserve"> </w:t>
      </w:r>
      <w:r w:rsidR="003004E7" w:rsidRPr="002F028D">
        <w:rPr>
          <w:i/>
          <w:iCs/>
          <w:color w:val="2F5496" w:themeColor="accent1" w:themeShade="BF"/>
          <w:sz w:val="18"/>
          <w:szCs w:val="18"/>
        </w:rPr>
        <w:t>4</w:t>
      </w:r>
      <w:r w:rsidR="001E5641" w:rsidRPr="002F028D">
        <w:rPr>
          <w:i/>
          <w:iCs/>
          <w:color w:val="2F5496" w:themeColor="accent1" w:themeShade="BF"/>
          <w:sz w:val="18"/>
          <w:szCs w:val="18"/>
        </w:rPr>
        <w:t xml:space="preserve">_Popis </w:t>
      </w:r>
      <w:proofErr w:type="spellStart"/>
      <w:r w:rsidR="001E5641" w:rsidRPr="002F028D">
        <w:rPr>
          <w:i/>
          <w:iCs/>
          <w:color w:val="2F5496" w:themeColor="accent1" w:themeShade="BF"/>
          <w:sz w:val="18"/>
          <w:szCs w:val="18"/>
        </w:rPr>
        <w:t>glavnih</w:t>
      </w:r>
      <w:proofErr w:type="spellEnd"/>
      <w:r w:rsidR="001E5641" w:rsidRPr="002F028D">
        <w:rPr>
          <w:i/>
          <w:iCs/>
          <w:color w:val="2F5496" w:themeColor="accent1" w:themeShade="BF"/>
          <w:sz w:val="18"/>
          <w:szCs w:val="18"/>
        </w:rPr>
        <w:t xml:space="preserve"> </w:t>
      </w:r>
      <w:proofErr w:type="spellStart"/>
      <w:r w:rsidR="001E5641" w:rsidRPr="002F028D">
        <w:rPr>
          <w:i/>
          <w:iCs/>
          <w:color w:val="2F5496" w:themeColor="accent1" w:themeShade="BF"/>
          <w:sz w:val="18"/>
          <w:szCs w:val="18"/>
        </w:rPr>
        <w:t>isporuka</w:t>
      </w:r>
      <w:proofErr w:type="spellEnd"/>
      <w:r w:rsidR="001E5641" w:rsidRPr="002F028D">
        <w:rPr>
          <w:i/>
          <w:iCs/>
          <w:color w:val="2F5496" w:themeColor="accent1" w:themeShade="BF"/>
          <w:sz w:val="18"/>
          <w:szCs w:val="18"/>
        </w:rPr>
        <w:t xml:space="preserve"> robe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90"/>
        <w:gridCol w:w="4508"/>
        <w:gridCol w:w="2697"/>
        <w:gridCol w:w="2734"/>
        <w:gridCol w:w="2499"/>
        <w:tblGridChange w:id="92">
          <w:tblGrid>
            <w:gridCol w:w="835"/>
            <w:gridCol w:w="5751"/>
            <w:gridCol w:w="3294"/>
            <w:gridCol w:w="849"/>
            <w:gridCol w:w="2447"/>
            <w:gridCol w:w="52"/>
            <w:gridCol w:w="3244"/>
          </w:tblGrid>
        </w:tblGridChange>
      </w:tblGrid>
      <w:tr w:rsidR="00FE19C3" w:rsidRPr="00D4404B" w14:paraId="4668B504" w14:textId="774ADDD1" w:rsidTr="00310CCB">
        <w:trPr>
          <w:trHeight w:val="431"/>
        </w:trPr>
        <w:tc>
          <w:tcPr>
            <w:tcW w:w="13228" w:type="dxa"/>
            <w:gridSpan w:val="5"/>
          </w:tcPr>
          <w:p w14:paraId="0E2C8986" w14:textId="3E03FED1" w:rsidR="00FE19C3" w:rsidRPr="002F028D" w:rsidRDefault="00FE19C3" w:rsidP="009D5AEC">
            <w:pPr>
              <w:pStyle w:val="ListParagraph"/>
              <w:ind w:left="0"/>
              <w:rPr>
                <w:ins w:id="93" w:author="Katarina Lisjak" w:date="2021-03-16T12:00:00Z"/>
                <w:b/>
                <w:bCs/>
                <w:sz w:val="22"/>
                <w:szCs w:val="22"/>
                <w:lang w:val="hr-HR"/>
              </w:rPr>
            </w:pPr>
            <w:r w:rsidRPr="002F028D">
              <w:rPr>
                <w:b/>
                <w:bCs/>
                <w:sz w:val="22"/>
                <w:szCs w:val="22"/>
                <w:lang w:val="hr-HR"/>
              </w:rPr>
              <w:t xml:space="preserve">POPIS GLAVNIH ISPORUKA ROBE  </w:t>
            </w:r>
          </w:p>
        </w:tc>
      </w:tr>
      <w:tr w:rsidR="00FE19C3" w:rsidRPr="00D4404B" w14:paraId="18050BC9" w14:textId="57636B98" w:rsidTr="00FE19C3">
        <w:tblPrEx>
          <w:tblW w:w="0" w:type="auto"/>
          <w:tblInd w:w="720" w:type="dxa"/>
          <w:tblPrExChange w:id="94" w:author="Katarina Lisjak" w:date="2021-03-16T12:00:00Z">
            <w:tblPrEx>
              <w:tblW w:w="0" w:type="auto"/>
              <w:tblInd w:w="720" w:type="dxa"/>
            </w:tblPrEx>
          </w:tblPrExChange>
        </w:tblPrEx>
        <w:trPr>
          <w:trHeight w:val="664"/>
          <w:trPrChange w:id="95" w:author="Katarina Lisjak" w:date="2021-03-16T12:00:00Z">
            <w:trPr>
              <w:trHeight w:val="664"/>
            </w:trPr>
          </w:trPrChange>
        </w:trPr>
        <w:tc>
          <w:tcPr>
            <w:tcW w:w="790" w:type="dxa"/>
            <w:tcPrChange w:id="96" w:author="Katarina Lisjak" w:date="2021-03-16T12:00:00Z">
              <w:tcPr>
                <w:tcW w:w="835" w:type="dxa"/>
              </w:tcPr>
            </w:tcPrChange>
          </w:tcPr>
          <w:p w14:paraId="39F52814" w14:textId="61D8E88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R.br.</w:t>
            </w:r>
          </w:p>
        </w:tc>
        <w:tc>
          <w:tcPr>
            <w:tcW w:w="4508" w:type="dxa"/>
            <w:tcPrChange w:id="97" w:author="Katarina Lisjak" w:date="2021-03-16T12:00:00Z">
              <w:tcPr>
                <w:tcW w:w="5751" w:type="dxa"/>
              </w:tcPr>
            </w:tcPrChange>
          </w:tcPr>
          <w:p w14:paraId="0D0F6800" w14:textId="527E867C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Naziv i/ ili opis isporuke</w:t>
            </w:r>
          </w:p>
        </w:tc>
        <w:tc>
          <w:tcPr>
            <w:tcW w:w="2697" w:type="dxa"/>
            <w:tcPrChange w:id="98" w:author="Katarina Lisjak" w:date="2021-03-16T12:00:00Z">
              <w:tcPr>
                <w:tcW w:w="3294" w:type="dxa"/>
              </w:tcPr>
            </w:tcPrChange>
          </w:tcPr>
          <w:p w14:paraId="23158E96" w14:textId="03F3EE65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Datum izvršenja isporuke</w:t>
            </w:r>
          </w:p>
        </w:tc>
        <w:tc>
          <w:tcPr>
            <w:tcW w:w="2734" w:type="dxa"/>
            <w:tcPrChange w:id="99" w:author="Katarina Lisjak" w:date="2021-03-16T12:00:00Z">
              <w:tcPr>
                <w:tcW w:w="3296" w:type="dxa"/>
                <w:gridSpan w:val="2"/>
              </w:tcPr>
            </w:tcPrChange>
          </w:tcPr>
          <w:p w14:paraId="73ADCE42" w14:textId="77777777" w:rsidR="00AA7448" w:rsidRDefault="00AA7448" w:rsidP="00AA7448">
            <w:pPr>
              <w:pStyle w:val="ListParagraph"/>
              <w:ind w:left="0"/>
              <w:rPr>
                <w:ins w:id="100" w:author="Katarina Lisjak" w:date="2021-03-16T12:03:00Z"/>
                <w:b/>
                <w:bCs/>
                <w:color w:val="FF0000"/>
                <w:sz w:val="20"/>
                <w:szCs w:val="20"/>
                <w:lang w:val="hr-HR"/>
              </w:rPr>
            </w:pPr>
            <w:ins w:id="101" w:author="Katarina Lisjak" w:date="2021-03-16T12:03:00Z">
              <w:r w:rsidRPr="00DA6B51">
                <w:rPr>
                  <w:b/>
                  <w:bCs/>
                  <w:color w:val="FF0000"/>
                  <w:sz w:val="20"/>
                  <w:szCs w:val="20"/>
                  <w:lang w:val="hr-HR"/>
                </w:rPr>
                <w:t>Naziv druge ugovorne strane</w:t>
              </w:r>
            </w:ins>
          </w:p>
          <w:p w14:paraId="0D0BC804" w14:textId="0A8C562A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del w:id="102" w:author="Katarina Lisjak" w:date="2021-03-16T12:02:00Z">
              <w:r w:rsidRPr="002F028D" w:rsidDel="00AA7448">
                <w:rPr>
                  <w:b/>
                  <w:bCs/>
                  <w:sz w:val="20"/>
                  <w:szCs w:val="20"/>
                  <w:lang w:val="hr-HR"/>
                </w:rPr>
                <w:delText>Vrijednost izvršene isporuke bez PDV-a</w:delText>
              </w:r>
            </w:del>
          </w:p>
        </w:tc>
        <w:tc>
          <w:tcPr>
            <w:tcW w:w="2499" w:type="dxa"/>
            <w:tcPrChange w:id="103" w:author="Katarina Lisjak" w:date="2021-03-16T12:00:00Z">
              <w:tcPr>
                <w:tcW w:w="3296" w:type="dxa"/>
                <w:gridSpan w:val="2"/>
              </w:tcPr>
            </w:tcPrChange>
          </w:tcPr>
          <w:p w14:paraId="1C2387EE" w14:textId="5332B4BA" w:rsidR="00AA7448" w:rsidRPr="002F028D" w:rsidRDefault="00AA7448" w:rsidP="009D5AEC">
            <w:pPr>
              <w:pStyle w:val="ListParagraph"/>
              <w:ind w:left="0"/>
              <w:rPr>
                <w:ins w:id="104" w:author="Katarina Lisjak" w:date="2021-03-16T12:00:00Z"/>
                <w:b/>
                <w:bCs/>
                <w:sz w:val="20"/>
                <w:szCs w:val="20"/>
                <w:lang w:val="hr-HR"/>
              </w:rPr>
            </w:pPr>
            <w:ins w:id="105" w:author="Katarina Lisjak" w:date="2021-03-16T12:03:00Z">
              <w:r w:rsidRPr="002F028D">
                <w:rPr>
                  <w:b/>
                  <w:bCs/>
                  <w:sz w:val="20"/>
                  <w:szCs w:val="20"/>
                  <w:lang w:val="hr-HR"/>
                </w:rPr>
                <w:t>Vrijednost izvršene isporuke bez PDV-a</w:t>
              </w:r>
              <w:r>
                <w:rPr>
                  <w:b/>
                  <w:bCs/>
                  <w:sz w:val="20"/>
                  <w:szCs w:val="20"/>
                  <w:lang w:val="hr-HR"/>
                </w:rPr>
                <w:t xml:space="preserve"> u HRK</w:t>
              </w:r>
            </w:ins>
          </w:p>
        </w:tc>
      </w:tr>
      <w:tr w:rsidR="00FE19C3" w:rsidRPr="00D4404B" w14:paraId="676B33CE" w14:textId="3994592F" w:rsidTr="00FE19C3">
        <w:tblPrEx>
          <w:tblW w:w="0" w:type="auto"/>
          <w:tblInd w:w="720" w:type="dxa"/>
          <w:tblPrExChange w:id="106" w:author="Katarina Lisjak" w:date="2021-03-16T12:00:00Z">
            <w:tblPrEx>
              <w:tblW w:w="0" w:type="auto"/>
              <w:tblInd w:w="720" w:type="dxa"/>
            </w:tblPrEx>
          </w:tblPrExChange>
        </w:tblPrEx>
        <w:trPr>
          <w:trHeight w:val="323"/>
          <w:trPrChange w:id="107" w:author="Katarina Lisjak" w:date="2021-03-16T12:00:00Z">
            <w:trPr>
              <w:trHeight w:val="323"/>
            </w:trPr>
          </w:trPrChange>
        </w:trPr>
        <w:tc>
          <w:tcPr>
            <w:tcW w:w="790" w:type="dxa"/>
            <w:tcPrChange w:id="108" w:author="Katarina Lisjak" w:date="2021-03-16T12:00:00Z">
              <w:tcPr>
                <w:tcW w:w="835" w:type="dxa"/>
              </w:tcPr>
            </w:tcPrChange>
          </w:tcPr>
          <w:p w14:paraId="14A1D8B1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1.</w:t>
            </w:r>
          </w:p>
        </w:tc>
        <w:tc>
          <w:tcPr>
            <w:tcW w:w="4508" w:type="dxa"/>
            <w:tcPrChange w:id="109" w:author="Katarina Lisjak" w:date="2021-03-16T12:00:00Z">
              <w:tcPr>
                <w:tcW w:w="5751" w:type="dxa"/>
              </w:tcPr>
            </w:tcPrChange>
          </w:tcPr>
          <w:p w14:paraId="2002BA65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697" w:type="dxa"/>
            <w:tcPrChange w:id="110" w:author="Katarina Lisjak" w:date="2021-03-16T12:00:00Z">
              <w:tcPr>
                <w:tcW w:w="3294" w:type="dxa"/>
              </w:tcPr>
            </w:tcPrChange>
          </w:tcPr>
          <w:p w14:paraId="23B58218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734" w:type="dxa"/>
            <w:tcPrChange w:id="111" w:author="Katarina Lisjak" w:date="2021-03-16T12:00:00Z">
              <w:tcPr>
                <w:tcW w:w="3296" w:type="dxa"/>
                <w:gridSpan w:val="2"/>
              </w:tcPr>
            </w:tcPrChange>
          </w:tcPr>
          <w:p w14:paraId="054C9E8D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99" w:type="dxa"/>
            <w:tcPrChange w:id="112" w:author="Katarina Lisjak" w:date="2021-03-16T12:00:00Z">
              <w:tcPr>
                <w:tcW w:w="3296" w:type="dxa"/>
                <w:gridSpan w:val="2"/>
              </w:tcPr>
            </w:tcPrChange>
          </w:tcPr>
          <w:p w14:paraId="0B2E39B1" w14:textId="77777777" w:rsidR="00FE19C3" w:rsidRPr="002F028D" w:rsidRDefault="00FE19C3" w:rsidP="009D5AEC">
            <w:pPr>
              <w:pStyle w:val="ListParagraph"/>
              <w:ind w:left="0"/>
              <w:rPr>
                <w:ins w:id="113" w:author="Katarina Lisjak" w:date="2021-03-16T12:00:00Z"/>
                <w:b/>
                <w:bCs/>
                <w:sz w:val="20"/>
                <w:szCs w:val="20"/>
                <w:lang w:val="hr-HR"/>
              </w:rPr>
            </w:pPr>
          </w:p>
        </w:tc>
      </w:tr>
      <w:tr w:rsidR="00FE19C3" w:rsidRPr="00D4404B" w14:paraId="2EA6B554" w14:textId="554C3C90" w:rsidTr="00FE19C3">
        <w:tblPrEx>
          <w:tblW w:w="0" w:type="auto"/>
          <w:tblInd w:w="720" w:type="dxa"/>
          <w:tblPrExChange w:id="114" w:author="Katarina Lisjak" w:date="2021-03-16T12:00:00Z">
            <w:tblPrEx>
              <w:tblW w:w="0" w:type="auto"/>
              <w:tblInd w:w="720" w:type="dxa"/>
            </w:tblPrEx>
          </w:tblPrExChange>
        </w:tblPrEx>
        <w:trPr>
          <w:trHeight w:val="323"/>
          <w:trPrChange w:id="115" w:author="Katarina Lisjak" w:date="2021-03-16T12:00:00Z">
            <w:trPr>
              <w:trHeight w:val="323"/>
            </w:trPr>
          </w:trPrChange>
        </w:trPr>
        <w:tc>
          <w:tcPr>
            <w:tcW w:w="790" w:type="dxa"/>
            <w:tcPrChange w:id="116" w:author="Katarina Lisjak" w:date="2021-03-16T12:00:00Z">
              <w:tcPr>
                <w:tcW w:w="835" w:type="dxa"/>
              </w:tcPr>
            </w:tcPrChange>
          </w:tcPr>
          <w:p w14:paraId="16AF429A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2.</w:t>
            </w:r>
          </w:p>
        </w:tc>
        <w:tc>
          <w:tcPr>
            <w:tcW w:w="4508" w:type="dxa"/>
            <w:tcPrChange w:id="117" w:author="Katarina Lisjak" w:date="2021-03-16T12:00:00Z">
              <w:tcPr>
                <w:tcW w:w="5751" w:type="dxa"/>
              </w:tcPr>
            </w:tcPrChange>
          </w:tcPr>
          <w:p w14:paraId="5C9ABC79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697" w:type="dxa"/>
            <w:tcPrChange w:id="118" w:author="Katarina Lisjak" w:date="2021-03-16T12:00:00Z">
              <w:tcPr>
                <w:tcW w:w="3294" w:type="dxa"/>
              </w:tcPr>
            </w:tcPrChange>
          </w:tcPr>
          <w:p w14:paraId="373D6671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734" w:type="dxa"/>
            <w:tcPrChange w:id="119" w:author="Katarina Lisjak" w:date="2021-03-16T12:00:00Z">
              <w:tcPr>
                <w:tcW w:w="3296" w:type="dxa"/>
                <w:gridSpan w:val="2"/>
              </w:tcPr>
            </w:tcPrChange>
          </w:tcPr>
          <w:p w14:paraId="498FD9E3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99" w:type="dxa"/>
            <w:tcPrChange w:id="120" w:author="Katarina Lisjak" w:date="2021-03-16T12:00:00Z">
              <w:tcPr>
                <w:tcW w:w="3296" w:type="dxa"/>
                <w:gridSpan w:val="2"/>
              </w:tcPr>
            </w:tcPrChange>
          </w:tcPr>
          <w:p w14:paraId="68BC36A1" w14:textId="77777777" w:rsidR="00FE19C3" w:rsidRPr="002F028D" w:rsidRDefault="00FE19C3" w:rsidP="009D5AEC">
            <w:pPr>
              <w:pStyle w:val="ListParagraph"/>
              <w:ind w:left="0"/>
              <w:rPr>
                <w:ins w:id="121" w:author="Katarina Lisjak" w:date="2021-03-16T12:00:00Z"/>
                <w:b/>
                <w:bCs/>
                <w:sz w:val="20"/>
                <w:szCs w:val="20"/>
                <w:lang w:val="hr-HR"/>
              </w:rPr>
            </w:pPr>
          </w:p>
        </w:tc>
      </w:tr>
      <w:tr w:rsidR="00FE19C3" w:rsidRPr="00D4404B" w14:paraId="492D2A8F" w14:textId="166B1CD6" w:rsidTr="00FE19C3">
        <w:tblPrEx>
          <w:tblW w:w="0" w:type="auto"/>
          <w:tblInd w:w="720" w:type="dxa"/>
          <w:tblPrExChange w:id="122" w:author="Katarina Lisjak" w:date="2021-03-16T12:00:00Z">
            <w:tblPrEx>
              <w:tblW w:w="0" w:type="auto"/>
              <w:tblInd w:w="720" w:type="dxa"/>
            </w:tblPrEx>
          </w:tblPrExChange>
        </w:tblPrEx>
        <w:trPr>
          <w:trHeight w:val="323"/>
          <w:trPrChange w:id="123" w:author="Katarina Lisjak" w:date="2021-03-16T12:00:00Z">
            <w:trPr>
              <w:trHeight w:val="323"/>
            </w:trPr>
          </w:trPrChange>
        </w:trPr>
        <w:tc>
          <w:tcPr>
            <w:tcW w:w="790" w:type="dxa"/>
            <w:tcPrChange w:id="124" w:author="Katarina Lisjak" w:date="2021-03-16T12:00:00Z">
              <w:tcPr>
                <w:tcW w:w="835" w:type="dxa"/>
              </w:tcPr>
            </w:tcPrChange>
          </w:tcPr>
          <w:p w14:paraId="4C872584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3.</w:t>
            </w:r>
          </w:p>
        </w:tc>
        <w:tc>
          <w:tcPr>
            <w:tcW w:w="4508" w:type="dxa"/>
            <w:tcPrChange w:id="125" w:author="Katarina Lisjak" w:date="2021-03-16T12:00:00Z">
              <w:tcPr>
                <w:tcW w:w="5751" w:type="dxa"/>
              </w:tcPr>
            </w:tcPrChange>
          </w:tcPr>
          <w:p w14:paraId="77B71629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697" w:type="dxa"/>
            <w:tcPrChange w:id="126" w:author="Katarina Lisjak" w:date="2021-03-16T12:00:00Z">
              <w:tcPr>
                <w:tcW w:w="3294" w:type="dxa"/>
              </w:tcPr>
            </w:tcPrChange>
          </w:tcPr>
          <w:p w14:paraId="45DA2199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734" w:type="dxa"/>
            <w:tcPrChange w:id="127" w:author="Katarina Lisjak" w:date="2021-03-16T12:00:00Z">
              <w:tcPr>
                <w:tcW w:w="3296" w:type="dxa"/>
                <w:gridSpan w:val="2"/>
              </w:tcPr>
            </w:tcPrChange>
          </w:tcPr>
          <w:p w14:paraId="5C47CA6A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99" w:type="dxa"/>
            <w:tcPrChange w:id="128" w:author="Katarina Lisjak" w:date="2021-03-16T12:00:00Z">
              <w:tcPr>
                <w:tcW w:w="3296" w:type="dxa"/>
                <w:gridSpan w:val="2"/>
              </w:tcPr>
            </w:tcPrChange>
          </w:tcPr>
          <w:p w14:paraId="263DEF46" w14:textId="77777777" w:rsidR="00FE19C3" w:rsidRPr="002F028D" w:rsidRDefault="00FE19C3" w:rsidP="009D5AEC">
            <w:pPr>
              <w:pStyle w:val="ListParagraph"/>
              <w:ind w:left="0"/>
              <w:rPr>
                <w:ins w:id="129" w:author="Katarina Lisjak" w:date="2021-03-16T12:00:00Z"/>
                <w:b/>
                <w:bCs/>
                <w:sz w:val="20"/>
                <w:szCs w:val="20"/>
                <w:lang w:val="hr-HR"/>
              </w:rPr>
            </w:pPr>
          </w:p>
        </w:tc>
      </w:tr>
      <w:tr w:rsidR="00FE19C3" w:rsidRPr="00D4404B" w14:paraId="11050327" w14:textId="153E8C6D" w:rsidTr="00FE19C3">
        <w:tblPrEx>
          <w:tblW w:w="0" w:type="auto"/>
          <w:tblInd w:w="720" w:type="dxa"/>
          <w:tblPrExChange w:id="130" w:author="Katarina Lisjak" w:date="2021-03-16T12:00:00Z">
            <w:tblPrEx>
              <w:tblW w:w="0" w:type="auto"/>
              <w:tblInd w:w="720" w:type="dxa"/>
            </w:tblPrEx>
          </w:tblPrExChange>
        </w:tblPrEx>
        <w:trPr>
          <w:trHeight w:val="323"/>
          <w:trPrChange w:id="131" w:author="Katarina Lisjak" w:date="2021-03-16T12:00:00Z">
            <w:trPr>
              <w:trHeight w:val="323"/>
            </w:trPr>
          </w:trPrChange>
        </w:trPr>
        <w:tc>
          <w:tcPr>
            <w:tcW w:w="790" w:type="dxa"/>
            <w:tcPrChange w:id="132" w:author="Katarina Lisjak" w:date="2021-03-16T12:00:00Z">
              <w:tcPr>
                <w:tcW w:w="835" w:type="dxa"/>
              </w:tcPr>
            </w:tcPrChange>
          </w:tcPr>
          <w:p w14:paraId="64C698EC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4.</w:t>
            </w:r>
          </w:p>
        </w:tc>
        <w:tc>
          <w:tcPr>
            <w:tcW w:w="4508" w:type="dxa"/>
            <w:tcPrChange w:id="133" w:author="Katarina Lisjak" w:date="2021-03-16T12:00:00Z">
              <w:tcPr>
                <w:tcW w:w="5751" w:type="dxa"/>
              </w:tcPr>
            </w:tcPrChange>
          </w:tcPr>
          <w:p w14:paraId="31E581EF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697" w:type="dxa"/>
            <w:tcPrChange w:id="134" w:author="Katarina Lisjak" w:date="2021-03-16T12:00:00Z">
              <w:tcPr>
                <w:tcW w:w="3294" w:type="dxa"/>
              </w:tcPr>
            </w:tcPrChange>
          </w:tcPr>
          <w:p w14:paraId="4CB66C64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734" w:type="dxa"/>
            <w:tcPrChange w:id="135" w:author="Katarina Lisjak" w:date="2021-03-16T12:00:00Z">
              <w:tcPr>
                <w:tcW w:w="3296" w:type="dxa"/>
                <w:gridSpan w:val="2"/>
              </w:tcPr>
            </w:tcPrChange>
          </w:tcPr>
          <w:p w14:paraId="0D690582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99" w:type="dxa"/>
            <w:tcPrChange w:id="136" w:author="Katarina Lisjak" w:date="2021-03-16T12:00:00Z">
              <w:tcPr>
                <w:tcW w:w="3296" w:type="dxa"/>
                <w:gridSpan w:val="2"/>
              </w:tcPr>
            </w:tcPrChange>
          </w:tcPr>
          <w:p w14:paraId="1B9DE5FA" w14:textId="77777777" w:rsidR="00FE19C3" w:rsidRPr="002F028D" w:rsidRDefault="00FE19C3" w:rsidP="009D5AEC">
            <w:pPr>
              <w:pStyle w:val="ListParagraph"/>
              <w:ind w:left="0"/>
              <w:rPr>
                <w:ins w:id="137" w:author="Katarina Lisjak" w:date="2021-03-16T12:00:00Z"/>
                <w:b/>
                <w:bCs/>
                <w:sz w:val="20"/>
                <w:szCs w:val="20"/>
                <w:lang w:val="hr-HR"/>
              </w:rPr>
            </w:pPr>
          </w:p>
        </w:tc>
      </w:tr>
      <w:tr w:rsidR="00FE19C3" w:rsidRPr="00D4404B" w14:paraId="4D82A415" w14:textId="15764F68" w:rsidTr="00FE19C3">
        <w:tblPrEx>
          <w:tblW w:w="0" w:type="auto"/>
          <w:tblInd w:w="720" w:type="dxa"/>
          <w:tblPrExChange w:id="138" w:author="Katarina Lisjak" w:date="2021-03-16T12:00:00Z">
            <w:tblPrEx>
              <w:tblW w:w="0" w:type="auto"/>
              <w:tblInd w:w="720" w:type="dxa"/>
            </w:tblPrEx>
          </w:tblPrExChange>
        </w:tblPrEx>
        <w:trPr>
          <w:trHeight w:val="323"/>
          <w:trPrChange w:id="139" w:author="Katarina Lisjak" w:date="2021-03-16T12:00:00Z">
            <w:trPr>
              <w:trHeight w:val="323"/>
            </w:trPr>
          </w:trPrChange>
        </w:trPr>
        <w:tc>
          <w:tcPr>
            <w:tcW w:w="790" w:type="dxa"/>
            <w:tcPrChange w:id="140" w:author="Katarina Lisjak" w:date="2021-03-16T12:00:00Z">
              <w:tcPr>
                <w:tcW w:w="835" w:type="dxa"/>
              </w:tcPr>
            </w:tcPrChange>
          </w:tcPr>
          <w:p w14:paraId="0856A81E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5.</w:t>
            </w:r>
          </w:p>
        </w:tc>
        <w:tc>
          <w:tcPr>
            <w:tcW w:w="4508" w:type="dxa"/>
            <w:tcPrChange w:id="141" w:author="Katarina Lisjak" w:date="2021-03-16T12:00:00Z">
              <w:tcPr>
                <w:tcW w:w="5751" w:type="dxa"/>
              </w:tcPr>
            </w:tcPrChange>
          </w:tcPr>
          <w:p w14:paraId="7F7C3C2B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697" w:type="dxa"/>
            <w:tcPrChange w:id="142" w:author="Katarina Lisjak" w:date="2021-03-16T12:00:00Z">
              <w:tcPr>
                <w:tcW w:w="3294" w:type="dxa"/>
              </w:tcPr>
            </w:tcPrChange>
          </w:tcPr>
          <w:p w14:paraId="5C1D4371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734" w:type="dxa"/>
            <w:tcPrChange w:id="143" w:author="Katarina Lisjak" w:date="2021-03-16T12:00:00Z">
              <w:tcPr>
                <w:tcW w:w="3296" w:type="dxa"/>
                <w:gridSpan w:val="2"/>
              </w:tcPr>
            </w:tcPrChange>
          </w:tcPr>
          <w:p w14:paraId="69B12FC6" w14:textId="77777777" w:rsidR="00FE19C3" w:rsidRPr="002F028D" w:rsidRDefault="00FE19C3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99" w:type="dxa"/>
            <w:tcPrChange w:id="144" w:author="Katarina Lisjak" w:date="2021-03-16T12:00:00Z">
              <w:tcPr>
                <w:tcW w:w="3296" w:type="dxa"/>
                <w:gridSpan w:val="2"/>
              </w:tcPr>
            </w:tcPrChange>
          </w:tcPr>
          <w:p w14:paraId="76D110A2" w14:textId="77777777" w:rsidR="00FE19C3" w:rsidRPr="002F028D" w:rsidRDefault="00FE19C3" w:rsidP="009D5AEC">
            <w:pPr>
              <w:pStyle w:val="ListParagraph"/>
              <w:ind w:left="0"/>
              <w:rPr>
                <w:ins w:id="145" w:author="Katarina Lisjak" w:date="2021-03-16T12:00:00Z"/>
                <w:b/>
                <w:bCs/>
                <w:sz w:val="20"/>
                <w:szCs w:val="20"/>
                <w:lang w:val="hr-HR"/>
              </w:rPr>
            </w:pPr>
          </w:p>
        </w:tc>
      </w:tr>
      <w:tr w:rsidR="00AA7448" w:rsidRPr="00D4404B" w14:paraId="6C7D8007" w14:textId="77777777" w:rsidTr="005D7A93">
        <w:trPr>
          <w:trHeight w:val="323"/>
          <w:ins w:id="146" w:author="Katarina Lisjak" w:date="2021-03-16T12:02:00Z"/>
        </w:trPr>
        <w:tc>
          <w:tcPr>
            <w:tcW w:w="10729" w:type="dxa"/>
            <w:gridSpan w:val="4"/>
          </w:tcPr>
          <w:p w14:paraId="62E9C9C2" w14:textId="4FEA57CA" w:rsidR="00AA7448" w:rsidRPr="002F028D" w:rsidRDefault="00AA7448" w:rsidP="00AA7448">
            <w:pPr>
              <w:pStyle w:val="ListParagraph"/>
              <w:ind w:left="0"/>
              <w:jc w:val="right"/>
              <w:rPr>
                <w:ins w:id="147" w:author="Katarina Lisjak" w:date="2021-03-16T12:02:00Z"/>
                <w:b/>
                <w:bCs/>
                <w:sz w:val="20"/>
                <w:szCs w:val="20"/>
                <w:lang w:val="hr-HR"/>
              </w:rPr>
              <w:pPrChange w:id="148" w:author="Katarina Lisjak" w:date="2021-03-16T12:02:00Z">
                <w:pPr>
                  <w:pStyle w:val="ListParagraph"/>
                  <w:ind w:left="0"/>
                </w:pPr>
              </w:pPrChange>
            </w:pPr>
            <w:ins w:id="149" w:author="Katarina Lisjak" w:date="2021-03-16T12:02:00Z">
              <w:r w:rsidRPr="00DD6A86">
                <w:rPr>
                  <w:b/>
                  <w:bCs/>
                  <w:color w:val="FF0000"/>
                  <w:sz w:val="20"/>
                  <w:szCs w:val="20"/>
                  <w:lang w:val="hr-HR"/>
                  <w:rPrChange w:id="150" w:author="Katarina Lisjak" w:date="2021-03-16T12:12:00Z">
                    <w:rPr>
                      <w:b/>
                      <w:bCs/>
                      <w:sz w:val="20"/>
                      <w:szCs w:val="20"/>
                      <w:lang w:val="hr-HR"/>
                    </w:rPr>
                  </w:rPrChange>
                </w:rPr>
                <w:t>UKUPNO HRK:</w:t>
              </w:r>
            </w:ins>
          </w:p>
        </w:tc>
        <w:tc>
          <w:tcPr>
            <w:tcW w:w="2499" w:type="dxa"/>
          </w:tcPr>
          <w:p w14:paraId="3DEDF284" w14:textId="77777777" w:rsidR="00AA7448" w:rsidRPr="002F028D" w:rsidRDefault="00AA7448" w:rsidP="009D5AEC">
            <w:pPr>
              <w:pStyle w:val="ListParagraph"/>
              <w:ind w:left="0"/>
              <w:rPr>
                <w:ins w:id="151" w:author="Katarina Lisjak" w:date="2021-03-16T12:02:00Z"/>
                <w:b/>
                <w:bCs/>
                <w:sz w:val="20"/>
                <w:szCs w:val="20"/>
                <w:lang w:val="hr-HR"/>
              </w:rPr>
            </w:pPr>
          </w:p>
        </w:tc>
      </w:tr>
    </w:tbl>
    <w:p w14:paraId="646028A9" w14:textId="77777777" w:rsidR="003F71BD" w:rsidRPr="002F028D" w:rsidRDefault="003F71BD" w:rsidP="00330A43">
      <w:pPr>
        <w:rPr>
          <w:sz w:val="20"/>
          <w:szCs w:val="20"/>
        </w:rPr>
      </w:pPr>
    </w:p>
    <w:p w14:paraId="4CF6536D" w14:textId="77777777" w:rsidR="003F71BD" w:rsidRPr="00D4404B" w:rsidRDefault="003F71BD" w:rsidP="00330A43"/>
    <w:p w14:paraId="0103857B" w14:textId="77777777" w:rsidR="003F71BD" w:rsidRPr="00D4404B" w:rsidRDefault="003F71BD" w:rsidP="00330A43"/>
    <w:p w14:paraId="36232965" w14:textId="77777777" w:rsidR="003F71BD" w:rsidRPr="00D4404B" w:rsidRDefault="003F71BD" w:rsidP="00330A43"/>
    <w:p w14:paraId="326FE05E" w14:textId="6F44A1A5" w:rsidR="008F0BE3" w:rsidRPr="00D4404B" w:rsidRDefault="00330A43" w:rsidP="00330A43">
      <w:r w:rsidRPr="00D4404B">
        <w:t>U_________</w:t>
      </w:r>
      <w:r w:rsidR="00301C89" w:rsidRPr="00D4404B">
        <w:t>__</w:t>
      </w:r>
      <w:r w:rsidRPr="00D4404B">
        <w:t>___, dana _________202</w:t>
      </w:r>
      <w:r w:rsidR="00AB1810" w:rsidRPr="00D4404B">
        <w:t>1</w:t>
      </w:r>
      <w:r w:rsidRPr="00D4404B">
        <w:t>.</w:t>
      </w:r>
      <w:r w:rsidRPr="00D4404B">
        <w:tab/>
      </w:r>
      <w:r w:rsidRPr="00D4404B">
        <w:tab/>
      </w:r>
      <w:r w:rsidR="00301C89" w:rsidRPr="00D4404B">
        <w:t xml:space="preserve">               </w:t>
      </w:r>
      <w:r w:rsidRPr="00D4404B">
        <w:tab/>
      </w:r>
      <w:r w:rsidRPr="00D4404B">
        <w:tab/>
      </w:r>
      <w:r w:rsidRPr="00D4404B">
        <w:tab/>
      </w:r>
      <w:r w:rsidRPr="00D4404B">
        <w:tab/>
        <w:t xml:space="preserve">Za </w:t>
      </w:r>
      <w:proofErr w:type="spellStart"/>
      <w:r w:rsidRPr="00D4404B">
        <w:t>ponuditelja</w:t>
      </w:r>
      <w:proofErr w:type="spellEnd"/>
      <w:r w:rsidRPr="00D4404B">
        <w:t>:</w:t>
      </w:r>
      <w:r w:rsidR="007071E9" w:rsidRPr="00D4404B">
        <w:t xml:space="preserve"> </w:t>
      </w:r>
      <w:r w:rsidRPr="00D4404B">
        <w:t>_____________________________</w:t>
      </w:r>
    </w:p>
    <w:sectPr w:rsidR="008F0BE3" w:rsidRPr="00D4404B" w:rsidSect="002F028D">
      <w:headerReference w:type="default" r:id="rId11"/>
      <w:pgSz w:w="16838" w:h="11906" w:orient="landscape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252AC" w14:textId="77777777" w:rsidR="00B0514F" w:rsidRDefault="00B0514F" w:rsidP="00350267">
      <w:pPr>
        <w:spacing w:line="240" w:lineRule="auto"/>
      </w:pPr>
      <w:r>
        <w:separator/>
      </w:r>
    </w:p>
  </w:endnote>
  <w:endnote w:type="continuationSeparator" w:id="0">
    <w:p w14:paraId="0EDC18C7" w14:textId="77777777" w:rsidR="00B0514F" w:rsidRDefault="00B0514F" w:rsidP="00350267">
      <w:pPr>
        <w:spacing w:line="240" w:lineRule="auto"/>
      </w:pPr>
      <w:r>
        <w:continuationSeparator/>
      </w:r>
    </w:p>
  </w:endnote>
  <w:endnote w:type="continuationNotice" w:id="1">
    <w:p w14:paraId="5C20665F" w14:textId="77777777" w:rsidR="00B0514F" w:rsidRDefault="00B051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67646" w14:textId="77777777" w:rsidR="00B0514F" w:rsidRDefault="00B0514F" w:rsidP="00350267">
      <w:pPr>
        <w:spacing w:line="240" w:lineRule="auto"/>
      </w:pPr>
      <w:r>
        <w:separator/>
      </w:r>
    </w:p>
  </w:footnote>
  <w:footnote w:type="continuationSeparator" w:id="0">
    <w:p w14:paraId="6F76B025" w14:textId="77777777" w:rsidR="00B0514F" w:rsidRDefault="00B0514F" w:rsidP="00350267">
      <w:pPr>
        <w:spacing w:line="240" w:lineRule="auto"/>
      </w:pPr>
      <w:r>
        <w:continuationSeparator/>
      </w:r>
    </w:p>
  </w:footnote>
  <w:footnote w:type="continuationNotice" w:id="1">
    <w:p w14:paraId="250621BA" w14:textId="77777777" w:rsidR="00B0514F" w:rsidRDefault="00B0514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E3AF6" w14:textId="77777777" w:rsidR="00E62FA1" w:rsidRDefault="00753E14" w:rsidP="00350267">
    <w:pPr>
      <w:pStyle w:val="Header"/>
      <w:jc w:val="right"/>
    </w:pPr>
    <w:r>
      <w:t>PRILOG 2.</w:t>
    </w:r>
    <w:r w:rsidR="00E62FA1">
      <w:t xml:space="preserve"> </w:t>
    </w:r>
  </w:p>
  <w:p w14:paraId="7CF35B5D" w14:textId="7FB2B81D" w:rsidR="00753E14" w:rsidRDefault="009668E7" w:rsidP="00350267">
    <w:pPr>
      <w:pStyle w:val="Header"/>
      <w:jc w:val="right"/>
    </w:pPr>
    <w:ins w:id="152" w:author="Katarina Lisjak" w:date="2021-03-16T11:43:00Z">
      <w:r>
        <w:rPr>
          <w:color w:val="FF0000"/>
        </w:rPr>
        <w:t>2</w:t>
      </w:r>
    </w:ins>
    <w:del w:id="153" w:author="Katarina Lisjak" w:date="2021-03-16T11:43:00Z">
      <w:r w:rsidR="00E62FA1" w:rsidRPr="005701F1" w:rsidDel="009668E7">
        <w:rPr>
          <w:color w:val="FF0000"/>
        </w:rPr>
        <w:delText>1</w:delText>
      </w:r>
    </w:del>
    <w:r w:rsidR="00E62FA1" w:rsidRPr="005701F1">
      <w:rPr>
        <w:color w:val="FF0000"/>
      </w:rPr>
      <w:t>. IZMJENA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07F43A80"/>
    <w:multiLevelType w:val="multilevel"/>
    <w:tmpl w:val="9BA46F92"/>
    <w:lvl w:ilvl="0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16EB5756"/>
    <w:multiLevelType w:val="hybridMultilevel"/>
    <w:tmpl w:val="C0C033F2"/>
    <w:lvl w:ilvl="0" w:tplc="43DE0A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F6181"/>
    <w:multiLevelType w:val="hybridMultilevel"/>
    <w:tmpl w:val="2440F5F0"/>
    <w:lvl w:ilvl="0" w:tplc="28B4C8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24AEE"/>
    <w:multiLevelType w:val="hybridMultilevel"/>
    <w:tmpl w:val="7916B9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E595B"/>
    <w:multiLevelType w:val="multilevel"/>
    <w:tmpl w:val="DC369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6" w15:restartNumberingAfterBreak="0">
    <w:nsid w:val="78581888"/>
    <w:multiLevelType w:val="multilevel"/>
    <w:tmpl w:val="DC369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tarina Lisjak">
    <w15:presenceInfo w15:providerId="None" w15:userId="Katarina Lisj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267"/>
    <w:rsid w:val="0001514C"/>
    <w:rsid w:val="00023AB1"/>
    <w:rsid w:val="00024E30"/>
    <w:rsid w:val="00032E3E"/>
    <w:rsid w:val="00070CF5"/>
    <w:rsid w:val="00083657"/>
    <w:rsid w:val="0009155A"/>
    <w:rsid w:val="000969A4"/>
    <w:rsid w:val="000976D0"/>
    <w:rsid w:val="00097BDD"/>
    <w:rsid w:val="00097FE9"/>
    <w:rsid w:val="000C5BC6"/>
    <w:rsid w:val="000E7124"/>
    <w:rsid w:val="00103886"/>
    <w:rsid w:val="001601F0"/>
    <w:rsid w:val="0018495A"/>
    <w:rsid w:val="001C6294"/>
    <w:rsid w:val="001E5641"/>
    <w:rsid w:val="00205F2A"/>
    <w:rsid w:val="002136E8"/>
    <w:rsid w:val="00222128"/>
    <w:rsid w:val="00235F4B"/>
    <w:rsid w:val="00257058"/>
    <w:rsid w:val="002B5A20"/>
    <w:rsid w:val="002C5AA3"/>
    <w:rsid w:val="002D1467"/>
    <w:rsid w:val="002F028D"/>
    <w:rsid w:val="002F6439"/>
    <w:rsid w:val="003004E7"/>
    <w:rsid w:val="00301C89"/>
    <w:rsid w:val="00330A43"/>
    <w:rsid w:val="00350267"/>
    <w:rsid w:val="003D4DB0"/>
    <w:rsid w:val="003F71BD"/>
    <w:rsid w:val="00411B2C"/>
    <w:rsid w:val="0042442D"/>
    <w:rsid w:val="00481EB5"/>
    <w:rsid w:val="004A4B8C"/>
    <w:rsid w:val="004A7A5E"/>
    <w:rsid w:val="004B3B05"/>
    <w:rsid w:val="004B5CDB"/>
    <w:rsid w:val="004D5829"/>
    <w:rsid w:val="00535286"/>
    <w:rsid w:val="005701F1"/>
    <w:rsid w:val="00583046"/>
    <w:rsid w:val="005A6A12"/>
    <w:rsid w:val="005C1F8F"/>
    <w:rsid w:val="005D58BD"/>
    <w:rsid w:val="005D6FE8"/>
    <w:rsid w:val="005F6460"/>
    <w:rsid w:val="006108B6"/>
    <w:rsid w:val="006343CA"/>
    <w:rsid w:val="00675CE1"/>
    <w:rsid w:val="00681225"/>
    <w:rsid w:val="00697F45"/>
    <w:rsid w:val="006B282A"/>
    <w:rsid w:val="006B4934"/>
    <w:rsid w:val="007071E9"/>
    <w:rsid w:val="007119D2"/>
    <w:rsid w:val="007233E7"/>
    <w:rsid w:val="0074646C"/>
    <w:rsid w:val="007519E1"/>
    <w:rsid w:val="00753E14"/>
    <w:rsid w:val="007721A0"/>
    <w:rsid w:val="00795664"/>
    <w:rsid w:val="007B2373"/>
    <w:rsid w:val="007D7A4F"/>
    <w:rsid w:val="008164CA"/>
    <w:rsid w:val="00862F7F"/>
    <w:rsid w:val="008650FA"/>
    <w:rsid w:val="008665E6"/>
    <w:rsid w:val="0087072E"/>
    <w:rsid w:val="00871D88"/>
    <w:rsid w:val="00877EC2"/>
    <w:rsid w:val="00885D05"/>
    <w:rsid w:val="00892106"/>
    <w:rsid w:val="00894A61"/>
    <w:rsid w:val="008A7439"/>
    <w:rsid w:val="008B453A"/>
    <w:rsid w:val="008C5B8C"/>
    <w:rsid w:val="008E2F12"/>
    <w:rsid w:val="008F0BE3"/>
    <w:rsid w:val="008F22DF"/>
    <w:rsid w:val="008F31BE"/>
    <w:rsid w:val="008F608B"/>
    <w:rsid w:val="00923112"/>
    <w:rsid w:val="00951D37"/>
    <w:rsid w:val="009668E7"/>
    <w:rsid w:val="009A7EFD"/>
    <w:rsid w:val="009B3459"/>
    <w:rsid w:val="009E3D7A"/>
    <w:rsid w:val="009E66B8"/>
    <w:rsid w:val="009E7BD4"/>
    <w:rsid w:val="009F6FD8"/>
    <w:rsid w:val="00A523D1"/>
    <w:rsid w:val="00AA7448"/>
    <w:rsid w:val="00AB1810"/>
    <w:rsid w:val="00AB68A7"/>
    <w:rsid w:val="00B02F9E"/>
    <w:rsid w:val="00B0514F"/>
    <w:rsid w:val="00B13C7A"/>
    <w:rsid w:val="00B30762"/>
    <w:rsid w:val="00B42F33"/>
    <w:rsid w:val="00B474B0"/>
    <w:rsid w:val="00B66BCD"/>
    <w:rsid w:val="00B67320"/>
    <w:rsid w:val="00B73E0C"/>
    <w:rsid w:val="00B7614E"/>
    <w:rsid w:val="00B7627E"/>
    <w:rsid w:val="00BA12AD"/>
    <w:rsid w:val="00BA2A41"/>
    <w:rsid w:val="00BB6A4A"/>
    <w:rsid w:val="00BF4334"/>
    <w:rsid w:val="00BF617E"/>
    <w:rsid w:val="00C0402D"/>
    <w:rsid w:val="00C0441A"/>
    <w:rsid w:val="00C4059D"/>
    <w:rsid w:val="00C600E3"/>
    <w:rsid w:val="00C76FC0"/>
    <w:rsid w:val="00C81BDD"/>
    <w:rsid w:val="00C85589"/>
    <w:rsid w:val="00C921BD"/>
    <w:rsid w:val="00CD13CF"/>
    <w:rsid w:val="00CE6096"/>
    <w:rsid w:val="00CF44BB"/>
    <w:rsid w:val="00CF7C54"/>
    <w:rsid w:val="00D10758"/>
    <w:rsid w:val="00D4404B"/>
    <w:rsid w:val="00D5002C"/>
    <w:rsid w:val="00DD573A"/>
    <w:rsid w:val="00DD6A86"/>
    <w:rsid w:val="00E03295"/>
    <w:rsid w:val="00E33D62"/>
    <w:rsid w:val="00E62BA1"/>
    <w:rsid w:val="00E62FA1"/>
    <w:rsid w:val="00EA6440"/>
    <w:rsid w:val="00F20CD4"/>
    <w:rsid w:val="00F2549B"/>
    <w:rsid w:val="00F53648"/>
    <w:rsid w:val="00F81A38"/>
    <w:rsid w:val="00F84BD9"/>
    <w:rsid w:val="00F93AC1"/>
    <w:rsid w:val="00FA7F32"/>
    <w:rsid w:val="00FB7086"/>
    <w:rsid w:val="00FE19C3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8C9ABB"/>
  <w15:chartTrackingRefBased/>
  <w15:docId w15:val="{5B66684C-8976-4110-A404-5C92F271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267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0441A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0441A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C0441A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C0441A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C0441A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C0441A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C0441A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C0441A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C0441A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026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267"/>
  </w:style>
  <w:style w:type="paragraph" w:styleId="Footer">
    <w:name w:val="footer"/>
    <w:basedOn w:val="Normal"/>
    <w:link w:val="FooterChar"/>
    <w:uiPriority w:val="99"/>
    <w:unhideWhenUsed/>
    <w:rsid w:val="0035026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267"/>
  </w:style>
  <w:style w:type="paragraph" w:styleId="BalloonText">
    <w:name w:val="Balloon Text"/>
    <w:basedOn w:val="Normal"/>
    <w:link w:val="BalloonTextChar"/>
    <w:uiPriority w:val="99"/>
    <w:semiHidden/>
    <w:unhideWhenUsed/>
    <w:rsid w:val="003502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267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C0441A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C0441A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C0441A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C0441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C044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C0441A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044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C0441A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C0441A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C0441A"/>
    <w:pPr>
      <w:ind w:left="720"/>
      <w:contextualSpacing/>
    </w:pPr>
  </w:style>
  <w:style w:type="table" w:styleId="TableGrid">
    <w:name w:val="Table Grid"/>
    <w:basedOn w:val="TableNormal"/>
    <w:uiPriority w:val="39"/>
    <w:rsid w:val="00C0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62F7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0F720AA6843347958A1E2D124B6426" ma:contentTypeVersion="10" ma:contentTypeDescription="Stvaranje novog dokumenta." ma:contentTypeScope="" ma:versionID="d41f24e9ae8e0702203dd30590aabd9c">
  <xsd:schema xmlns:xsd="http://www.w3.org/2001/XMLSchema" xmlns:xs="http://www.w3.org/2001/XMLSchema" xmlns:p="http://schemas.microsoft.com/office/2006/metadata/properties" xmlns:ns3="7b4dc946-091f-4fe1-95c1-93624bbe868e" targetNamespace="http://schemas.microsoft.com/office/2006/metadata/properties" ma:root="true" ma:fieldsID="46907b6a9ce288569b21882fd4f20cd6" ns3:_="">
    <xsd:import namespace="7b4dc946-091f-4fe1-95c1-93624bbe86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dc946-091f-4fe1-95c1-93624bbe86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40802-77D0-4B3C-B226-CB1F1376ED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F9317B-CAA7-4E30-BFD7-DEE0933F36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8BE834-B799-40E8-BFEB-8F3FE0646C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158B4F-4120-4ED1-A6D5-675FDA6D0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4dc946-091f-4fe1-95c1-93624bbe86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1029</Words>
  <Characters>5867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Lisjak</dc:creator>
  <cp:keywords/>
  <dc:description/>
  <cp:lastModifiedBy>Katarina Lisjak</cp:lastModifiedBy>
  <cp:revision>3</cp:revision>
  <dcterms:created xsi:type="dcterms:W3CDTF">2021-03-16T11:11:00Z</dcterms:created>
  <dcterms:modified xsi:type="dcterms:W3CDTF">2021-03-16T11:12:00Z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0x010100550F720AA6843347958A1E2D124B6426</vt:lpwstr>
  </property>
</Properties>
</file>