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081" w:rsidRPr="00195081" w:rsidRDefault="00195081" w:rsidP="00FD7DE3">
      <w:pPr>
        <w:jc w:val="center"/>
        <w:rPr>
          <w:sz w:val="28"/>
          <w:szCs w:val="28"/>
        </w:rPr>
      </w:pPr>
      <w:r w:rsidRPr="00195081">
        <w:rPr>
          <w:b/>
          <w:bCs/>
          <w:sz w:val="28"/>
          <w:szCs w:val="28"/>
        </w:rPr>
        <w:t>OBAVIJEST O NABAVI</w:t>
      </w:r>
    </w:p>
    <w:p w:rsidR="00195081" w:rsidRDefault="00195081" w:rsidP="00195081"/>
    <w:p w:rsidR="00195081" w:rsidRPr="00FD7DE3" w:rsidRDefault="00F5767C" w:rsidP="00195081">
      <w:r w:rsidRPr="00FD7DE3">
        <w:t xml:space="preserve">Naziv projekta: </w:t>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131D08" w:rsidRPr="00FD7DE3">
        <w:softHyphen/>
      </w:r>
      <w:r w:rsidR="000F122E" w:rsidRPr="00FD7DE3">
        <w:t xml:space="preserve"> Izgradnja fotonaponske elektrane Kostwein-proizvodnja strojeva za potrebe proizvodnog pogona i zamjene rasvjete u proizvodnom pogonu</w:t>
      </w:r>
    </w:p>
    <w:p w:rsidR="00F5767C" w:rsidRPr="00FD7DE3" w:rsidRDefault="00F5767C" w:rsidP="00195081">
      <w:r w:rsidRPr="00FD7DE3">
        <w:t xml:space="preserve">Evidencijski broj nabave: </w:t>
      </w:r>
      <w:r w:rsidR="000F122E" w:rsidRPr="00FD7DE3">
        <w:t>KK.04.1.1.01.0126 / KOST-01-2021</w:t>
      </w:r>
    </w:p>
    <w:p w:rsidR="00AF0598" w:rsidRPr="00FD7DE3" w:rsidRDefault="00AF0598" w:rsidP="00AF0598">
      <w:pPr>
        <w:rPr>
          <w:b/>
          <w:bCs/>
        </w:rPr>
      </w:pPr>
    </w:p>
    <w:p w:rsidR="00AF0598" w:rsidRPr="00FD7DE3" w:rsidRDefault="0060512A" w:rsidP="00AF0598">
      <w:pPr>
        <w:rPr>
          <w:b/>
          <w:bCs/>
        </w:rPr>
      </w:pPr>
      <w:r w:rsidRPr="00FD7DE3">
        <w:rPr>
          <w:b/>
          <w:bCs/>
        </w:rPr>
        <w:t>1. PODACI O NARUČITELJU</w:t>
      </w:r>
    </w:p>
    <w:p w:rsidR="00AF0598" w:rsidRPr="00FD7DE3" w:rsidRDefault="00AF0598" w:rsidP="00AF0598">
      <w:pPr>
        <w:rPr>
          <w:bCs/>
        </w:rPr>
      </w:pPr>
      <w:r w:rsidRPr="00FD7DE3">
        <w:rPr>
          <w:bCs/>
        </w:rPr>
        <w:t>Naziv i sjedište Naručitelja:</w:t>
      </w:r>
      <w:r w:rsidR="000F122E" w:rsidRPr="00FD7DE3">
        <w:rPr>
          <w:bCs/>
        </w:rPr>
        <w:t xml:space="preserve"> Kostwein proizvodnja strojeva d.o.o., Podravska ulica 37, 42000 varaždin</w:t>
      </w:r>
    </w:p>
    <w:p w:rsidR="00AF0598" w:rsidRPr="00FD7DE3" w:rsidRDefault="00AF0598" w:rsidP="00AF0598">
      <w:pPr>
        <w:rPr>
          <w:bCs/>
        </w:rPr>
      </w:pPr>
      <w:r w:rsidRPr="00FD7DE3">
        <w:rPr>
          <w:bCs/>
        </w:rPr>
        <w:t xml:space="preserve">OIB: </w:t>
      </w:r>
      <w:r w:rsidR="000F122E" w:rsidRPr="00FD7DE3">
        <w:rPr>
          <w:bCs/>
        </w:rPr>
        <w:t>61825216722</w:t>
      </w:r>
    </w:p>
    <w:p w:rsidR="00AF0598" w:rsidRPr="00FD7DE3" w:rsidRDefault="00AF0598" w:rsidP="00AF0598">
      <w:pPr>
        <w:rPr>
          <w:bCs/>
        </w:rPr>
      </w:pPr>
      <w:r w:rsidRPr="00FD7DE3">
        <w:rPr>
          <w:bCs/>
        </w:rPr>
        <w:t xml:space="preserve">Broj telefona: </w:t>
      </w:r>
      <w:r w:rsidR="000F122E" w:rsidRPr="00FD7DE3">
        <w:rPr>
          <w:bCs/>
        </w:rPr>
        <w:t>042 305 005</w:t>
      </w:r>
      <w:bookmarkStart w:id="0" w:name="_GoBack"/>
      <w:bookmarkEnd w:id="0"/>
    </w:p>
    <w:p w:rsidR="00AF0598" w:rsidRPr="00FD7DE3" w:rsidRDefault="00AF0598" w:rsidP="00AF0598">
      <w:pPr>
        <w:rPr>
          <w:bCs/>
        </w:rPr>
      </w:pPr>
      <w:r w:rsidRPr="00FD7DE3">
        <w:rPr>
          <w:bCs/>
        </w:rPr>
        <w:t xml:space="preserve">Broj telefaksa: </w:t>
      </w:r>
      <w:r w:rsidR="000F122E" w:rsidRPr="00FD7DE3">
        <w:rPr>
          <w:bCs/>
        </w:rPr>
        <w:t>042 305 006</w:t>
      </w:r>
    </w:p>
    <w:p w:rsidR="00AF0598" w:rsidRPr="00FD7DE3" w:rsidRDefault="00AF0598" w:rsidP="00AF0598">
      <w:pPr>
        <w:rPr>
          <w:bCs/>
        </w:rPr>
      </w:pPr>
      <w:r w:rsidRPr="00FD7DE3">
        <w:rPr>
          <w:bCs/>
        </w:rPr>
        <w:t xml:space="preserve">Internetska stranica: </w:t>
      </w:r>
      <w:r w:rsidR="000F122E" w:rsidRPr="00FD7DE3">
        <w:rPr>
          <w:bCs/>
        </w:rPr>
        <w:t>www.kostwein.hr</w:t>
      </w:r>
    </w:p>
    <w:p w:rsidR="00AF0598" w:rsidRPr="00FD7DE3" w:rsidRDefault="00AF0598" w:rsidP="00AF0598">
      <w:pPr>
        <w:rPr>
          <w:bCs/>
        </w:rPr>
      </w:pPr>
      <w:r w:rsidRPr="00FD7DE3">
        <w:rPr>
          <w:bCs/>
        </w:rPr>
        <w:t>Adresa elektroničke pošte:</w:t>
      </w:r>
      <w:r w:rsidR="000F122E" w:rsidRPr="00FD7DE3">
        <w:rPr>
          <w:bCs/>
        </w:rPr>
        <w:t xml:space="preserve"> office@kostwein.hr</w:t>
      </w:r>
    </w:p>
    <w:p w:rsidR="00AF0598" w:rsidRPr="00FD7DE3" w:rsidRDefault="00AF0598" w:rsidP="00AF0598">
      <w:pPr>
        <w:rPr>
          <w:bCs/>
        </w:rPr>
      </w:pPr>
      <w:r w:rsidRPr="00FD7DE3">
        <w:rPr>
          <w:bCs/>
        </w:rPr>
        <w:t xml:space="preserve">Odgovorna osoba: </w:t>
      </w:r>
      <w:r w:rsidR="000F122E" w:rsidRPr="00FD7DE3">
        <w:rPr>
          <w:bCs/>
        </w:rPr>
        <w:t>Ulrike Schrott-Kostwein, Hans Kostwein, Heinz Kostwein, Tomislav Gluhak</w:t>
      </w:r>
    </w:p>
    <w:p w:rsidR="00F85BA3" w:rsidRPr="00FD7DE3" w:rsidRDefault="00F85BA3" w:rsidP="00AF0598">
      <w:pPr>
        <w:rPr>
          <w:bCs/>
        </w:rPr>
      </w:pPr>
    </w:p>
    <w:p w:rsidR="00AF0598" w:rsidRPr="00FD7DE3" w:rsidRDefault="00AA3E94" w:rsidP="00AF0598">
      <w:pPr>
        <w:rPr>
          <w:b/>
          <w:bCs/>
        </w:rPr>
      </w:pPr>
      <w:r w:rsidRPr="00FD7DE3">
        <w:rPr>
          <w:b/>
          <w:bCs/>
        </w:rPr>
        <w:t xml:space="preserve">2. </w:t>
      </w:r>
      <w:r w:rsidR="00F85BA3" w:rsidRPr="00FD7DE3">
        <w:rPr>
          <w:b/>
          <w:bCs/>
        </w:rPr>
        <w:t>OSNOVNE INFORMACIJE O TEHNIČKIM POJEDINOSTIMA NABAVE</w:t>
      </w:r>
    </w:p>
    <w:p w:rsidR="001D4C7D" w:rsidRPr="00FD7DE3" w:rsidRDefault="00AF0598" w:rsidP="00AF0598">
      <w:pPr>
        <w:rPr>
          <w:bCs/>
        </w:rPr>
      </w:pPr>
      <w:r w:rsidRPr="00FD7DE3">
        <w:rPr>
          <w:bCs/>
        </w:rPr>
        <w:t xml:space="preserve">Nabava se provodi u skladu s Dodatkom 2. Postupci nabave za osobe koje nisu obveznici Zakona o javnoj nabavi Poziva na dostavu projektnih prijava Povećanje energetske učinkovitosti i korištenje obnovljivih izvora energije u proizvodnim industrijama, kod poziva: KK.04.1.1.01, koji je dostupan na internetskoj adresi </w:t>
      </w:r>
      <w:hyperlink r:id="rId8" w:history="1">
        <w:r w:rsidR="001D4C7D" w:rsidRPr="00FD7DE3">
          <w:rPr>
            <w:rStyle w:val="Hyperlink"/>
            <w:bCs/>
          </w:rPr>
          <w:t>www.strukturnifondovi.hr</w:t>
        </w:r>
      </w:hyperlink>
      <w:r w:rsidR="001D4C7D" w:rsidRPr="00FD7DE3">
        <w:rPr>
          <w:bCs/>
        </w:rPr>
        <w:t xml:space="preserve"> </w:t>
      </w:r>
    </w:p>
    <w:p w:rsidR="00AF0598" w:rsidRPr="00FD7DE3" w:rsidRDefault="00AF0598" w:rsidP="000F122E">
      <w:pPr>
        <w:jc w:val="both"/>
        <w:rPr>
          <w:bCs/>
        </w:rPr>
      </w:pPr>
      <w:r w:rsidRPr="00FD7DE3">
        <w:rPr>
          <w:bCs/>
        </w:rPr>
        <w:t>Nabava se provodi u okviru projekta „</w:t>
      </w:r>
      <w:r w:rsidR="000F122E" w:rsidRPr="00FD7DE3">
        <w:t>Izgradnja fotonaponske elektrane Kostwein-proizvodnja strojeva za potrebe proizvodnog pogona i zamjene rasvjete u proizvodnom pogonu</w:t>
      </w:r>
      <w:r w:rsidRPr="00FD7DE3">
        <w:rPr>
          <w:bCs/>
        </w:rPr>
        <w:t>“, referentni broj Ugovora o dodjeli bespovratnih sredstava: KK.04.1.1.01.</w:t>
      </w:r>
      <w:r w:rsidR="000F122E" w:rsidRPr="00FD7DE3">
        <w:rPr>
          <w:bCs/>
        </w:rPr>
        <w:t>0126</w:t>
      </w:r>
      <w:r w:rsidRPr="00FD7DE3">
        <w:rPr>
          <w:bCs/>
        </w:rPr>
        <w:t>, odobren za financiranje u okviru javnog poziva Povećanje energetske učinkovitosti i korištenje obnovljivih izvora energije u proizvodnim industrijama, kod poziva: KK.04.1.1.01.</w:t>
      </w:r>
    </w:p>
    <w:p w:rsidR="00B16064" w:rsidRPr="00FD7DE3" w:rsidRDefault="00EC10E6" w:rsidP="000F122E">
      <w:pPr>
        <w:jc w:val="both"/>
        <w:rPr>
          <w:bCs/>
        </w:rPr>
      </w:pPr>
      <w:r w:rsidRPr="00FD7DE3">
        <w:rPr>
          <w:rFonts w:cstheme="minorHAnsi"/>
        </w:rPr>
        <w:t>Predmet nabave je nabava opreme, ugradnja učinkovitijeg LED sustava unutarnje rasvjete; i izgradnja, mjerenje kvalitete električne energije, ishođenje odobrenja za rad elektrane od strane HEP-a i puštanje u rad fotonapons</w:t>
      </w:r>
      <w:r w:rsidR="000F122E" w:rsidRPr="00FD7DE3">
        <w:rPr>
          <w:rFonts w:cstheme="minorHAnsi"/>
        </w:rPr>
        <w:t xml:space="preserve">ke elektrane ukupne DC snage od 349,92 </w:t>
      </w:r>
      <w:r w:rsidRPr="00FD7DE3">
        <w:rPr>
          <w:rFonts w:cstheme="minorHAnsi"/>
        </w:rPr>
        <w:t>kW i AC snage od</w:t>
      </w:r>
      <w:r w:rsidR="000F122E" w:rsidRPr="00FD7DE3">
        <w:rPr>
          <w:rFonts w:cstheme="minorHAnsi"/>
        </w:rPr>
        <w:t xml:space="preserve"> 276 kW</w:t>
      </w:r>
      <w:r w:rsidRPr="00FD7DE3">
        <w:rPr>
          <w:rFonts w:cstheme="minorHAnsi"/>
        </w:rPr>
        <w:t>, a sve po vrsti, kvaliteti i količini kako je specificirano u troškovniku, tehničkom opisu te ostalim traženim uvjetima naznačenima u ovoj Dokumentaciji o nabavi</w:t>
      </w:r>
      <w:r w:rsidR="00B16064" w:rsidRPr="00FD7DE3">
        <w:rPr>
          <w:bCs/>
        </w:rPr>
        <w:t xml:space="preserve">. Opis predmeta nabave je detaljno </w:t>
      </w:r>
      <w:r w:rsidR="00B16064" w:rsidRPr="00FD7DE3">
        <w:rPr>
          <w:bCs/>
        </w:rPr>
        <w:lastRenderedPageBreak/>
        <w:t>predočen u projektnoj i tehničkoj dokumentaciji – sadržaj glavnog projekta:</w:t>
      </w:r>
    </w:p>
    <w:p w:rsidR="00FD7DE3" w:rsidRPr="00FD7DE3" w:rsidRDefault="00FD7DE3" w:rsidP="00FD7DE3">
      <w:pPr>
        <w:spacing w:after="0"/>
        <w:rPr>
          <w:rFonts w:cstheme="minorHAnsi"/>
        </w:rPr>
        <w:pPrChange w:id="1" w:author="Drazen Celar" w:date="2018-10-21T11:21:00Z">
          <w:pPr>
            <w:widowControl w:val="0"/>
            <w:autoSpaceDE w:val="0"/>
            <w:autoSpaceDN w:val="0"/>
            <w:adjustRightInd w:val="0"/>
            <w:spacing w:before="120" w:after="120"/>
          </w:pPr>
        </w:pPrChange>
      </w:pPr>
      <w:r w:rsidRPr="00FD7DE3">
        <w:rPr>
          <w:rFonts w:cstheme="minorHAnsi"/>
        </w:rPr>
        <w:t>MAPA 1</w:t>
      </w:r>
    </w:p>
    <w:p w:rsidR="00FD7DE3" w:rsidRPr="00FD7DE3" w:rsidRDefault="00FD7DE3" w:rsidP="00FD7DE3">
      <w:pPr>
        <w:spacing w:after="0"/>
        <w:rPr>
          <w:ins w:id="2" w:author="Drazen Celar" w:date="2018-10-21T10:37:00Z"/>
          <w:rFonts w:cstheme="minorHAnsi"/>
          <w:rPrChange w:id="3" w:author="Drazen Celar" w:date="2018-10-21T11:21:00Z">
            <w:rPr>
              <w:ins w:id="4" w:author="Drazen Celar" w:date="2018-10-21T10:37:00Z"/>
            </w:rPr>
          </w:rPrChange>
        </w:rPr>
        <w:pPrChange w:id="5" w:author="Drazen Celar" w:date="2018-10-21T11:21:00Z">
          <w:pPr>
            <w:widowControl w:val="0"/>
            <w:autoSpaceDE w:val="0"/>
            <w:autoSpaceDN w:val="0"/>
            <w:adjustRightInd w:val="0"/>
            <w:spacing w:before="120" w:after="120"/>
          </w:pPr>
        </w:pPrChange>
      </w:pPr>
      <w:r w:rsidRPr="00FD7DE3">
        <w:rPr>
          <w:rFonts w:cstheme="minorHAnsi"/>
          <w:rPrChange w:id="6" w:author="Drazen Celar" w:date="2018-10-21T11:21:00Z">
            <w:rPr/>
          </w:rPrChange>
        </w:rPr>
        <w:t>GLAVNI PROJEKT</w:t>
      </w:r>
      <w:ins w:id="7" w:author="Drazen Celar" w:date="2018-10-21T10:33:00Z">
        <w:r w:rsidRPr="00FD7DE3">
          <w:rPr>
            <w:rFonts w:cstheme="minorHAnsi"/>
            <w:rPrChange w:id="8" w:author="Drazen Celar" w:date="2018-10-21T11:21:00Z">
              <w:rPr/>
            </w:rPrChange>
          </w:rPr>
          <w:t xml:space="preserve"> </w:t>
        </w:r>
      </w:ins>
      <w:del w:id="9" w:author="Drazen Celar" w:date="2018-10-21T10:33:00Z">
        <w:r w:rsidRPr="00FD7DE3" w:rsidDel="008B5FE1">
          <w:rPr>
            <w:rFonts w:cstheme="minorHAnsi"/>
            <w:rPrChange w:id="10" w:author="Drazen Celar" w:date="2018-10-21T11:21:00Z">
              <w:rPr/>
            </w:rPrChange>
          </w:rPr>
          <w:delText xml:space="preserve">- </w:delText>
        </w:r>
      </w:del>
      <w:r w:rsidRPr="00FD7DE3">
        <w:rPr>
          <w:rFonts w:cstheme="minorHAnsi"/>
          <w:rPrChange w:id="11" w:author="Drazen Celar" w:date="2018-10-21T11:21:00Z">
            <w:rPr/>
          </w:rPrChange>
        </w:rPr>
        <w:t>FOTONAPONSK</w:t>
      </w:r>
      <w:ins w:id="12" w:author="Drazen Celar" w:date="2018-10-21T10:33:00Z">
        <w:r w:rsidRPr="00FD7DE3">
          <w:rPr>
            <w:rFonts w:cstheme="minorHAnsi"/>
            <w:rPrChange w:id="13" w:author="Drazen Celar" w:date="2018-10-21T11:21:00Z">
              <w:rPr/>
            </w:rPrChange>
          </w:rPr>
          <w:t>E</w:t>
        </w:r>
      </w:ins>
      <w:del w:id="14" w:author="Drazen Celar" w:date="2018-10-21T10:33:00Z">
        <w:r w:rsidRPr="00FD7DE3" w:rsidDel="008B5FE1">
          <w:rPr>
            <w:rFonts w:cstheme="minorHAnsi"/>
            <w:rPrChange w:id="15" w:author="Drazen Celar" w:date="2018-10-21T11:21:00Z">
              <w:rPr/>
            </w:rPrChange>
          </w:rPr>
          <w:delText>A</w:delText>
        </w:r>
      </w:del>
      <w:r w:rsidRPr="00FD7DE3">
        <w:rPr>
          <w:rFonts w:cstheme="minorHAnsi"/>
          <w:rPrChange w:id="16" w:author="Drazen Celar" w:date="2018-10-21T11:21:00Z">
            <w:rPr/>
          </w:rPrChange>
        </w:rPr>
        <w:t xml:space="preserve"> ELEKTRAN</w:t>
      </w:r>
      <w:ins w:id="17" w:author="Drazen Celar" w:date="2018-10-21T10:33:00Z">
        <w:r w:rsidRPr="00FD7DE3">
          <w:rPr>
            <w:rFonts w:cstheme="minorHAnsi"/>
            <w:rPrChange w:id="18" w:author="Drazen Celar" w:date="2018-10-21T11:21:00Z">
              <w:rPr/>
            </w:rPrChange>
          </w:rPr>
          <w:t>E</w:t>
        </w:r>
      </w:ins>
    </w:p>
    <w:p w:rsidR="00FD7DE3" w:rsidRPr="00FD7DE3" w:rsidDel="005F4D93" w:rsidRDefault="00FD7DE3" w:rsidP="00FD7DE3">
      <w:pPr>
        <w:spacing w:after="0"/>
        <w:rPr>
          <w:del w:id="19" w:author="Drazen Celar" w:date="2018-10-21T11:20:00Z"/>
          <w:rFonts w:cstheme="minorHAnsi"/>
        </w:rPr>
        <w:pPrChange w:id="20" w:author="Drazen Celar" w:date="2018-10-21T11:21:00Z">
          <w:pPr>
            <w:widowControl w:val="0"/>
            <w:autoSpaceDE w:val="0"/>
            <w:autoSpaceDN w:val="0"/>
            <w:adjustRightInd w:val="0"/>
            <w:spacing w:before="120" w:after="120"/>
          </w:pPr>
        </w:pPrChange>
      </w:pPr>
      <w:moveToRangeStart w:id="21" w:author="Drazen Celar" w:date="2018-10-21T10:37:00Z" w:name="move527881568"/>
      <w:moveTo w:id="22" w:author="Drazen Celar" w:date="2018-10-21T10:37:00Z">
        <w:r w:rsidRPr="00FD7DE3">
          <w:rPr>
            <w:rFonts w:cstheme="minorHAnsi"/>
            <w:rPrChange w:id="23" w:author="Drazen Celar" w:date="2018-10-21T11:21:00Z">
              <w:rPr/>
            </w:rPrChange>
          </w:rPr>
          <w:t>ENERCO SOLAR d.o.o., Tržna 1, Zaprešić</w:t>
        </w:r>
      </w:moveTo>
    </w:p>
    <w:p w:rsidR="00FD7DE3" w:rsidRPr="00FD7DE3" w:rsidRDefault="00FD7DE3" w:rsidP="00FD7DE3">
      <w:pPr>
        <w:spacing w:after="0"/>
        <w:rPr>
          <w:ins w:id="24" w:author="Drazen Celar" w:date="2018-10-21T11:21:00Z"/>
          <w:rFonts w:cstheme="minorHAnsi"/>
        </w:rPr>
        <w:pPrChange w:id="25" w:author="Drazen Celar" w:date="2018-10-21T11:21:00Z">
          <w:pPr>
            <w:widowControl w:val="0"/>
            <w:autoSpaceDE w:val="0"/>
            <w:autoSpaceDN w:val="0"/>
            <w:adjustRightInd w:val="0"/>
            <w:spacing w:before="120" w:after="120"/>
          </w:pPr>
        </w:pPrChange>
      </w:pPr>
    </w:p>
    <w:moveToRangeEnd w:id="21"/>
    <w:p w:rsidR="00FD7DE3" w:rsidRPr="00FD7DE3" w:rsidRDefault="00FD7DE3" w:rsidP="00FD7DE3">
      <w:pPr>
        <w:spacing w:after="0"/>
        <w:rPr>
          <w:ins w:id="26" w:author="Drazen Celar" w:date="2018-10-21T10:37:00Z"/>
          <w:rFonts w:cstheme="minorHAnsi"/>
        </w:rPr>
        <w:pPrChange w:id="27" w:author="Drazen Celar" w:date="2018-10-21T11:21:00Z">
          <w:pPr>
            <w:widowControl w:val="0"/>
            <w:autoSpaceDE w:val="0"/>
            <w:autoSpaceDN w:val="0"/>
            <w:adjustRightInd w:val="0"/>
            <w:spacing w:before="120" w:after="120"/>
          </w:pPr>
        </w:pPrChange>
      </w:pPr>
    </w:p>
    <w:p w:rsidR="00FD7DE3" w:rsidRPr="00FD7DE3" w:rsidRDefault="00FD7DE3" w:rsidP="00FD7DE3">
      <w:pPr>
        <w:spacing w:after="0"/>
        <w:jc w:val="both"/>
        <w:rPr>
          <w:ins w:id="28" w:author="Drazen Celar" w:date="2018-10-21T10:37:00Z"/>
          <w:rFonts w:cstheme="minorHAnsi"/>
        </w:rPr>
        <w:pPrChange w:id="29" w:author="Drazen Celar" w:date="2018-10-21T10:37:00Z">
          <w:pPr>
            <w:widowControl w:val="0"/>
            <w:autoSpaceDE w:val="0"/>
            <w:autoSpaceDN w:val="0"/>
            <w:adjustRightInd w:val="0"/>
            <w:spacing w:before="120" w:after="120"/>
          </w:pPr>
        </w:pPrChange>
      </w:pPr>
      <w:ins w:id="30" w:author="Drazen Celar" w:date="2018-10-21T10:37:00Z">
        <w:r w:rsidRPr="00FD7DE3">
          <w:rPr>
            <w:rFonts w:cstheme="minorHAnsi"/>
          </w:rPr>
          <w:t>MAPA 2</w:t>
        </w:r>
      </w:ins>
    </w:p>
    <w:p w:rsidR="00FD7DE3" w:rsidRPr="00FD7DE3" w:rsidRDefault="00FD7DE3" w:rsidP="00FD7DE3">
      <w:pPr>
        <w:jc w:val="both"/>
        <w:rPr>
          <w:ins w:id="31" w:author="Drazen Celar" w:date="2018-10-21T10:37:00Z"/>
          <w:rFonts w:cstheme="minorHAnsi"/>
        </w:rPr>
      </w:pPr>
      <w:ins w:id="32" w:author="Drazen Celar" w:date="2018-10-21T10:37:00Z">
        <w:r w:rsidRPr="00FD7DE3">
          <w:rPr>
            <w:rFonts w:cstheme="minorHAnsi"/>
          </w:rPr>
          <w:t>POBOLJŠANJE ENERGETSKE UČINKOVITOSTI RASVJETE</w:t>
        </w:r>
      </w:ins>
    </w:p>
    <w:p w:rsidR="00FD7DE3" w:rsidRPr="00FD7DE3" w:rsidRDefault="00FD7DE3" w:rsidP="00FD7DE3">
      <w:pPr>
        <w:spacing w:after="0"/>
        <w:jc w:val="both"/>
        <w:rPr>
          <w:rFonts w:cstheme="minorHAnsi"/>
        </w:rPr>
      </w:pPr>
      <w:ins w:id="33" w:author="Drazen Celar" w:date="2018-10-21T10:37:00Z">
        <w:r w:rsidRPr="00FD7DE3">
          <w:rPr>
            <w:rFonts w:cstheme="minorHAnsi"/>
          </w:rPr>
          <w:t>ELEKTROIMBER d.o.o., Nova cesta 184, Zagreb</w:t>
        </w:r>
      </w:ins>
      <w:del w:id="34" w:author="Drazen Celar" w:date="2018-10-21T10:33:00Z">
        <w:r w:rsidRPr="00FD7DE3" w:rsidDel="008B5FE1">
          <w:rPr>
            <w:rFonts w:cstheme="minorHAnsi"/>
          </w:rPr>
          <w:delText>A</w:delText>
        </w:r>
      </w:del>
    </w:p>
    <w:p w:rsidR="00FD7DE3" w:rsidRPr="00FD7DE3" w:rsidDel="008B5FE1" w:rsidRDefault="00FD7DE3" w:rsidP="00FD7DE3">
      <w:pPr>
        <w:widowControl w:val="0"/>
        <w:autoSpaceDE w:val="0"/>
        <w:autoSpaceDN w:val="0"/>
        <w:adjustRightInd w:val="0"/>
        <w:spacing w:before="120" w:after="120"/>
        <w:rPr>
          <w:rFonts w:cstheme="minorHAnsi"/>
        </w:rPr>
      </w:pPr>
      <w:r w:rsidRPr="00FD7DE3">
        <w:rPr>
          <w:rFonts w:cstheme="minorHAnsi"/>
        </w:rPr>
        <w:t xml:space="preserve">BROJ PROJEKTA: </w:t>
      </w:r>
      <w:del w:id="35" w:author="Drazen Celar" w:date="2018-10-21T10:33:00Z">
        <w:r w:rsidRPr="00FD7DE3" w:rsidDel="008B5FE1">
          <w:rPr>
            <w:rFonts w:cstheme="minorHAnsi"/>
          </w:rPr>
          <w:delText>_________</w:delText>
        </w:r>
      </w:del>
      <w:ins w:id="36" w:author="Drazen Celar" w:date="2018-10-21T10:33:00Z">
        <w:r w:rsidRPr="00FD7DE3">
          <w:rPr>
            <w:rFonts w:cstheme="minorHAnsi"/>
          </w:rPr>
          <w:t>60/17</w:t>
        </w:r>
      </w:ins>
      <w:moveFromRangeStart w:id="37" w:author="Drazen Celar" w:date="2018-10-21T10:37:00Z" w:name="move527881568"/>
      <w:moveFrom w:id="38" w:author="Drazen Celar" w:date="2018-10-21T10:37:00Z">
        <w:r w:rsidRPr="00FD7DE3" w:rsidDel="008B5FE1">
          <w:rPr>
            <w:rFonts w:cstheme="minorHAnsi"/>
          </w:rPr>
          <w:t>ENERCO SOLAR d.o.o., Tržna 1, Zaprešić</w:t>
        </w:r>
      </w:moveFrom>
    </w:p>
    <w:moveFromRangeEnd w:id="37"/>
    <w:p w:rsidR="00FD7DE3" w:rsidRPr="00FD7DE3" w:rsidRDefault="00FD7DE3" w:rsidP="00FD7DE3">
      <w:pPr>
        <w:widowControl w:val="0"/>
        <w:autoSpaceDE w:val="0"/>
        <w:autoSpaceDN w:val="0"/>
        <w:adjustRightInd w:val="0"/>
        <w:spacing w:before="120" w:after="120"/>
        <w:rPr>
          <w:rFonts w:cstheme="minorHAnsi"/>
        </w:rPr>
      </w:pPr>
      <w:r w:rsidRPr="00FD7DE3">
        <w:rPr>
          <w:rFonts w:cstheme="minorHAnsi"/>
        </w:rPr>
        <w:t>Ivan Pišković, mag.ing.el.</w:t>
      </w:r>
    </w:p>
    <w:p w:rsidR="00FD7DE3" w:rsidRPr="00FD7DE3" w:rsidRDefault="00FD7DE3" w:rsidP="00FD7DE3">
      <w:pPr>
        <w:jc w:val="both"/>
        <w:rPr>
          <w:ins w:id="39" w:author="Drazen Celar" w:date="2018-10-21T10:33:00Z"/>
          <w:rFonts w:cstheme="minorHAnsi"/>
        </w:rPr>
      </w:pPr>
      <w:r w:rsidRPr="00FD7DE3">
        <w:rPr>
          <w:rFonts w:cstheme="minorHAnsi"/>
        </w:rPr>
        <w:t>Ovl.inž.el. br: E 2402</w:t>
      </w:r>
    </w:p>
    <w:p w:rsidR="00B16064" w:rsidRPr="00FD7DE3" w:rsidRDefault="00B16064" w:rsidP="000F122E">
      <w:pPr>
        <w:jc w:val="both"/>
        <w:rPr>
          <w:bCs/>
        </w:rPr>
      </w:pPr>
      <w:r w:rsidRPr="00FD7DE3">
        <w:rPr>
          <w:bCs/>
        </w:rPr>
        <w:t xml:space="preserve">Podaci o vrsti, opsegu i općoj prirodi radova koje će se pružati te tehničke specifikacije/opis posla i druge relevantne tehničke pojedinosti predmeta nabave: definirani u Troškovniku (Dodatak 1.,) te u </w:t>
      </w:r>
      <w:r w:rsidR="0096490C" w:rsidRPr="00FD7DE3">
        <w:rPr>
          <w:bCs/>
        </w:rPr>
        <w:t xml:space="preserve">Glavnom projektu </w:t>
      </w:r>
      <w:r w:rsidRPr="00FD7DE3">
        <w:rPr>
          <w:bCs/>
        </w:rPr>
        <w:t>koji čini sastavni dio ove Dokumentacije za nadmetanje (Dodatak 2.,) te u gore navedenoj projektno-tehničkoj dokumentacija koja je dostupna u sjedištu Naručitelja.</w:t>
      </w:r>
    </w:p>
    <w:p w:rsidR="00B16064" w:rsidRPr="00FD7DE3" w:rsidRDefault="00B16064" w:rsidP="000F122E">
      <w:pPr>
        <w:jc w:val="both"/>
        <w:rPr>
          <w:bCs/>
        </w:rPr>
      </w:pPr>
      <w:r w:rsidRPr="00FD7DE3">
        <w:rPr>
          <w:bCs/>
        </w:rPr>
        <w:t>Tehničke specifikacije predmeta nabave te količina predmeta nabave određena je priloženim troškovnikom (Dodatak 1</w:t>
      </w:r>
      <w:r w:rsidR="00FD7DE3" w:rsidRPr="00FD7DE3">
        <w:rPr>
          <w:bCs/>
        </w:rPr>
        <w:t xml:space="preserve">a i 1b </w:t>
      </w:r>
      <w:r w:rsidRPr="00FD7DE3">
        <w:rPr>
          <w:bCs/>
        </w:rPr>
        <w:t xml:space="preserve">) i </w:t>
      </w:r>
      <w:r w:rsidR="0096490C" w:rsidRPr="00FD7DE3">
        <w:rPr>
          <w:bCs/>
        </w:rPr>
        <w:t>Glavnim projektom</w:t>
      </w:r>
      <w:r w:rsidRPr="00FD7DE3">
        <w:rPr>
          <w:bCs/>
        </w:rPr>
        <w:t xml:space="preserve"> (Dodatak 2</w:t>
      </w:r>
      <w:r w:rsidR="00FD7DE3" w:rsidRPr="00FD7DE3">
        <w:rPr>
          <w:bCs/>
        </w:rPr>
        <w:t>a i 2b</w:t>
      </w:r>
      <w:r w:rsidRPr="00FD7DE3">
        <w:rPr>
          <w:bCs/>
        </w:rPr>
        <w:t>) koji čine sastavni dio ove Dokumentacije za nadmetanje.</w:t>
      </w:r>
    </w:p>
    <w:p w:rsidR="000F122E" w:rsidRPr="00FD7DE3" w:rsidRDefault="000F122E" w:rsidP="00AF0598">
      <w:pPr>
        <w:rPr>
          <w:bCs/>
        </w:rPr>
      </w:pPr>
      <w:r w:rsidRPr="00FD7DE3">
        <w:rPr>
          <w:bCs/>
        </w:rPr>
        <w:t xml:space="preserve">Predmet nabave </w:t>
      </w:r>
      <w:r w:rsidR="00AE681D" w:rsidRPr="00FD7DE3">
        <w:rPr>
          <w:bCs/>
        </w:rPr>
        <w:t xml:space="preserve">je podijeljen na grupe nabave. </w:t>
      </w:r>
    </w:p>
    <w:p w:rsidR="00AF0598" w:rsidRPr="00FD7DE3" w:rsidRDefault="0060512A" w:rsidP="00AF0598">
      <w:pPr>
        <w:rPr>
          <w:b/>
          <w:bCs/>
        </w:rPr>
      </w:pPr>
      <w:r w:rsidRPr="00FD7DE3">
        <w:rPr>
          <w:b/>
          <w:bCs/>
        </w:rPr>
        <w:t>3</w:t>
      </w:r>
      <w:r w:rsidR="00AF0598" w:rsidRPr="00FD7DE3">
        <w:rPr>
          <w:b/>
          <w:bCs/>
        </w:rPr>
        <w:t xml:space="preserve">. </w:t>
      </w:r>
      <w:r w:rsidR="00D04850" w:rsidRPr="00FD7DE3">
        <w:rPr>
          <w:b/>
          <w:bCs/>
        </w:rPr>
        <w:t>ROK ZA DOSTAVU PONUDA I</w:t>
      </w:r>
      <w:r w:rsidR="00CC0940" w:rsidRPr="00FD7DE3">
        <w:rPr>
          <w:b/>
          <w:bCs/>
        </w:rPr>
        <w:t xml:space="preserve"> NAČIN SLANJA PONUDA </w:t>
      </w:r>
    </w:p>
    <w:p w:rsidR="00267B85" w:rsidRPr="00FD7DE3" w:rsidRDefault="00267B85" w:rsidP="00267B85">
      <w:pPr>
        <w:rPr>
          <w:bCs/>
        </w:rPr>
      </w:pPr>
      <w:r w:rsidRPr="00FD7DE3">
        <w:rPr>
          <w:bCs/>
        </w:rPr>
        <w:t>Ponuda se u zatvorenoj omotnici dostavlja u jednom primjerku neposredno Naručitelju ili poštanskom pošiljkom preporučeno na adresu Naručitelja</w:t>
      </w:r>
    </w:p>
    <w:p w:rsidR="00267B85" w:rsidRPr="00FD7DE3" w:rsidRDefault="00267B85" w:rsidP="00267B85">
      <w:pPr>
        <w:rPr>
          <w:bCs/>
        </w:rPr>
      </w:pPr>
      <w:r w:rsidRPr="00FD7DE3">
        <w:rPr>
          <w:bCs/>
        </w:rPr>
        <w:t xml:space="preserve">Rok za dostavu ponuda je </w:t>
      </w:r>
      <w:r w:rsidR="00FD7DE3" w:rsidRPr="00FD7DE3">
        <w:rPr>
          <w:bCs/>
        </w:rPr>
        <w:t>9.4</w:t>
      </w:r>
      <w:r w:rsidR="000F122E" w:rsidRPr="00FD7DE3">
        <w:rPr>
          <w:bCs/>
        </w:rPr>
        <w:t>.2021 do 14:00</w:t>
      </w:r>
      <w:r w:rsidRPr="00FD7DE3">
        <w:rPr>
          <w:bCs/>
        </w:rPr>
        <w:t xml:space="preserve"> sati prema srednjoeuropskom vremenu.</w:t>
      </w:r>
      <w:r w:rsidRPr="00FD7DE3">
        <w:rPr>
          <w:bCs/>
        </w:rPr>
        <w:br/>
        <w:t>Smatrat će se da su pravovremeno dostavljene ponude koje do navedenog roka budu</w:t>
      </w:r>
      <w:r w:rsidRPr="00FD7DE3">
        <w:rPr>
          <w:bCs/>
        </w:rPr>
        <w:br/>
        <w:t>zaprimljene od strane Naručitelja.</w:t>
      </w:r>
    </w:p>
    <w:p w:rsidR="0060512A" w:rsidRPr="00FD7DE3" w:rsidRDefault="0060512A" w:rsidP="00267B85">
      <w:pPr>
        <w:rPr>
          <w:bCs/>
        </w:rPr>
      </w:pPr>
    </w:p>
    <w:p w:rsidR="0060512A" w:rsidRPr="00FD7DE3" w:rsidRDefault="0060512A" w:rsidP="0060512A">
      <w:pPr>
        <w:rPr>
          <w:b/>
          <w:bCs/>
        </w:rPr>
      </w:pPr>
      <w:r w:rsidRPr="00FD7DE3">
        <w:rPr>
          <w:b/>
          <w:bCs/>
        </w:rPr>
        <w:t>4. ELEKTRONIČKA ADRESA/MJESTO NA KOJEM SU DOSTUPNE DODATNE INFORMACIJE/DOKUMENTACIJA</w:t>
      </w:r>
    </w:p>
    <w:p w:rsidR="0060512A" w:rsidRPr="00FD7DE3" w:rsidRDefault="0060512A" w:rsidP="0060512A">
      <w:pPr>
        <w:rPr>
          <w:bCs/>
        </w:rPr>
      </w:pPr>
      <w:r w:rsidRPr="00FD7DE3">
        <w:rPr>
          <w:bCs/>
        </w:rPr>
        <w:t xml:space="preserve">Dokumentacija za nadmetanje dostupna je na stranici </w:t>
      </w:r>
      <w:hyperlink r:id="rId9" w:history="1">
        <w:r w:rsidRPr="00FD7DE3">
          <w:rPr>
            <w:rStyle w:val="Hyperlink"/>
            <w:bCs/>
          </w:rPr>
          <w:t>www.strukturnifondovi.hr</w:t>
        </w:r>
      </w:hyperlink>
      <w:r w:rsidRPr="00FD7DE3">
        <w:rPr>
          <w:bCs/>
        </w:rPr>
        <w:t xml:space="preserve"> </w:t>
      </w:r>
    </w:p>
    <w:p w:rsidR="0060512A" w:rsidRPr="0060512A" w:rsidRDefault="0060512A" w:rsidP="0060512A">
      <w:pPr>
        <w:rPr>
          <w:bCs/>
        </w:rPr>
      </w:pPr>
      <w:r w:rsidRPr="00FD7DE3">
        <w:rPr>
          <w:bCs/>
        </w:rPr>
        <w:t xml:space="preserve">Ponuditelj je obvezan prije dostavljanja ponude proučiti kompletnu dokumentaciju za nadmetanje temeljem koje će ponuditi radove koji su predmet nabave kao i izvršiti obilazak mjesta izvođenja radova. Ponuditelji su obvezni izvršiti uvid u projektno-tehničku dokumentaciju te uvid u glavni projekt i potvrdu glavnog projekta, kao i dozvole temeljem kojih će se izvoditi radovi na gradnji građevine, radi procjene, na vlastitu odgovornost troškova, rizika i ostalih elemenata značajnih za izradu ponude. Uvid se može izvršiti na lokaciji </w:t>
      </w:r>
      <w:r w:rsidR="005B561C" w:rsidRPr="00FD7DE3">
        <w:rPr>
          <w:rFonts w:cstheme="minorHAnsi"/>
          <w:color w:val="000000"/>
        </w:rPr>
        <w:t>Naručitelja svakog radnog dana</w:t>
      </w:r>
      <w:r w:rsidR="00032592" w:rsidRPr="00FD7DE3">
        <w:rPr>
          <w:rFonts w:cstheme="minorHAnsi"/>
          <w:color w:val="000000"/>
        </w:rPr>
        <w:t>, a najkasnije pet dana</w:t>
      </w:r>
      <w:r w:rsidR="005B561C" w:rsidRPr="00FD7DE3">
        <w:rPr>
          <w:rFonts w:cstheme="minorHAnsi"/>
          <w:color w:val="000000"/>
        </w:rPr>
        <w:t xml:space="preserve"> do isteka roka za dostavom ponuda</w:t>
      </w:r>
      <w:r w:rsidR="005B561C" w:rsidRPr="00FD7DE3">
        <w:rPr>
          <w:bCs/>
        </w:rPr>
        <w:t xml:space="preserve">, </w:t>
      </w:r>
      <w:r w:rsidRPr="00FD7DE3">
        <w:rPr>
          <w:bCs/>
        </w:rPr>
        <w:t xml:space="preserve">u vremenu od </w:t>
      </w:r>
      <w:r w:rsidR="000F122E" w:rsidRPr="00FD7DE3">
        <w:rPr>
          <w:bCs/>
        </w:rPr>
        <w:t>10:30</w:t>
      </w:r>
      <w:r w:rsidRPr="00FD7DE3">
        <w:rPr>
          <w:bCs/>
        </w:rPr>
        <w:t xml:space="preserve"> do </w:t>
      </w:r>
      <w:r w:rsidR="000F122E" w:rsidRPr="00FD7DE3">
        <w:rPr>
          <w:bCs/>
        </w:rPr>
        <w:t>12</w:t>
      </w:r>
      <w:r w:rsidRPr="00FD7DE3">
        <w:rPr>
          <w:bCs/>
        </w:rPr>
        <w:t xml:space="preserve"> sati, uz prethodnu najavu osobi zaduženoj za komunikaciju s Ponuditeljima (točka 1.2. Dokumentacije za nadmetanje), najmanje 48</w:t>
      </w:r>
      <w:r w:rsidRPr="0060512A">
        <w:rPr>
          <w:bCs/>
        </w:rPr>
        <w:t xml:space="preserve"> </w:t>
      </w:r>
      <w:r w:rsidRPr="0060512A">
        <w:rPr>
          <w:bCs/>
        </w:rPr>
        <w:lastRenderedPageBreak/>
        <w:t>sati prije pregleda dokumentacije i lokacije.</w:t>
      </w:r>
    </w:p>
    <w:p w:rsidR="0060512A" w:rsidRPr="0060512A" w:rsidRDefault="0060512A" w:rsidP="0060512A">
      <w:pPr>
        <w:rPr>
          <w:bCs/>
        </w:rPr>
      </w:pPr>
      <w:r w:rsidRPr="0060512A">
        <w:rPr>
          <w:bCs/>
        </w:rPr>
        <w:t>Podaci o osobi zaduženoj za komunikaciju s Ponuditeljima:</w:t>
      </w:r>
    </w:p>
    <w:p w:rsidR="0060512A" w:rsidRPr="0060512A" w:rsidRDefault="0060512A" w:rsidP="0060512A">
      <w:pPr>
        <w:rPr>
          <w:bCs/>
        </w:rPr>
      </w:pPr>
      <w:r w:rsidRPr="0060512A">
        <w:rPr>
          <w:bCs/>
        </w:rPr>
        <w:t xml:space="preserve">Kontakt osoba: </w:t>
      </w:r>
    </w:p>
    <w:p w:rsidR="0060512A" w:rsidRPr="0060512A" w:rsidRDefault="0060512A" w:rsidP="0060512A">
      <w:pPr>
        <w:rPr>
          <w:bCs/>
        </w:rPr>
      </w:pPr>
      <w:r w:rsidRPr="0060512A">
        <w:rPr>
          <w:bCs/>
        </w:rPr>
        <w:t>T: +385</w:t>
      </w:r>
      <w:r w:rsidR="000F122E">
        <w:rPr>
          <w:bCs/>
        </w:rPr>
        <w:t xml:space="preserve"> 95 902 3224</w:t>
      </w:r>
    </w:p>
    <w:p w:rsidR="0060512A" w:rsidRPr="0060512A" w:rsidRDefault="0060512A" w:rsidP="0060512A">
      <w:pPr>
        <w:rPr>
          <w:bCs/>
        </w:rPr>
      </w:pPr>
      <w:r w:rsidRPr="0060512A">
        <w:rPr>
          <w:bCs/>
        </w:rPr>
        <w:t xml:space="preserve">E-mail: </w:t>
      </w:r>
      <w:r w:rsidR="000F122E">
        <w:rPr>
          <w:bCs/>
        </w:rPr>
        <w:t>drazen.celar@kostwein.hr</w:t>
      </w:r>
    </w:p>
    <w:p w:rsidR="0060512A" w:rsidRPr="0060512A" w:rsidRDefault="0060512A" w:rsidP="000F122E">
      <w:pPr>
        <w:jc w:val="both"/>
        <w:rPr>
          <w:bCs/>
        </w:rPr>
      </w:pPr>
      <w:r w:rsidRPr="0060512A">
        <w:rPr>
          <w:bCs/>
        </w:rPr>
        <w:t>Tijekom roka za dostavu ponuda zainteresirani gospodarski subjekti mogu zahtijevati dodatne informacije u vezi s dokumentacijom za nadmetanje pisanim putem na gore navedenu adresu elektroničke pošte kontakt osobe. Dodatne informacije bit će objavljene bez navođenja podataka o podnositelju zahtjeva na internetskoj stranici www.strukturnifondovi.hr. Pod uvjetom da je zahtjev pravovremen, posljednje dodatne informacije i objašnjenja vezana uz dokumentaciju za nadmetanje Naručitelj će staviti na raspolaganje najkasnije pet dana prije isteka roka za dostavu ponuda. Zahtjev je pravovremen ako je dostavljen Naručitelju najkasnije tijekom osmog dana prije dana u kojem ističe rok za dostavu ponuda. Ako Naručitelj za vrijeme roka za dostavu ponuda mijenja dokumentaciju, osigurat će dostupnost izmjena svim zainteresiranim gospodarskim subjektima na istom mjestu na kojem je objavljena osnovna Obavijest o nabavi, Dokumentacija za nadmetanje i pojašnjenja dokumentacije.</w:t>
      </w:r>
    </w:p>
    <w:p w:rsidR="0060512A" w:rsidRPr="0060512A" w:rsidRDefault="0060512A" w:rsidP="000F122E">
      <w:pPr>
        <w:jc w:val="both"/>
        <w:rPr>
          <w:bCs/>
        </w:rPr>
      </w:pPr>
      <w:r w:rsidRPr="0060512A">
        <w:rPr>
          <w:bCs/>
        </w:rPr>
        <w:t>Naručitelj može produljiti rok za dostavu ponuda i produljenje će biti razmjerno važnosti pojašnjenja i/ili izmjeni dokumentacije.</w:t>
      </w:r>
    </w:p>
    <w:p w:rsidR="00CC0940" w:rsidRDefault="0060512A" w:rsidP="000F122E">
      <w:pPr>
        <w:jc w:val="both"/>
        <w:rPr>
          <w:bCs/>
        </w:rPr>
      </w:pPr>
      <w:r w:rsidRPr="0060512A">
        <w:rPr>
          <w:bCs/>
        </w:rPr>
        <w:t xml:space="preserve">Komunikacija i svaka druga razmjena informacija između Naručitelja i gospodarskih subjekata obavljat će se u pismenom obliku. Pisani zahtjev zainteresiranih gospodarskih subjekata za pojašnjenjem dostavlja se putem e-maila: </w:t>
      </w:r>
      <w:r w:rsidR="000F122E">
        <w:rPr>
          <w:bCs/>
        </w:rPr>
        <w:t>drazen.celar@kostwein.hr</w:t>
      </w:r>
    </w:p>
    <w:p w:rsidR="0046490F" w:rsidRDefault="0046490F" w:rsidP="00AF0598">
      <w:pPr>
        <w:rPr>
          <w:bCs/>
        </w:rPr>
      </w:pPr>
    </w:p>
    <w:p w:rsidR="00D04850" w:rsidRDefault="00D04850" w:rsidP="00AF0598">
      <w:pPr>
        <w:rPr>
          <w:bCs/>
        </w:rPr>
      </w:pPr>
    </w:p>
    <w:p w:rsidR="00D04850" w:rsidRDefault="00D04850" w:rsidP="00AF0598">
      <w:pPr>
        <w:rPr>
          <w:bCs/>
        </w:rPr>
      </w:pPr>
    </w:p>
    <w:p w:rsidR="00D04850" w:rsidRDefault="00D04850" w:rsidP="00AF0598">
      <w:pPr>
        <w:rPr>
          <w:bCs/>
        </w:rPr>
      </w:pPr>
    </w:p>
    <w:p w:rsidR="00D04850" w:rsidRDefault="00D04850" w:rsidP="00AF0598">
      <w:pPr>
        <w:rPr>
          <w:bCs/>
        </w:rPr>
      </w:pPr>
    </w:p>
    <w:p w:rsidR="00D04850" w:rsidRDefault="00D04850" w:rsidP="00AF0598">
      <w:pPr>
        <w:rPr>
          <w:bCs/>
        </w:rPr>
      </w:pPr>
    </w:p>
    <w:p w:rsidR="00D04850" w:rsidRDefault="00D04850" w:rsidP="00AF0598">
      <w:pPr>
        <w:rPr>
          <w:bCs/>
        </w:rPr>
      </w:pPr>
    </w:p>
    <w:p w:rsidR="001D5BF6" w:rsidRDefault="001D5BF6" w:rsidP="0046490F"/>
    <w:sectPr w:rsidR="001D5BF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CA3" w:rsidRDefault="00353CA3" w:rsidP="00780CD5">
      <w:pPr>
        <w:spacing w:after="0" w:line="240" w:lineRule="auto"/>
      </w:pPr>
      <w:r>
        <w:separator/>
      </w:r>
    </w:p>
  </w:endnote>
  <w:endnote w:type="continuationSeparator" w:id="0">
    <w:p w:rsidR="00353CA3" w:rsidRDefault="00353CA3" w:rsidP="00780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ID Font+ F"/>
    <w:panose1 w:val="020F0502020204030204"/>
    <w:charset w:val="00"/>
    <w:family w:val="swiss"/>
    <w:pitch w:val="variable"/>
    <w:sig w:usb0="E4002EFF" w:usb1="C000247B" w:usb2="00000009" w:usb3="00000000" w:csb0="000001FF" w:csb1="00000000"/>
  </w:font>
  <w:font w:name="Times New Roman">
    <w:altName w:val="CID Font+ F"/>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CD5" w:rsidRDefault="00780CD5">
    <w:pPr>
      <w:pStyle w:val="Fuzeile"/>
    </w:pPr>
    <w:r>
      <w:rPr>
        <w:noProof/>
        <w:lang w:val="de-AT" w:eastAsia="de-AT"/>
      </w:rPr>
      <w:drawing>
        <wp:anchor distT="0" distB="0" distL="114300" distR="114300" simplePos="0" relativeHeight="251659264" behindDoc="0" locked="0" layoutInCell="1" allowOverlap="1" wp14:anchorId="785CB07C" wp14:editId="16EB7837">
          <wp:simplePos x="0" y="0"/>
          <wp:positionH relativeFrom="page">
            <wp:posOffset>1186180</wp:posOffset>
          </wp:positionH>
          <wp:positionV relativeFrom="paragraph">
            <wp:posOffset>-389255</wp:posOffset>
          </wp:positionV>
          <wp:extent cx="5800725" cy="1154430"/>
          <wp:effectExtent l="0" t="0" r="9525" b="7620"/>
          <wp:wrapSquare wrapText="bothSides"/>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800725" cy="115443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CA3" w:rsidRDefault="00353CA3" w:rsidP="00780CD5">
      <w:pPr>
        <w:spacing w:after="0" w:line="240" w:lineRule="auto"/>
      </w:pPr>
      <w:r>
        <w:separator/>
      </w:r>
    </w:p>
  </w:footnote>
  <w:footnote w:type="continuationSeparator" w:id="0">
    <w:p w:rsidR="00353CA3" w:rsidRDefault="00353CA3" w:rsidP="00780C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81"/>
    <w:rsid w:val="00032592"/>
    <w:rsid w:val="000566A4"/>
    <w:rsid w:val="000919CF"/>
    <w:rsid w:val="000F122E"/>
    <w:rsid w:val="00131D08"/>
    <w:rsid w:val="00195081"/>
    <w:rsid w:val="001A20B6"/>
    <w:rsid w:val="001D4C7D"/>
    <w:rsid w:val="001D5BF6"/>
    <w:rsid w:val="00267B85"/>
    <w:rsid w:val="00283DFE"/>
    <w:rsid w:val="002C32DE"/>
    <w:rsid w:val="00321289"/>
    <w:rsid w:val="00353CA3"/>
    <w:rsid w:val="0046490F"/>
    <w:rsid w:val="005B561C"/>
    <w:rsid w:val="0060512A"/>
    <w:rsid w:val="0068535B"/>
    <w:rsid w:val="006959B9"/>
    <w:rsid w:val="006A00F4"/>
    <w:rsid w:val="006D73E7"/>
    <w:rsid w:val="0073268C"/>
    <w:rsid w:val="00780CD5"/>
    <w:rsid w:val="00785A2D"/>
    <w:rsid w:val="007D1C0C"/>
    <w:rsid w:val="008E3FDD"/>
    <w:rsid w:val="0096490C"/>
    <w:rsid w:val="00AA3E94"/>
    <w:rsid w:val="00AC676E"/>
    <w:rsid w:val="00AE681D"/>
    <w:rsid w:val="00AF0598"/>
    <w:rsid w:val="00B16064"/>
    <w:rsid w:val="00B167F5"/>
    <w:rsid w:val="00C7118C"/>
    <w:rsid w:val="00C75A4B"/>
    <w:rsid w:val="00CC0940"/>
    <w:rsid w:val="00D04850"/>
    <w:rsid w:val="00D6025F"/>
    <w:rsid w:val="00DD7C03"/>
    <w:rsid w:val="00DF418B"/>
    <w:rsid w:val="00EC10E6"/>
    <w:rsid w:val="00F5767C"/>
    <w:rsid w:val="00F85BA3"/>
    <w:rsid w:val="00FC37B0"/>
    <w:rsid w:val="00FD7DE3"/>
    <w:rsid w:val="00FE5E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59B9"/>
    <w:rPr>
      <w:color w:val="0000FF" w:themeColor="hyperlink"/>
      <w:u w:val="single"/>
    </w:rPr>
  </w:style>
  <w:style w:type="paragraph" w:styleId="Kopfzeile">
    <w:name w:val="header"/>
    <w:basedOn w:val="Standard"/>
    <w:link w:val="KopfzeileZchn"/>
    <w:uiPriority w:val="99"/>
    <w:unhideWhenUsed/>
    <w:rsid w:val="00780C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CD5"/>
  </w:style>
  <w:style w:type="paragraph" w:styleId="Fuzeile">
    <w:name w:val="footer"/>
    <w:basedOn w:val="Standard"/>
    <w:link w:val="FuzeileZchn"/>
    <w:uiPriority w:val="99"/>
    <w:unhideWhenUsed/>
    <w:rsid w:val="00780C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CD5"/>
  </w:style>
  <w:style w:type="paragraph" w:styleId="Sprechblasentext">
    <w:name w:val="Balloon Text"/>
    <w:basedOn w:val="Standard"/>
    <w:link w:val="SprechblasentextZchn"/>
    <w:uiPriority w:val="99"/>
    <w:semiHidden/>
    <w:unhideWhenUsed/>
    <w:rsid w:val="00FD7D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D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59B9"/>
    <w:rPr>
      <w:color w:val="0000FF" w:themeColor="hyperlink"/>
      <w:u w:val="single"/>
    </w:rPr>
  </w:style>
  <w:style w:type="paragraph" w:styleId="Kopfzeile">
    <w:name w:val="header"/>
    <w:basedOn w:val="Standard"/>
    <w:link w:val="KopfzeileZchn"/>
    <w:uiPriority w:val="99"/>
    <w:unhideWhenUsed/>
    <w:rsid w:val="00780C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CD5"/>
  </w:style>
  <w:style w:type="paragraph" w:styleId="Fuzeile">
    <w:name w:val="footer"/>
    <w:basedOn w:val="Standard"/>
    <w:link w:val="FuzeileZchn"/>
    <w:uiPriority w:val="99"/>
    <w:unhideWhenUsed/>
    <w:rsid w:val="00780C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CD5"/>
  </w:style>
  <w:style w:type="paragraph" w:styleId="Sprechblasentext">
    <w:name w:val="Balloon Text"/>
    <w:basedOn w:val="Standard"/>
    <w:link w:val="SprechblasentextZchn"/>
    <w:uiPriority w:val="99"/>
    <w:semiHidden/>
    <w:unhideWhenUsed/>
    <w:rsid w:val="00FD7DE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7D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rukturnifondovi.h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CA039-1B38-4AB0-8895-C24CCDB6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808</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HT</Company>
  <LinksUpToDate>false</LinksUpToDate>
  <CharactersWithSpaces>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Celar Drazen</cp:lastModifiedBy>
  <cp:revision>30</cp:revision>
  <dcterms:created xsi:type="dcterms:W3CDTF">2018-07-26T21:31:00Z</dcterms:created>
  <dcterms:modified xsi:type="dcterms:W3CDTF">2021-03-17T16:30:00Z</dcterms:modified>
</cp:coreProperties>
</file>